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219D9" w14:textId="77777777" w:rsidR="0005692C" w:rsidRDefault="0005692C">
      <w:pPr>
        <w:spacing w:line="1" w:lineRule="exact"/>
      </w:pPr>
    </w:p>
    <w:p w14:paraId="6F5DD262" w14:textId="54E3FA18" w:rsidR="00F03D2C" w:rsidRPr="00D24142" w:rsidRDefault="00F03D2C" w:rsidP="003C6A45">
      <w:pPr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4142">
        <w:rPr>
          <w:rFonts w:ascii="Times New Roman" w:hAnsi="Times New Roman" w:cs="Times New Roman"/>
          <w:b/>
          <w:sz w:val="32"/>
          <w:szCs w:val="32"/>
        </w:rPr>
        <w:t>Российская</w:t>
      </w:r>
      <w:r w:rsidR="005D476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24142">
        <w:rPr>
          <w:rFonts w:ascii="Times New Roman" w:hAnsi="Times New Roman" w:cs="Times New Roman"/>
          <w:b/>
          <w:sz w:val="32"/>
          <w:szCs w:val="32"/>
        </w:rPr>
        <w:t>Федерация</w:t>
      </w:r>
    </w:p>
    <w:p w14:paraId="7D5CD96E" w14:textId="5DE97000" w:rsidR="00F03D2C" w:rsidRPr="00D24142" w:rsidRDefault="00F03D2C" w:rsidP="003C6A45">
      <w:pPr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4142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5D476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24142">
        <w:rPr>
          <w:rFonts w:ascii="Times New Roman" w:hAnsi="Times New Roman" w:cs="Times New Roman"/>
          <w:b/>
          <w:sz w:val="32"/>
          <w:szCs w:val="32"/>
        </w:rPr>
        <w:t>сельсовета</w:t>
      </w:r>
    </w:p>
    <w:p w14:paraId="6E0E5D73" w14:textId="20714D6A" w:rsidR="00F03D2C" w:rsidRPr="00D24142" w:rsidRDefault="00F03D2C" w:rsidP="003C6A45">
      <w:pPr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4142">
        <w:rPr>
          <w:rFonts w:ascii="Times New Roman" w:hAnsi="Times New Roman" w:cs="Times New Roman"/>
          <w:b/>
          <w:sz w:val="32"/>
          <w:szCs w:val="32"/>
        </w:rPr>
        <w:t>Ключевского</w:t>
      </w:r>
      <w:r w:rsidR="005D476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24142">
        <w:rPr>
          <w:rFonts w:ascii="Times New Roman" w:hAnsi="Times New Roman" w:cs="Times New Roman"/>
          <w:b/>
          <w:sz w:val="32"/>
          <w:szCs w:val="32"/>
        </w:rPr>
        <w:t>района</w:t>
      </w:r>
      <w:r w:rsidR="005D476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24142">
        <w:rPr>
          <w:rFonts w:ascii="Times New Roman" w:hAnsi="Times New Roman" w:cs="Times New Roman"/>
          <w:b/>
          <w:sz w:val="32"/>
          <w:szCs w:val="32"/>
        </w:rPr>
        <w:t>Алтайского</w:t>
      </w:r>
      <w:r w:rsidR="005D476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24142">
        <w:rPr>
          <w:rFonts w:ascii="Times New Roman" w:hAnsi="Times New Roman" w:cs="Times New Roman"/>
          <w:b/>
          <w:sz w:val="32"/>
          <w:szCs w:val="32"/>
        </w:rPr>
        <w:t>края</w:t>
      </w:r>
    </w:p>
    <w:p w14:paraId="3823F4CC" w14:textId="77777777" w:rsidR="00F03D2C" w:rsidRPr="00D24142" w:rsidRDefault="00F03D2C" w:rsidP="00D24142">
      <w:pPr>
        <w:widowControl/>
        <w:jc w:val="center"/>
        <w:rPr>
          <w:rFonts w:ascii="Arial" w:hAnsi="Arial" w:cs="Arial"/>
          <w:b/>
          <w:color w:val="auto"/>
          <w:spacing w:val="100"/>
          <w:sz w:val="36"/>
          <w:szCs w:val="28"/>
        </w:rPr>
      </w:pPr>
    </w:p>
    <w:p w14:paraId="5672FEDD" w14:textId="3ECE3574" w:rsidR="00F03D2C" w:rsidRPr="00D24142" w:rsidRDefault="00D24142" w:rsidP="00D24142">
      <w:pPr>
        <w:widowControl/>
        <w:jc w:val="center"/>
        <w:rPr>
          <w:rFonts w:ascii="Arial" w:hAnsi="Arial" w:cs="Arial"/>
          <w:b/>
          <w:color w:val="auto"/>
          <w:spacing w:val="100"/>
          <w:sz w:val="36"/>
          <w:szCs w:val="28"/>
        </w:rPr>
      </w:pPr>
      <w:r w:rsidRPr="00D24142">
        <w:rPr>
          <w:rFonts w:ascii="Arial" w:hAnsi="Arial" w:cs="Arial"/>
          <w:b/>
          <w:color w:val="auto"/>
          <w:spacing w:val="100"/>
          <w:sz w:val="36"/>
          <w:szCs w:val="28"/>
        </w:rPr>
        <w:t>ПОСТАНОВЛЕНИЕ</w:t>
      </w:r>
    </w:p>
    <w:p w14:paraId="14A84C70" w14:textId="77777777" w:rsidR="00F03D2C" w:rsidRPr="00D24142" w:rsidRDefault="00F03D2C" w:rsidP="00D24142">
      <w:pPr>
        <w:widowControl/>
        <w:jc w:val="center"/>
        <w:rPr>
          <w:rFonts w:ascii="Arial" w:hAnsi="Arial" w:cs="Arial"/>
          <w:b/>
          <w:color w:val="auto"/>
          <w:spacing w:val="100"/>
          <w:sz w:val="36"/>
          <w:szCs w:val="28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2"/>
        <w:gridCol w:w="4782"/>
      </w:tblGrid>
      <w:tr w:rsidR="00AC3431" w:rsidRPr="00AC3431" w14:paraId="7DC26D28" w14:textId="77777777" w:rsidTr="00AC3431">
        <w:tc>
          <w:tcPr>
            <w:tcW w:w="4782" w:type="dxa"/>
            <w:shd w:val="clear" w:color="auto" w:fill="auto"/>
            <w:vAlign w:val="center"/>
          </w:tcPr>
          <w:p w14:paraId="3854962F" w14:textId="2E0D3661" w:rsidR="00AC3431" w:rsidRPr="00AC3431" w:rsidRDefault="00AC3431" w:rsidP="00AC3431">
            <w:pPr>
              <w:spacing w:line="240" w:lineRule="atLeast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AC3431">
              <w:rPr>
                <w:rFonts w:ascii="Times New Roman" w:hAnsi="Times New Roman" w:cs="Times New Roman"/>
                <w:sz w:val="28"/>
                <w:szCs w:val="28"/>
              </w:rPr>
              <w:t>12.12.2022</w:t>
            </w:r>
          </w:p>
        </w:tc>
        <w:tc>
          <w:tcPr>
            <w:tcW w:w="4782" w:type="dxa"/>
            <w:shd w:val="clear" w:color="auto" w:fill="auto"/>
            <w:vAlign w:val="center"/>
          </w:tcPr>
          <w:p w14:paraId="20126BE8" w14:textId="04278F34" w:rsidR="00AC3431" w:rsidRPr="00AC3431" w:rsidRDefault="005D476E" w:rsidP="000103E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C3431" w:rsidRPr="00AC343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C3431" w:rsidRPr="00AC3431" w14:paraId="12CB09E4" w14:textId="77777777" w:rsidTr="00AC3431">
        <w:tc>
          <w:tcPr>
            <w:tcW w:w="9564" w:type="dxa"/>
            <w:gridSpan w:val="2"/>
            <w:shd w:val="clear" w:color="auto" w:fill="auto"/>
            <w:vAlign w:val="center"/>
          </w:tcPr>
          <w:p w14:paraId="5E739293" w14:textId="48697E37" w:rsidR="00AC3431" w:rsidRPr="00AC3431" w:rsidRDefault="00AC3431" w:rsidP="00AC3431">
            <w:pPr>
              <w:spacing w:line="240" w:lineRule="atLeast"/>
              <w:ind w:right="-142"/>
              <w:jc w:val="center"/>
              <w:rPr>
                <w:rFonts w:ascii="Times New Roman" w:hAnsi="Times New Roman" w:cs="Times New Roman"/>
              </w:rPr>
            </w:pPr>
            <w:r w:rsidRPr="00AC3431"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  <w:r w:rsidR="005D4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C3431">
              <w:rPr>
                <w:rFonts w:ascii="Times New Roman" w:hAnsi="Times New Roman" w:cs="Times New Roman"/>
                <w:sz w:val="24"/>
                <w:szCs w:val="24"/>
              </w:rPr>
              <w:t>Покровка</w:t>
            </w:r>
          </w:p>
        </w:tc>
      </w:tr>
    </w:tbl>
    <w:p w14:paraId="584F48F4" w14:textId="77777777" w:rsidR="00F03D2C" w:rsidRPr="00B06F97" w:rsidRDefault="00F03D2C" w:rsidP="00B06F97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68C8E3C2" w14:textId="5E4CB2D0" w:rsidR="00734093" w:rsidRPr="00B06F97" w:rsidRDefault="00671CC6" w:rsidP="00B06F97">
      <w:pPr>
        <w:widowControl/>
        <w:ind w:right="523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F97">
        <w:rPr>
          <w:rFonts w:ascii="Times New Roman" w:hAnsi="Times New Roman" w:cs="Times New Roman"/>
          <w:bCs/>
          <w:sz w:val="28"/>
          <w:szCs w:val="28"/>
        </w:rPr>
        <w:t>Об</w:t>
      </w:r>
      <w:r w:rsidR="005D4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bCs/>
          <w:sz w:val="28"/>
          <w:szCs w:val="28"/>
        </w:rPr>
        <w:t>утверждении</w:t>
      </w:r>
      <w:r w:rsidR="005D4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bCs/>
          <w:sz w:val="28"/>
          <w:szCs w:val="28"/>
        </w:rPr>
        <w:t>административ</w:t>
      </w:r>
      <w:r w:rsidR="00B06F97">
        <w:rPr>
          <w:rFonts w:ascii="Times New Roman" w:hAnsi="Times New Roman" w:cs="Times New Roman"/>
          <w:bCs/>
          <w:sz w:val="28"/>
          <w:szCs w:val="28"/>
        </w:rPr>
        <w:softHyphen/>
      </w:r>
      <w:r w:rsidRPr="00B06F97">
        <w:rPr>
          <w:rFonts w:ascii="Times New Roman" w:hAnsi="Times New Roman" w:cs="Times New Roman"/>
          <w:bCs/>
          <w:sz w:val="28"/>
          <w:szCs w:val="28"/>
        </w:rPr>
        <w:t>ного</w:t>
      </w:r>
      <w:r w:rsidR="005D4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bCs/>
          <w:sz w:val="28"/>
          <w:szCs w:val="28"/>
        </w:rPr>
        <w:t>регламента</w:t>
      </w:r>
      <w:r w:rsidR="005D4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bCs/>
          <w:sz w:val="28"/>
          <w:szCs w:val="28"/>
        </w:rPr>
        <w:t>п</w:t>
      </w:r>
      <w:r w:rsidR="009A07D5" w:rsidRPr="00B06F97">
        <w:rPr>
          <w:rFonts w:ascii="Times New Roman" w:hAnsi="Times New Roman" w:cs="Times New Roman"/>
          <w:bCs/>
          <w:sz w:val="28"/>
          <w:szCs w:val="28"/>
        </w:rPr>
        <w:t>о</w:t>
      </w:r>
      <w:r w:rsidR="005D4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07D5" w:rsidRPr="00B06F97">
        <w:rPr>
          <w:rFonts w:ascii="Times New Roman" w:hAnsi="Times New Roman" w:cs="Times New Roman"/>
          <w:bCs/>
          <w:sz w:val="28"/>
          <w:szCs w:val="28"/>
        </w:rPr>
        <w:t>предоставле</w:t>
      </w:r>
      <w:r w:rsidR="00B06F97">
        <w:rPr>
          <w:rFonts w:ascii="Times New Roman" w:hAnsi="Times New Roman" w:cs="Times New Roman"/>
          <w:bCs/>
          <w:sz w:val="28"/>
          <w:szCs w:val="28"/>
        </w:rPr>
        <w:softHyphen/>
      </w:r>
      <w:r w:rsidR="009A07D5" w:rsidRPr="00B06F97">
        <w:rPr>
          <w:rFonts w:ascii="Times New Roman" w:hAnsi="Times New Roman" w:cs="Times New Roman"/>
          <w:bCs/>
          <w:sz w:val="28"/>
          <w:szCs w:val="28"/>
        </w:rPr>
        <w:t>нию</w:t>
      </w:r>
      <w:r w:rsidR="005D4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07D5" w:rsidRPr="00B06F9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5D4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07D5" w:rsidRPr="00B06F97">
        <w:rPr>
          <w:rFonts w:ascii="Times New Roman" w:hAnsi="Times New Roman" w:cs="Times New Roman"/>
          <w:bCs/>
          <w:sz w:val="28"/>
          <w:szCs w:val="28"/>
        </w:rPr>
        <w:t>услуги</w:t>
      </w:r>
      <w:r w:rsidR="005D476E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734093" w:rsidRPr="00B06F97">
        <w:rPr>
          <w:rFonts w:ascii="Times New Roman" w:hAnsi="Times New Roman" w:cs="Times New Roman"/>
          <w:bCs/>
          <w:sz w:val="28"/>
          <w:szCs w:val="28"/>
        </w:rPr>
        <w:t>П</w:t>
      </w:r>
      <w:r w:rsidR="009A07D5" w:rsidRPr="00B06F97">
        <w:rPr>
          <w:rFonts w:ascii="Times New Roman" w:hAnsi="Times New Roman" w:cs="Times New Roman"/>
          <w:bCs/>
          <w:sz w:val="28"/>
          <w:szCs w:val="28"/>
        </w:rPr>
        <w:t>редоставление</w:t>
      </w:r>
      <w:r w:rsidR="005D4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07D5" w:rsidRPr="00B06F97">
        <w:rPr>
          <w:rFonts w:ascii="Times New Roman" w:hAnsi="Times New Roman" w:cs="Times New Roman"/>
          <w:bCs/>
          <w:sz w:val="28"/>
          <w:szCs w:val="28"/>
        </w:rPr>
        <w:t>разрешения</w:t>
      </w:r>
      <w:r w:rsidR="005D4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07D5" w:rsidRPr="00B06F97">
        <w:rPr>
          <w:rFonts w:ascii="Times New Roman" w:hAnsi="Times New Roman" w:cs="Times New Roman"/>
          <w:bCs/>
          <w:sz w:val="28"/>
          <w:szCs w:val="28"/>
        </w:rPr>
        <w:t>на</w:t>
      </w:r>
      <w:r w:rsidR="005D4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07D5" w:rsidRPr="00B06F97">
        <w:rPr>
          <w:rFonts w:ascii="Times New Roman" w:hAnsi="Times New Roman" w:cs="Times New Roman"/>
          <w:bCs/>
          <w:sz w:val="28"/>
          <w:szCs w:val="28"/>
        </w:rPr>
        <w:t>осуществление</w:t>
      </w:r>
      <w:r w:rsidR="005D4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bCs/>
          <w:sz w:val="28"/>
          <w:szCs w:val="28"/>
        </w:rPr>
        <w:t>з</w:t>
      </w:r>
      <w:r w:rsidR="009A07D5" w:rsidRPr="00B06F97">
        <w:rPr>
          <w:rFonts w:ascii="Times New Roman" w:hAnsi="Times New Roman" w:cs="Times New Roman"/>
          <w:bCs/>
          <w:sz w:val="28"/>
          <w:szCs w:val="28"/>
        </w:rPr>
        <w:t>емляных</w:t>
      </w:r>
      <w:r w:rsidR="005D47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07D5" w:rsidRPr="00B06F97">
        <w:rPr>
          <w:rFonts w:ascii="Times New Roman" w:hAnsi="Times New Roman" w:cs="Times New Roman"/>
          <w:bCs/>
          <w:sz w:val="28"/>
          <w:szCs w:val="28"/>
        </w:rPr>
        <w:t>работ</w:t>
      </w:r>
      <w:r w:rsidR="005D476E">
        <w:rPr>
          <w:rFonts w:ascii="Times New Roman" w:hAnsi="Times New Roman" w:cs="Times New Roman"/>
          <w:bCs/>
          <w:sz w:val="28"/>
          <w:szCs w:val="28"/>
        </w:rPr>
        <w:t>»</w:t>
      </w:r>
    </w:p>
    <w:p w14:paraId="23752BBC" w14:textId="77777777" w:rsidR="00BF0B9C" w:rsidRPr="00B06F97" w:rsidRDefault="00BF0B9C" w:rsidP="00B06F97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</w:p>
    <w:p w14:paraId="7726003C" w14:textId="729EDCB4" w:rsidR="00BF0B9C" w:rsidRPr="00B06F97" w:rsidRDefault="00734093" w:rsidP="00B06F97">
      <w:pPr>
        <w:widowControl/>
        <w:tabs>
          <w:tab w:val="left" w:pos="93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F97">
        <w:rPr>
          <w:rFonts w:ascii="Times New Roman" w:hAnsi="Times New Roman" w:cs="Times New Roman"/>
          <w:sz w:val="28"/>
          <w:szCs w:val="28"/>
        </w:rPr>
        <w:t>Руководствуясь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Федеральным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законом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от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27.07.2010</w:t>
      </w:r>
      <w:r w:rsidR="005D476E">
        <w:rPr>
          <w:rFonts w:ascii="Times New Roman" w:hAnsi="Times New Roman" w:cs="Times New Roman"/>
          <w:sz w:val="28"/>
          <w:szCs w:val="28"/>
        </w:rPr>
        <w:t xml:space="preserve"> № </w:t>
      </w:r>
      <w:r w:rsidRPr="00B06F97">
        <w:rPr>
          <w:rFonts w:ascii="Times New Roman" w:hAnsi="Times New Roman" w:cs="Times New Roman"/>
          <w:sz w:val="28"/>
          <w:szCs w:val="28"/>
        </w:rPr>
        <w:t>210-ФЗ</w:t>
      </w:r>
      <w:r w:rsidR="005D476E">
        <w:rPr>
          <w:rFonts w:ascii="Times New Roman" w:hAnsi="Times New Roman" w:cs="Times New Roman"/>
          <w:sz w:val="28"/>
          <w:szCs w:val="28"/>
        </w:rPr>
        <w:t xml:space="preserve"> «</w:t>
      </w:r>
      <w:r w:rsidRPr="00B06F97">
        <w:rPr>
          <w:rFonts w:ascii="Times New Roman" w:hAnsi="Times New Roman" w:cs="Times New Roman"/>
          <w:sz w:val="28"/>
          <w:szCs w:val="28"/>
        </w:rPr>
        <w:t>Об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организации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предоставления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государственных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и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муниципальных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ус</w:t>
      </w:r>
      <w:r w:rsidR="005560EB" w:rsidRPr="00B06F97">
        <w:rPr>
          <w:rFonts w:ascii="Times New Roman" w:hAnsi="Times New Roman" w:cs="Times New Roman"/>
          <w:sz w:val="28"/>
          <w:szCs w:val="28"/>
        </w:rPr>
        <w:t>луг</w:t>
      </w:r>
      <w:r w:rsidR="005D476E">
        <w:rPr>
          <w:rFonts w:ascii="Times New Roman" w:hAnsi="Times New Roman" w:cs="Times New Roman"/>
          <w:sz w:val="28"/>
          <w:szCs w:val="28"/>
        </w:rPr>
        <w:t>»</w:t>
      </w:r>
      <w:r w:rsidR="005560EB" w:rsidRPr="00B06F97">
        <w:rPr>
          <w:rFonts w:ascii="Times New Roman" w:hAnsi="Times New Roman" w:cs="Times New Roman"/>
          <w:sz w:val="28"/>
          <w:szCs w:val="28"/>
        </w:rPr>
        <w:t>,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5560EB" w:rsidRPr="00B06F97">
        <w:rPr>
          <w:rFonts w:ascii="Times New Roman" w:hAnsi="Times New Roman" w:cs="Times New Roman"/>
          <w:sz w:val="28"/>
          <w:szCs w:val="28"/>
        </w:rPr>
        <w:t>Уставом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5560EB" w:rsidRPr="00B06F97">
        <w:rPr>
          <w:rFonts w:ascii="Times New Roman" w:hAnsi="Times New Roman" w:cs="Times New Roman"/>
          <w:sz w:val="28"/>
          <w:szCs w:val="28"/>
        </w:rPr>
        <w:t>МО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5560EB" w:rsidRPr="00B06F97">
        <w:rPr>
          <w:rFonts w:ascii="Times New Roman" w:hAnsi="Times New Roman" w:cs="Times New Roman"/>
          <w:sz w:val="28"/>
          <w:szCs w:val="28"/>
        </w:rPr>
        <w:t>Покровский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сельсовет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Ключевского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района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Алтайского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края</w:t>
      </w:r>
    </w:p>
    <w:p w14:paraId="50D1894E" w14:textId="611B80B8" w:rsidR="006A31EF" w:rsidRPr="00B06F97" w:rsidRDefault="006A31EF" w:rsidP="00B06F97">
      <w:pPr>
        <w:widowControl/>
        <w:tabs>
          <w:tab w:val="left" w:pos="930"/>
        </w:tabs>
        <w:jc w:val="center"/>
        <w:rPr>
          <w:rFonts w:ascii="Times New Roman" w:hAnsi="Times New Roman" w:cs="Times New Roman"/>
          <w:color w:val="auto"/>
          <w:spacing w:val="100"/>
          <w:sz w:val="28"/>
          <w:szCs w:val="28"/>
        </w:rPr>
      </w:pPr>
    </w:p>
    <w:p w14:paraId="118D65A8" w14:textId="07D7963A" w:rsidR="00734093" w:rsidRPr="00B06F97" w:rsidRDefault="00B06F97" w:rsidP="00B06F97">
      <w:pPr>
        <w:widowControl/>
        <w:tabs>
          <w:tab w:val="left" w:pos="930"/>
        </w:tabs>
        <w:jc w:val="center"/>
        <w:rPr>
          <w:rFonts w:ascii="Times New Roman" w:hAnsi="Times New Roman" w:cs="Times New Roman"/>
          <w:color w:val="auto"/>
          <w:spacing w:val="100"/>
          <w:sz w:val="28"/>
          <w:szCs w:val="28"/>
        </w:rPr>
      </w:pPr>
      <w:r w:rsidRPr="00B06F97">
        <w:rPr>
          <w:rFonts w:ascii="Times New Roman" w:hAnsi="Times New Roman" w:cs="Times New Roman"/>
          <w:color w:val="auto"/>
          <w:spacing w:val="100"/>
          <w:sz w:val="28"/>
          <w:szCs w:val="28"/>
        </w:rPr>
        <w:t>ПОСТАНОВЛЯЮ:</w:t>
      </w:r>
    </w:p>
    <w:p w14:paraId="78819C38" w14:textId="77777777" w:rsidR="00734093" w:rsidRPr="00B06F97" w:rsidRDefault="00734093" w:rsidP="00B06F97">
      <w:pPr>
        <w:widowControl/>
        <w:tabs>
          <w:tab w:val="left" w:pos="930"/>
        </w:tabs>
        <w:jc w:val="center"/>
        <w:rPr>
          <w:rFonts w:ascii="Times New Roman" w:hAnsi="Times New Roman" w:cs="Times New Roman"/>
          <w:color w:val="auto"/>
          <w:spacing w:val="100"/>
          <w:sz w:val="28"/>
          <w:szCs w:val="28"/>
        </w:rPr>
      </w:pPr>
    </w:p>
    <w:p w14:paraId="1F530768" w14:textId="69234ED8" w:rsidR="00734093" w:rsidRPr="00B06F97" w:rsidRDefault="00F87031" w:rsidP="00B06F97">
      <w:pPr>
        <w:widowControl/>
        <w:tabs>
          <w:tab w:val="left" w:pos="93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F97">
        <w:rPr>
          <w:rFonts w:ascii="Times New Roman" w:hAnsi="Times New Roman" w:cs="Times New Roman"/>
          <w:sz w:val="28"/>
          <w:szCs w:val="28"/>
        </w:rPr>
        <w:t>1.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Считать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утратившими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силу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постановления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от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674CE7" w:rsidRPr="00B06F97">
        <w:rPr>
          <w:rFonts w:ascii="Times New Roman" w:hAnsi="Times New Roman" w:cs="Times New Roman"/>
          <w:sz w:val="28"/>
          <w:szCs w:val="28"/>
        </w:rPr>
        <w:t>12.07</w:t>
      </w:r>
      <w:r w:rsidR="00F03D2C" w:rsidRPr="00B06F97">
        <w:rPr>
          <w:rFonts w:ascii="Times New Roman" w:hAnsi="Times New Roman" w:cs="Times New Roman"/>
          <w:sz w:val="28"/>
          <w:szCs w:val="28"/>
        </w:rPr>
        <w:t>.2019</w:t>
      </w:r>
      <w:r w:rsidR="005D476E">
        <w:rPr>
          <w:rFonts w:ascii="Times New Roman" w:hAnsi="Times New Roman" w:cs="Times New Roman"/>
          <w:sz w:val="28"/>
          <w:szCs w:val="28"/>
        </w:rPr>
        <w:t xml:space="preserve"> № </w:t>
      </w:r>
      <w:r w:rsidR="00674CE7" w:rsidRPr="00B06F97">
        <w:rPr>
          <w:rFonts w:ascii="Times New Roman" w:hAnsi="Times New Roman" w:cs="Times New Roman"/>
          <w:sz w:val="28"/>
          <w:szCs w:val="28"/>
        </w:rPr>
        <w:t>17</w:t>
      </w:r>
      <w:r w:rsidR="005D476E">
        <w:rPr>
          <w:rFonts w:ascii="Times New Roman" w:hAnsi="Times New Roman" w:cs="Times New Roman"/>
          <w:sz w:val="28"/>
          <w:szCs w:val="28"/>
        </w:rPr>
        <w:t xml:space="preserve"> «</w:t>
      </w:r>
      <w:r w:rsidR="00734093" w:rsidRPr="00B06F97">
        <w:rPr>
          <w:rFonts w:ascii="Times New Roman" w:hAnsi="Times New Roman" w:cs="Times New Roman"/>
          <w:sz w:val="28"/>
          <w:szCs w:val="28"/>
        </w:rPr>
        <w:t>Об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утверждении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регламента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по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предоставлению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муниципальной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услуги</w:t>
      </w:r>
      <w:r w:rsidR="005D476E">
        <w:rPr>
          <w:rFonts w:ascii="Times New Roman" w:hAnsi="Times New Roman" w:cs="Times New Roman"/>
          <w:sz w:val="28"/>
          <w:szCs w:val="28"/>
        </w:rPr>
        <w:t xml:space="preserve"> «</w:t>
      </w:r>
      <w:r w:rsidR="00734093" w:rsidRPr="00B06F97">
        <w:rPr>
          <w:rFonts w:ascii="Times New Roman" w:hAnsi="Times New Roman" w:cs="Times New Roman"/>
          <w:sz w:val="28"/>
          <w:szCs w:val="28"/>
        </w:rPr>
        <w:t>Предоставление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разрешения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на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осуществление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земляных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работ</w:t>
      </w:r>
      <w:r w:rsidR="005D476E">
        <w:rPr>
          <w:rFonts w:ascii="Times New Roman" w:hAnsi="Times New Roman" w:cs="Times New Roman"/>
          <w:sz w:val="28"/>
          <w:szCs w:val="28"/>
        </w:rPr>
        <w:t>»</w:t>
      </w:r>
      <w:r w:rsidR="00734093" w:rsidRPr="00B06F97">
        <w:rPr>
          <w:rFonts w:ascii="Times New Roman" w:hAnsi="Times New Roman" w:cs="Times New Roman"/>
          <w:sz w:val="28"/>
          <w:szCs w:val="28"/>
        </w:rPr>
        <w:t>;</w:t>
      </w:r>
    </w:p>
    <w:p w14:paraId="4F4FEC62" w14:textId="13ECF339" w:rsidR="00734093" w:rsidRPr="00B06F97" w:rsidRDefault="00A516E0" w:rsidP="00B06F97">
      <w:pPr>
        <w:widowControl/>
        <w:tabs>
          <w:tab w:val="left" w:pos="93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F97">
        <w:rPr>
          <w:rFonts w:ascii="Times New Roman" w:hAnsi="Times New Roman" w:cs="Times New Roman"/>
          <w:sz w:val="28"/>
          <w:szCs w:val="28"/>
        </w:rPr>
        <w:t>От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Pr="00B06F97">
        <w:rPr>
          <w:rFonts w:ascii="Times New Roman" w:hAnsi="Times New Roman" w:cs="Times New Roman"/>
          <w:sz w:val="28"/>
          <w:szCs w:val="28"/>
        </w:rPr>
        <w:t>20.12</w:t>
      </w:r>
      <w:r w:rsidR="00734093" w:rsidRPr="00B06F97">
        <w:rPr>
          <w:rFonts w:ascii="Times New Roman" w:hAnsi="Times New Roman" w:cs="Times New Roman"/>
          <w:sz w:val="28"/>
          <w:szCs w:val="28"/>
        </w:rPr>
        <w:t>.201</w:t>
      </w:r>
      <w:r w:rsidRPr="00B06F97">
        <w:rPr>
          <w:rFonts w:ascii="Times New Roman" w:hAnsi="Times New Roman" w:cs="Times New Roman"/>
          <w:sz w:val="28"/>
          <w:szCs w:val="28"/>
        </w:rPr>
        <w:t>9</w:t>
      </w:r>
      <w:r w:rsidR="005D476E">
        <w:rPr>
          <w:rFonts w:ascii="Times New Roman" w:hAnsi="Times New Roman" w:cs="Times New Roman"/>
          <w:sz w:val="28"/>
          <w:szCs w:val="28"/>
        </w:rPr>
        <w:t xml:space="preserve"> № </w:t>
      </w:r>
      <w:r w:rsidRPr="00B06F97">
        <w:rPr>
          <w:rFonts w:ascii="Times New Roman" w:hAnsi="Times New Roman" w:cs="Times New Roman"/>
          <w:sz w:val="28"/>
          <w:szCs w:val="28"/>
        </w:rPr>
        <w:t>30</w:t>
      </w:r>
      <w:r w:rsidR="005D476E">
        <w:rPr>
          <w:rFonts w:ascii="Times New Roman" w:hAnsi="Times New Roman" w:cs="Times New Roman"/>
          <w:sz w:val="28"/>
          <w:szCs w:val="28"/>
        </w:rPr>
        <w:t xml:space="preserve"> «</w:t>
      </w:r>
      <w:r w:rsidR="00734093" w:rsidRPr="00B06F97">
        <w:rPr>
          <w:rFonts w:ascii="Times New Roman" w:hAnsi="Times New Roman" w:cs="Times New Roman"/>
          <w:sz w:val="28"/>
          <w:szCs w:val="28"/>
        </w:rPr>
        <w:t>О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внесении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изменений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в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поста</w:t>
      </w:r>
      <w:r w:rsidR="00F03D2C" w:rsidRPr="00B06F97">
        <w:rPr>
          <w:rFonts w:ascii="Times New Roman" w:hAnsi="Times New Roman" w:cs="Times New Roman"/>
          <w:sz w:val="28"/>
          <w:szCs w:val="28"/>
        </w:rPr>
        <w:t>новление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03D2C" w:rsidRPr="00B06F97">
        <w:rPr>
          <w:rFonts w:ascii="Times New Roman" w:hAnsi="Times New Roman" w:cs="Times New Roman"/>
          <w:sz w:val="28"/>
          <w:szCs w:val="28"/>
        </w:rPr>
        <w:t>администрации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сельсовета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от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9F3FCF" w:rsidRPr="00B06F97">
        <w:rPr>
          <w:rFonts w:ascii="Times New Roman" w:hAnsi="Times New Roman" w:cs="Times New Roman"/>
          <w:sz w:val="28"/>
          <w:szCs w:val="28"/>
        </w:rPr>
        <w:t>12.07</w:t>
      </w:r>
      <w:r w:rsidR="00F03D2C" w:rsidRPr="00B06F97">
        <w:rPr>
          <w:rFonts w:ascii="Times New Roman" w:hAnsi="Times New Roman" w:cs="Times New Roman"/>
          <w:sz w:val="28"/>
          <w:szCs w:val="28"/>
        </w:rPr>
        <w:t>.2019</w:t>
      </w:r>
      <w:r w:rsidR="005D476E">
        <w:rPr>
          <w:rFonts w:ascii="Times New Roman" w:hAnsi="Times New Roman" w:cs="Times New Roman"/>
          <w:sz w:val="28"/>
          <w:szCs w:val="28"/>
        </w:rPr>
        <w:t xml:space="preserve"> № </w:t>
      </w:r>
      <w:r w:rsidR="009F3FCF" w:rsidRPr="00B06F97">
        <w:rPr>
          <w:rFonts w:ascii="Times New Roman" w:hAnsi="Times New Roman" w:cs="Times New Roman"/>
          <w:sz w:val="28"/>
          <w:szCs w:val="28"/>
        </w:rPr>
        <w:t>17</w:t>
      </w:r>
      <w:r w:rsidR="005D476E">
        <w:rPr>
          <w:rFonts w:ascii="Times New Roman" w:hAnsi="Times New Roman" w:cs="Times New Roman"/>
          <w:sz w:val="28"/>
          <w:szCs w:val="28"/>
        </w:rPr>
        <w:t xml:space="preserve"> «</w:t>
      </w:r>
      <w:r w:rsidR="00734093" w:rsidRPr="00B06F97">
        <w:rPr>
          <w:rFonts w:ascii="Times New Roman" w:hAnsi="Times New Roman" w:cs="Times New Roman"/>
          <w:sz w:val="28"/>
          <w:szCs w:val="28"/>
        </w:rPr>
        <w:t>Об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утверждении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734093" w:rsidRPr="00B06F97">
        <w:rPr>
          <w:rFonts w:ascii="Times New Roman" w:hAnsi="Times New Roman" w:cs="Times New Roman"/>
          <w:sz w:val="28"/>
          <w:szCs w:val="28"/>
        </w:rPr>
        <w:t>регламента</w:t>
      </w:r>
      <w:r w:rsidR="005D476E">
        <w:rPr>
          <w:rFonts w:ascii="Times New Roman" w:hAnsi="Times New Roman" w:cs="Times New Roman"/>
          <w:sz w:val="28"/>
          <w:szCs w:val="28"/>
        </w:rPr>
        <w:t xml:space="preserve"> «</w:t>
      </w:r>
      <w:r w:rsidR="00FC708F" w:rsidRPr="00B06F97">
        <w:rPr>
          <w:rFonts w:ascii="Times New Roman" w:hAnsi="Times New Roman" w:cs="Times New Roman"/>
          <w:sz w:val="28"/>
          <w:szCs w:val="28"/>
        </w:rPr>
        <w:t>Предоставление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C708F" w:rsidRPr="00B06F97">
        <w:rPr>
          <w:rFonts w:ascii="Times New Roman" w:hAnsi="Times New Roman" w:cs="Times New Roman"/>
          <w:sz w:val="28"/>
          <w:szCs w:val="28"/>
        </w:rPr>
        <w:t>разрешения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C708F" w:rsidRPr="00B06F97">
        <w:rPr>
          <w:rFonts w:ascii="Times New Roman" w:hAnsi="Times New Roman" w:cs="Times New Roman"/>
          <w:sz w:val="28"/>
          <w:szCs w:val="28"/>
        </w:rPr>
        <w:t>на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C708F" w:rsidRPr="00B06F97">
        <w:rPr>
          <w:rFonts w:ascii="Times New Roman" w:hAnsi="Times New Roman" w:cs="Times New Roman"/>
          <w:sz w:val="28"/>
          <w:szCs w:val="28"/>
        </w:rPr>
        <w:t>осуществление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C708F" w:rsidRPr="00B06F97">
        <w:rPr>
          <w:rFonts w:ascii="Times New Roman" w:hAnsi="Times New Roman" w:cs="Times New Roman"/>
          <w:sz w:val="28"/>
          <w:szCs w:val="28"/>
        </w:rPr>
        <w:t>земляных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C708F" w:rsidRPr="00B06F97">
        <w:rPr>
          <w:rFonts w:ascii="Times New Roman" w:hAnsi="Times New Roman" w:cs="Times New Roman"/>
          <w:sz w:val="28"/>
          <w:szCs w:val="28"/>
        </w:rPr>
        <w:t>работ</w:t>
      </w:r>
      <w:r w:rsidR="005D476E">
        <w:rPr>
          <w:rFonts w:ascii="Times New Roman" w:hAnsi="Times New Roman" w:cs="Times New Roman"/>
          <w:sz w:val="28"/>
          <w:szCs w:val="28"/>
        </w:rPr>
        <w:t>»</w:t>
      </w:r>
    </w:p>
    <w:p w14:paraId="67061F7C" w14:textId="267699D1" w:rsidR="00FC708F" w:rsidRPr="00B06F97" w:rsidRDefault="00F87031" w:rsidP="00B06F97">
      <w:pPr>
        <w:widowControl/>
        <w:tabs>
          <w:tab w:val="left" w:pos="93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F97">
        <w:rPr>
          <w:rFonts w:ascii="Times New Roman" w:hAnsi="Times New Roman" w:cs="Times New Roman"/>
          <w:sz w:val="28"/>
          <w:szCs w:val="28"/>
        </w:rPr>
        <w:t>2.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C708F" w:rsidRPr="00B06F97">
        <w:rPr>
          <w:rFonts w:ascii="Times New Roman" w:hAnsi="Times New Roman" w:cs="Times New Roman"/>
          <w:sz w:val="28"/>
          <w:szCs w:val="28"/>
        </w:rPr>
        <w:t>Утвердить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C708F" w:rsidRPr="00B06F97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C708F" w:rsidRPr="00B06F97">
        <w:rPr>
          <w:rFonts w:ascii="Times New Roman" w:hAnsi="Times New Roman" w:cs="Times New Roman"/>
          <w:sz w:val="28"/>
          <w:szCs w:val="28"/>
        </w:rPr>
        <w:t>регламент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C708F" w:rsidRPr="00B06F97">
        <w:rPr>
          <w:rFonts w:ascii="Times New Roman" w:hAnsi="Times New Roman" w:cs="Times New Roman"/>
          <w:sz w:val="28"/>
          <w:szCs w:val="28"/>
        </w:rPr>
        <w:t>по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65FFA" w:rsidRPr="00B06F97">
        <w:rPr>
          <w:rFonts w:ascii="Times New Roman" w:hAnsi="Times New Roman" w:cs="Times New Roman"/>
          <w:sz w:val="28"/>
          <w:szCs w:val="28"/>
        </w:rPr>
        <w:t>предоставлению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65FFA" w:rsidRPr="00B06F97">
        <w:rPr>
          <w:rFonts w:ascii="Times New Roman" w:hAnsi="Times New Roman" w:cs="Times New Roman"/>
          <w:sz w:val="28"/>
          <w:szCs w:val="28"/>
        </w:rPr>
        <w:t>муниц</w:t>
      </w:r>
      <w:r w:rsidR="00E70E1F" w:rsidRPr="00B06F97">
        <w:rPr>
          <w:rFonts w:ascii="Times New Roman" w:hAnsi="Times New Roman" w:cs="Times New Roman"/>
          <w:sz w:val="28"/>
          <w:szCs w:val="28"/>
        </w:rPr>
        <w:t>ипальной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услуги</w:t>
      </w:r>
      <w:r w:rsidR="005D476E">
        <w:rPr>
          <w:rFonts w:ascii="Times New Roman" w:hAnsi="Times New Roman" w:cs="Times New Roman"/>
          <w:sz w:val="28"/>
          <w:szCs w:val="28"/>
        </w:rPr>
        <w:t xml:space="preserve"> «</w:t>
      </w:r>
      <w:r w:rsidR="00F65FFA" w:rsidRPr="00B06F97">
        <w:rPr>
          <w:rFonts w:ascii="Times New Roman" w:hAnsi="Times New Roman" w:cs="Times New Roman"/>
          <w:sz w:val="28"/>
          <w:szCs w:val="28"/>
        </w:rPr>
        <w:t>Предоставление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65FFA" w:rsidRPr="00B06F97">
        <w:rPr>
          <w:rFonts w:ascii="Times New Roman" w:hAnsi="Times New Roman" w:cs="Times New Roman"/>
          <w:sz w:val="28"/>
          <w:szCs w:val="28"/>
        </w:rPr>
        <w:t>разрешения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65FFA" w:rsidRPr="00B06F97">
        <w:rPr>
          <w:rFonts w:ascii="Times New Roman" w:hAnsi="Times New Roman" w:cs="Times New Roman"/>
          <w:sz w:val="28"/>
          <w:szCs w:val="28"/>
        </w:rPr>
        <w:t>на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65FFA" w:rsidRPr="00B06F97">
        <w:rPr>
          <w:rFonts w:ascii="Times New Roman" w:hAnsi="Times New Roman" w:cs="Times New Roman"/>
          <w:sz w:val="28"/>
          <w:szCs w:val="28"/>
        </w:rPr>
        <w:t>осуществление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65FFA" w:rsidRPr="00B06F97">
        <w:rPr>
          <w:rFonts w:ascii="Times New Roman" w:hAnsi="Times New Roman" w:cs="Times New Roman"/>
          <w:sz w:val="28"/>
          <w:szCs w:val="28"/>
        </w:rPr>
        <w:t>земляных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F65FFA" w:rsidRPr="00B06F97">
        <w:rPr>
          <w:rFonts w:ascii="Times New Roman" w:hAnsi="Times New Roman" w:cs="Times New Roman"/>
          <w:sz w:val="28"/>
          <w:szCs w:val="28"/>
        </w:rPr>
        <w:t>работ</w:t>
      </w:r>
      <w:r w:rsidR="005D476E">
        <w:rPr>
          <w:rFonts w:ascii="Times New Roman" w:hAnsi="Times New Roman" w:cs="Times New Roman"/>
          <w:sz w:val="28"/>
          <w:szCs w:val="28"/>
        </w:rPr>
        <w:t>»</w:t>
      </w:r>
    </w:p>
    <w:p w14:paraId="01A0160F" w14:textId="20106E66" w:rsidR="00E70E1F" w:rsidRPr="00B06F97" w:rsidRDefault="00F87031" w:rsidP="00B06F97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F97">
        <w:rPr>
          <w:rFonts w:ascii="Times New Roman" w:hAnsi="Times New Roman" w:cs="Times New Roman"/>
          <w:sz w:val="28"/>
          <w:szCs w:val="28"/>
        </w:rPr>
        <w:t>3.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Обнародовать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настоящее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постановление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в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установленном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законом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порядке.</w:t>
      </w:r>
    </w:p>
    <w:p w14:paraId="757AF44B" w14:textId="7EE2109A" w:rsidR="00E70E1F" w:rsidRPr="00B06F97" w:rsidRDefault="00F87031" w:rsidP="00B06F97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F97">
        <w:rPr>
          <w:rFonts w:ascii="Times New Roman" w:hAnsi="Times New Roman" w:cs="Times New Roman"/>
          <w:sz w:val="28"/>
          <w:szCs w:val="28"/>
        </w:rPr>
        <w:t>4.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Контроль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за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исполнением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настоящего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постановления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оставляю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за</w:t>
      </w:r>
      <w:r w:rsidR="005D476E">
        <w:rPr>
          <w:rFonts w:ascii="Times New Roman" w:hAnsi="Times New Roman" w:cs="Times New Roman"/>
          <w:sz w:val="28"/>
          <w:szCs w:val="28"/>
        </w:rPr>
        <w:t xml:space="preserve"> </w:t>
      </w:r>
      <w:r w:rsidR="00E70E1F" w:rsidRPr="00B06F97">
        <w:rPr>
          <w:rFonts w:ascii="Times New Roman" w:hAnsi="Times New Roman" w:cs="Times New Roman"/>
          <w:sz w:val="28"/>
          <w:szCs w:val="28"/>
        </w:rPr>
        <w:t>собой.</w:t>
      </w:r>
    </w:p>
    <w:p w14:paraId="734BBD4E" w14:textId="4703CD39" w:rsidR="00E70E1F" w:rsidRDefault="00E70E1F" w:rsidP="00B06F97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4D47A" w14:textId="77777777" w:rsidR="000103EA" w:rsidRPr="00B06F97" w:rsidRDefault="000103EA" w:rsidP="00B06F97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AA53D8" w14:textId="77777777" w:rsidR="00E70E1F" w:rsidRPr="00B06F97" w:rsidRDefault="00E70E1F" w:rsidP="00B06F97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4"/>
        <w:gridCol w:w="4674"/>
      </w:tblGrid>
      <w:tr w:rsidR="000103EA" w:rsidRPr="000103EA" w14:paraId="3D4D2FDF" w14:textId="77777777" w:rsidTr="000103EA">
        <w:tc>
          <w:tcPr>
            <w:tcW w:w="4674" w:type="dxa"/>
            <w:shd w:val="clear" w:color="auto" w:fill="auto"/>
            <w:vAlign w:val="center"/>
          </w:tcPr>
          <w:p w14:paraId="58BC6FBF" w14:textId="3044CF10" w:rsidR="000103EA" w:rsidRPr="000103EA" w:rsidRDefault="000103EA" w:rsidP="000103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03EA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5D4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3E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5D4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3EA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4674" w:type="dxa"/>
            <w:shd w:val="clear" w:color="auto" w:fill="auto"/>
            <w:vAlign w:val="center"/>
          </w:tcPr>
          <w:p w14:paraId="5017D4D8" w14:textId="568FE617" w:rsidR="000103EA" w:rsidRPr="000103EA" w:rsidRDefault="000103EA" w:rsidP="000103E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103EA">
              <w:rPr>
                <w:rFonts w:ascii="Times New Roman" w:hAnsi="Times New Roman" w:cs="Times New Roman"/>
                <w:sz w:val="28"/>
                <w:szCs w:val="28"/>
              </w:rPr>
              <w:t>И.П.</w:t>
            </w:r>
            <w:r w:rsidR="005D4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3EA">
              <w:rPr>
                <w:rFonts w:ascii="Times New Roman" w:hAnsi="Times New Roman" w:cs="Times New Roman"/>
                <w:sz w:val="28"/>
                <w:szCs w:val="28"/>
              </w:rPr>
              <w:t>Аминова</w:t>
            </w:r>
          </w:p>
        </w:tc>
      </w:tr>
    </w:tbl>
    <w:p w14:paraId="0A322139" w14:textId="77777777" w:rsidR="005D476E" w:rsidRDefault="00BF0B9C">
      <w:pPr>
        <w:rPr>
          <w:rFonts w:ascii="Times New Roman" w:eastAsiaTheme="minorEastAsia" w:hAnsi="Times New Roman" w:cs="Times New Roman"/>
          <w:b/>
          <w:bCs/>
        </w:rPr>
      </w:pPr>
      <w:bookmarkStart w:id="0" w:name="bookmark38"/>
      <w:bookmarkStart w:id="1" w:name="bookmark36"/>
      <w:bookmarkStart w:id="2" w:name="bookmark39"/>
      <w:bookmarkStart w:id="3" w:name="_Toc103862198"/>
      <w:bookmarkStart w:id="4" w:name="_Toc103862233"/>
      <w:bookmarkStart w:id="5" w:name="_Toc103863860"/>
      <w:bookmarkStart w:id="6" w:name="_Toc103877679"/>
      <w:bookmarkEnd w:id="0"/>
      <w:r>
        <w:rPr>
          <w:rFonts w:eastAsiaTheme="minorEastAsia"/>
        </w:rPr>
        <w:br w:type="page"/>
      </w:r>
    </w:p>
    <w:p w14:paraId="51B38AD0" w14:textId="3C75B1C8" w:rsidR="00BF0B9C" w:rsidRPr="000103EA" w:rsidRDefault="00E50037" w:rsidP="000103EA">
      <w:pPr>
        <w:pStyle w:val="24"/>
        <w:keepNext/>
        <w:keepLines/>
        <w:widowControl/>
        <w:tabs>
          <w:tab w:val="left" w:pos="720"/>
        </w:tabs>
        <w:spacing w:after="0"/>
        <w:ind w:left="0" w:firstLine="0"/>
        <w:jc w:val="center"/>
        <w:outlineLvl w:val="9"/>
        <w:rPr>
          <w:szCs w:val="24"/>
        </w:rPr>
      </w:pPr>
      <w:r w:rsidRPr="000103EA">
        <w:rPr>
          <w:rFonts w:eastAsiaTheme="minorEastAsia"/>
          <w:szCs w:val="24"/>
        </w:rPr>
        <w:lastRenderedPageBreak/>
        <w:t>Общие</w:t>
      </w:r>
      <w:r w:rsidR="005D476E">
        <w:rPr>
          <w:rFonts w:eastAsiaTheme="minorEastAsia"/>
          <w:szCs w:val="24"/>
        </w:rPr>
        <w:t xml:space="preserve"> </w:t>
      </w:r>
      <w:r w:rsidRPr="000103EA">
        <w:rPr>
          <w:rFonts w:eastAsiaTheme="minorEastAsia"/>
          <w:szCs w:val="24"/>
        </w:rPr>
        <w:t>положения</w:t>
      </w:r>
      <w:bookmarkEnd w:id="1"/>
      <w:bookmarkEnd w:id="2"/>
      <w:bookmarkEnd w:id="3"/>
      <w:bookmarkEnd w:id="4"/>
      <w:bookmarkEnd w:id="5"/>
      <w:bookmarkEnd w:id="6"/>
    </w:p>
    <w:p w14:paraId="4ED165C6" w14:textId="5817407E" w:rsidR="0005692C" w:rsidRPr="000103EA" w:rsidRDefault="00B5593B" w:rsidP="000103EA">
      <w:pPr>
        <w:pStyle w:val="32"/>
        <w:keepNext/>
        <w:keepLines/>
        <w:widowControl/>
        <w:tabs>
          <w:tab w:val="left" w:pos="355"/>
        </w:tabs>
        <w:spacing w:after="0"/>
        <w:jc w:val="center"/>
        <w:outlineLvl w:val="9"/>
        <w:rPr>
          <w:i w:val="0"/>
          <w:sz w:val="28"/>
        </w:rPr>
      </w:pPr>
      <w:bookmarkStart w:id="7" w:name="bookmark40"/>
      <w:bookmarkStart w:id="8" w:name="bookmark43"/>
      <w:bookmarkStart w:id="9" w:name="_Toc103862199"/>
      <w:bookmarkStart w:id="10" w:name="_Toc103862234"/>
      <w:bookmarkStart w:id="11" w:name="_Toc103863861"/>
      <w:bookmarkStart w:id="12" w:name="_Toc103877680"/>
      <w:r w:rsidRPr="000103EA">
        <w:rPr>
          <w:i w:val="0"/>
          <w:sz w:val="28"/>
        </w:rPr>
        <w:t>1</w:t>
      </w:r>
      <w:r w:rsidR="00BF0B9C" w:rsidRPr="000103EA">
        <w:rPr>
          <w:i w:val="0"/>
          <w:sz w:val="28"/>
        </w:rPr>
        <w:t>.</w:t>
      </w:r>
      <w:r w:rsidR="00E50037" w:rsidRPr="000103EA">
        <w:rPr>
          <w:i w:val="0"/>
          <w:sz w:val="28"/>
        </w:rPr>
        <w:t>Предмет</w:t>
      </w:r>
      <w:r w:rsidR="005D476E">
        <w:rPr>
          <w:i w:val="0"/>
          <w:sz w:val="28"/>
        </w:rPr>
        <w:t xml:space="preserve"> </w:t>
      </w:r>
      <w:r w:rsidR="00E50037" w:rsidRPr="000103EA">
        <w:rPr>
          <w:i w:val="0"/>
          <w:sz w:val="28"/>
        </w:rPr>
        <w:t>регулирования</w:t>
      </w:r>
      <w:r w:rsidR="005D476E">
        <w:rPr>
          <w:i w:val="0"/>
          <w:sz w:val="28"/>
        </w:rPr>
        <w:t xml:space="preserve"> </w:t>
      </w:r>
      <w:r w:rsidR="00E50037" w:rsidRPr="000103EA">
        <w:rPr>
          <w:i w:val="0"/>
          <w:sz w:val="28"/>
        </w:rPr>
        <w:t>Административного</w:t>
      </w:r>
      <w:r w:rsidR="005D476E">
        <w:rPr>
          <w:i w:val="0"/>
          <w:sz w:val="28"/>
        </w:rPr>
        <w:t xml:space="preserve"> </w:t>
      </w:r>
      <w:r w:rsidR="00E50037" w:rsidRPr="000103EA">
        <w:rPr>
          <w:i w:val="0"/>
          <w:sz w:val="28"/>
        </w:rPr>
        <w:t>регламента</w:t>
      </w:r>
      <w:bookmarkEnd w:id="7"/>
      <w:bookmarkEnd w:id="8"/>
      <w:bookmarkEnd w:id="9"/>
      <w:bookmarkEnd w:id="10"/>
      <w:bookmarkEnd w:id="11"/>
      <w:bookmarkEnd w:id="12"/>
    </w:p>
    <w:p w14:paraId="3428728C" w14:textId="77777777" w:rsidR="000103EA" w:rsidRPr="005D476E" w:rsidRDefault="000103EA" w:rsidP="005D476E">
      <w:pPr>
        <w:pStyle w:val="11"/>
        <w:widowControl/>
        <w:tabs>
          <w:tab w:val="left" w:pos="1134"/>
          <w:tab w:val="left" w:pos="1414"/>
        </w:tabs>
        <w:ind w:firstLine="709"/>
        <w:jc w:val="both"/>
        <w:rPr>
          <w:sz w:val="28"/>
        </w:rPr>
      </w:pPr>
      <w:bookmarkStart w:id="13" w:name="bookmark44"/>
      <w:bookmarkEnd w:id="13"/>
    </w:p>
    <w:p w14:paraId="523A4E85" w14:textId="2A837476" w:rsidR="0005692C" w:rsidRPr="005D476E" w:rsidRDefault="00E50037" w:rsidP="005D476E">
      <w:pPr>
        <w:pStyle w:val="11"/>
        <w:widowControl/>
        <w:tabs>
          <w:tab w:val="left" w:pos="1134"/>
          <w:tab w:val="left" w:pos="1414"/>
        </w:tabs>
        <w:ind w:firstLine="709"/>
        <w:jc w:val="both"/>
        <w:rPr>
          <w:sz w:val="28"/>
        </w:rPr>
      </w:pPr>
      <w:r w:rsidRPr="005D476E">
        <w:rPr>
          <w:sz w:val="28"/>
        </w:rPr>
        <w:t>Административный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регламент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предоставления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муниципальной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услуги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регулирует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отношения,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возникающие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связи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предоставлением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муниципальной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услуги</w:t>
      </w:r>
      <w:r w:rsidR="005D476E" w:rsidRPr="005D476E">
        <w:rPr>
          <w:sz w:val="28"/>
        </w:rPr>
        <w:t xml:space="preserve"> «</w:t>
      </w:r>
      <w:r w:rsidRPr="005D476E">
        <w:rPr>
          <w:sz w:val="28"/>
        </w:rPr>
        <w:t>Предоставление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разрешения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осуществление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земляных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</w:t>
      </w:r>
      <w:r w:rsidR="005D476E" w:rsidRPr="005D476E">
        <w:rPr>
          <w:sz w:val="28"/>
        </w:rPr>
        <w:t xml:space="preserve">» </w:t>
      </w:r>
      <w:r w:rsidRPr="005D476E">
        <w:rPr>
          <w:sz w:val="28"/>
        </w:rPr>
        <w:t>(указывается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наименование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единицы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территориального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деления,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которой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орган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государственной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власти,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орган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местного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самоуправления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предоставляет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государственную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муниципальную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услугу)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(далее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-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Административный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регламент,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Муниципальная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услуга)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администрацией</w:t>
      </w:r>
      <w:r w:rsidR="005D476E" w:rsidRPr="005D476E">
        <w:rPr>
          <w:sz w:val="28"/>
        </w:rPr>
        <w:t xml:space="preserve"> </w:t>
      </w:r>
      <w:r w:rsidR="00FE2618" w:rsidRPr="005D476E">
        <w:rPr>
          <w:sz w:val="28"/>
        </w:rPr>
        <w:t>Покровского</w:t>
      </w:r>
      <w:r w:rsidR="005D476E" w:rsidRPr="005D476E">
        <w:rPr>
          <w:sz w:val="28"/>
        </w:rPr>
        <w:t xml:space="preserve"> </w:t>
      </w:r>
      <w:r w:rsidR="006E0B0F" w:rsidRPr="005D476E">
        <w:rPr>
          <w:sz w:val="28"/>
        </w:rPr>
        <w:t>сельсовета</w:t>
      </w:r>
      <w:r w:rsidR="005D476E" w:rsidRPr="005D476E">
        <w:rPr>
          <w:sz w:val="28"/>
        </w:rPr>
        <w:t xml:space="preserve"> </w:t>
      </w:r>
      <w:r w:rsidR="006E0B0F" w:rsidRPr="005D476E">
        <w:rPr>
          <w:sz w:val="28"/>
        </w:rPr>
        <w:t>Ключевского</w:t>
      </w:r>
      <w:r w:rsidR="005D476E" w:rsidRPr="005D476E">
        <w:rPr>
          <w:sz w:val="28"/>
        </w:rPr>
        <w:t xml:space="preserve"> </w:t>
      </w:r>
      <w:r w:rsidR="006E0B0F" w:rsidRPr="005D476E">
        <w:rPr>
          <w:sz w:val="28"/>
        </w:rPr>
        <w:t>района</w:t>
      </w:r>
      <w:r w:rsidR="005D476E" w:rsidRPr="005D476E">
        <w:rPr>
          <w:sz w:val="28"/>
        </w:rPr>
        <w:t xml:space="preserve"> </w:t>
      </w:r>
      <w:r w:rsidR="006E0B0F" w:rsidRPr="005D476E">
        <w:rPr>
          <w:sz w:val="28"/>
        </w:rPr>
        <w:t>Алтайского</w:t>
      </w:r>
      <w:r w:rsidR="005D476E" w:rsidRPr="005D476E">
        <w:rPr>
          <w:sz w:val="28"/>
        </w:rPr>
        <w:t xml:space="preserve"> </w:t>
      </w:r>
      <w:r w:rsidR="006E0B0F" w:rsidRPr="005D476E">
        <w:rPr>
          <w:sz w:val="28"/>
        </w:rPr>
        <w:t>края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(далее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-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Администрация).</w:t>
      </w:r>
    </w:p>
    <w:p w14:paraId="21E32C3E" w14:textId="36EEA129" w:rsidR="0005692C" w:rsidRPr="005D476E" w:rsidRDefault="00E50037" w:rsidP="005D476E">
      <w:pPr>
        <w:pStyle w:val="11"/>
        <w:widowControl/>
        <w:tabs>
          <w:tab w:val="left" w:pos="1134"/>
          <w:tab w:val="left" w:pos="1414"/>
        </w:tabs>
        <w:ind w:firstLine="709"/>
        <w:jc w:val="both"/>
        <w:rPr>
          <w:sz w:val="28"/>
        </w:rPr>
      </w:pPr>
      <w:bookmarkStart w:id="14" w:name="bookmark45"/>
      <w:bookmarkEnd w:id="14"/>
      <w:r w:rsidRPr="005D476E">
        <w:rPr>
          <w:sz w:val="28"/>
        </w:rPr>
        <w:t>Административный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регламент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устанавливает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стандарт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предоставления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Муниципальной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услуги,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состав,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последовательность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сроки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выполнения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административных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процедур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предоставлению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Муниципальной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услуги,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требования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порядку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выполнения,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том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числе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особенности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выполнения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административных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процедур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электронной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форме,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также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особенности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выполнения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административных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процедур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многофункциональных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центрах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предоставления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Муниципальных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услуг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(далее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-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МФЦ),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формы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контроля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предоставлением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Муниципальной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услуги,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досудебный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(внесудебный)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порядок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обжалования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решений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действий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(бездействий)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Администрации,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должностных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лиц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Администрации,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работников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МФЦ.</w:t>
      </w:r>
    </w:p>
    <w:p w14:paraId="23251DE4" w14:textId="452567C4" w:rsidR="0005692C" w:rsidRPr="005D476E" w:rsidRDefault="00E50037" w:rsidP="005D476E">
      <w:pPr>
        <w:pStyle w:val="11"/>
        <w:widowControl/>
        <w:tabs>
          <w:tab w:val="left" w:pos="1134"/>
          <w:tab w:val="left" w:pos="1414"/>
        </w:tabs>
        <w:ind w:firstLine="709"/>
        <w:jc w:val="both"/>
        <w:rPr>
          <w:sz w:val="28"/>
        </w:rPr>
      </w:pPr>
      <w:bookmarkStart w:id="15" w:name="bookmark46"/>
      <w:bookmarkEnd w:id="15"/>
      <w:r w:rsidRPr="005D476E">
        <w:rPr>
          <w:sz w:val="28"/>
        </w:rPr>
        <w:t>Проведение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любых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видов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земляных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без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оформления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разрешения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осуществление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земляных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(далее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–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Разрешение)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запрещается,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исключением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случаев,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когда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указанные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работы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осуществляются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основании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документов,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выданных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соответствии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федеральным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законодательством.</w:t>
      </w:r>
    </w:p>
    <w:p w14:paraId="61F885B9" w14:textId="11525D18" w:rsidR="0005692C" w:rsidRPr="005D476E" w:rsidRDefault="00E50037" w:rsidP="005D476E">
      <w:pPr>
        <w:pStyle w:val="11"/>
        <w:widowControl/>
        <w:tabs>
          <w:tab w:val="left" w:pos="1134"/>
          <w:tab w:val="left" w:pos="1414"/>
        </w:tabs>
        <w:ind w:firstLine="709"/>
        <w:jc w:val="both"/>
        <w:rPr>
          <w:sz w:val="28"/>
        </w:rPr>
      </w:pPr>
      <w:bookmarkStart w:id="16" w:name="bookmark47"/>
      <w:bookmarkEnd w:id="16"/>
      <w:r w:rsidRPr="005D476E">
        <w:rPr>
          <w:sz w:val="28"/>
        </w:rPr>
        <w:t>Получение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разрешения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право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производства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земляных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обязательно,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том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числе,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производстве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следующих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требующих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проведения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земляных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работ:</w:t>
      </w:r>
    </w:p>
    <w:p w14:paraId="162EF881" w14:textId="75334CDB" w:rsidR="0005692C" w:rsidRPr="005D476E" w:rsidRDefault="00E50037" w:rsidP="005D476E">
      <w:pPr>
        <w:pStyle w:val="11"/>
        <w:widowControl/>
        <w:tabs>
          <w:tab w:val="left" w:pos="1134"/>
          <w:tab w:val="left" w:pos="1414"/>
        </w:tabs>
        <w:ind w:firstLine="709"/>
        <w:jc w:val="both"/>
        <w:rPr>
          <w:sz w:val="28"/>
        </w:rPr>
      </w:pPr>
      <w:bookmarkStart w:id="17" w:name="bookmark48"/>
      <w:bookmarkEnd w:id="17"/>
      <w:r w:rsidRPr="005D476E">
        <w:rPr>
          <w:sz w:val="28"/>
        </w:rPr>
        <w:t>строительство,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реконструкция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объектов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капитального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строительства,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исключением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случаев,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когда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указанные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работы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осуществляются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основании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разрешения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строительство;</w:t>
      </w:r>
    </w:p>
    <w:p w14:paraId="23002EBA" w14:textId="7C26A091" w:rsidR="0005692C" w:rsidRPr="005D476E" w:rsidRDefault="00E50037" w:rsidP="005D476E">
      <w:pPr>
        <w:pStyle w:val="11"/>
        <w:widowControl/>
        <w:tabs>
          <w:tab w:val="left" w:pos="1134"/>
          <w:tab w:val="left" w:pos="1414"/>
        </w:tabs>
        <w:ind w:firstLine="709"/>
        <w:jc w:val="both"/>
        <w:rPr>
          <w:sz w:val="28"/>
        </w:rPr>
      </w:pPr>
      <w:bookmarkStart w:id="18" w:name="bookmark49"/>
      <w:bookmarkEnd w:id="18"/>
      <w:r w:rsidRPr="005D476E">
        <w:rPr>
          <w:sz w:val="28"/>
        </w:rPr>
        <w:t>строительство,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реконструкция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сетей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инженерно-технического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обеспечения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исключением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случаев,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когда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указанные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работы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осуществляются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основании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разрешения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строительство;</w:t>
      </w:r>
    </w:p>
    <w:p w14:paraId="590D6272" w14:textId="7CADBD8D" w:rsidR="0005692C" w:rsidRPr="005D476E" w:rsidRDefault="00E50037" w:rsidP="005D476E">
      <w:pPr>
        <w:pStyle w:val="11"/>
        <w:widowControl/>
        <w:tabs>
          <w:tab w:val="left" w:pos="1134"/>
          <w:tab w:val="left" w:pos="1414"/>
        </w:tabs>
        <w:ind w:firstLine="709"/>
        <w:jc w:val="both"/>
        <w:rPr>
          <w:sz w:val="28"/>
        </w:rPr>
      </w:pPr>
      <w:bookmarkStart w:id="19" w:name="bookmark50"/>
      <w:bookmarkEnd w:id="19"/>
      <w:r w:rsidRPr="005D476E">
        <w:rPr>
          <w:sz w:val="28"/>
        </w:rPr>
        <w:t>инженерные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изыскания;</w:t>
      </w:r>
    </w:p>
    <w:p w14:paraId="71869730" w14:textId="02F0FF14" w:rsidR="0005692C" w:rsidRPr="005D476E" w:rsidRDefault="00E50037" w:rsidP="005D476E">
      <w:pPr>
        <w:pStyle w:val="11"/>
        <w:widowControl/>
        <w:tabs>
          <w:tab w:val="left" w:pos="1134"/>
          <w:tab w:val="left" w:pos="1420"/>
        </w:tabs>
        <w:ind w:firstLine="709"/>
        <w:jc w:val="both"/>
        <w:rPr>
          <w:sz w:val="28"/>
        </w:rPr>
      </w:pPr>
      <w:bookmarkStart w:id="20" w:name="bookmark51"/>
      <w:bookmarkEnd w:id="20"/>
      <w:r w:rsidRPr="005D476E">
        <w:rPr>
          <w:sz w:val="28"/>
        </w:rPr>
        <w:t>капитальный,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текущий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ремонт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зданий,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строений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сооружений,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сетей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инженерно-технического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обеспечения,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объектов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дорожного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хозяйства,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исключением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текущего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ремонта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дорог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тротуаров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без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изменения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профиля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планировки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дорог;</w:t>
      </w:r>
    </w:p>
    <w:p w14:paraId="5362FC3B" w14:textId="379FF08F" w:rsidR="0005692C" w:rsidRPr="005D476E" w:rsidRDefault="00E50037" w:rsidP="005D476E">
      <w:pPr>
        <w:pStyle w:val="11"/>
        <w:widowControl/>
        <w:tabs>
          <w:tab w:val="left" w:pos="1134"/>
          <w:tab w:val="left" w:pos="1530"/>
        </w:tabs>
        <w:ind w:firstLine="709"/>
        <w:jc w:val="both"/>
        <w:rPr>
          <w:sz w:val="28"/>
        </w:rPr>
      </w:pPr>
      <w:bookmarkStart w:id="21" w:name="bookmark52"/>
      <w:bookmarkEnd w:id="21"/>
      <w:r w:rsidRPr="005D476E">
        <w:rPr>
          <w:sz w:val="28"/>
        </w:rPr>
        <w:t>размещение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установка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объектов,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том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числе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некапитальных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объектов,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землях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или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земельных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участках,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находящихся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государственной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или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муниципальной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собственности,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размещение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которых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может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осуществляться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без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предоставления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земельных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участков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установления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сервитутов,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также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установка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опор,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информационных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рекламных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конструкций,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использование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земель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или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земельного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участка,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находящихся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государственной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или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lastRenderedPageBreak/>
        <w:t>муниципальной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собственности,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целях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проведения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инженерных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изысканий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либо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капитального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или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текущего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ремонта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линейного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объекта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срок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более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одного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года;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строительства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временных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или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вспомогательных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сооружений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(включая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ограждения,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бытовки,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навесы),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складирования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строительных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материалов,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техники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для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обеспечения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строительства,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реконструкции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линейных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объектов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федерального,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регионального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или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местного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значения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срок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строительства,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реконструкции;</w:t>
      </w:r>
    </w:p>
    <w:p w14:paraId="17733D93" w14:textId="594C5276" w:rsidR="0005692C" w:rsidRPr="005D476E" w:rsidRDefault="00E50037" w:rsidP="005D476E">
      <w:pPr>
        <w:pStyle w:val="11"/>
        <w:widowControl/>
        <w:tabs>
          <w:tab w:val="left" w:pos="1134"/>
          <w:tab w:val="left" w:pos="1414"/>
        </w:tabs>
        <w:ind w:firstLine="709"/>
        <w:jc w:val="both"/>
        <w:rPr>
          <w:sz w:val="28"/>
        </w:rPr>
      </w:pPr>
      <w:bookmarkStart w:id="22" w:name="bookmark53"/>
      <w:bookmarkEnd w:id="22"/>
      <w:r w:rsidRPr="005D476E">
        <w:rPr>
          <w:sz w:val="28"/>
        </w:rPr>
        <w:t>аварийно-восстановительный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ремонт,</w:t>
      </w:r>
      <w:r w:rsidR="005D476E" w:rsidRPr="005D476E">
        <w:rPr>
          <w:sz w:val="28"/>
        </w:rPr>
        <w:t xml:space="preserve"> </w:t>
      </w:r>
      <w:r w:rsidRPr="005D476E">
        <w:rPr>
          <w:rFonts w:eastAsiaTheme="minorEastAsia"/>
          <w:color w:val="auto"/>
          <w:sz w:val="28"/>
        </w:rPr>
        <w:t>в</w:t>
      </w:r>
      <w:r w:rsidR="005D476E" w:rsidRPr="005D476E">
        <w:rPr>
          <w:rFonts w:eastAsiaTheme="minorEastAsia"/>
          <w:color w:val="auto"/>
          <w:sz w:val="28"/>
        </w:rPr>
        <w:t xml:space="preserve"> </w:t>
      </w:r>
      <w:r w:rsidRPr="005D476E">
        <w:rPr>
          <w:rFonts w:eastAsiaTheme="minorEastAsia"/>
          <w:color w:val="auto"/>
          <w:sz w:val="28"/>
        </w:rPr>
        <w:t>том</w:t>
      </w:r>
      <w:r w:rsidR="005D476E" w:rsidRPr="005D476E">
        <w:rPr>
          <w:rFonts w:eastAsiaTheme="minorEastAsia"/>
          <w:color w:val="auto"/>
          <w:sz w:val="28"/>
        </w:rPr>
        <w:t xml:space="preserve"> </w:t>
      </w:r>
      <w:r w:rsidRPr="005D476E">
        <w:rPr>
          <w:rFonts w:eastAsiaTheme="minorEastAsia"/>
          <w:color w:val="auto"/>
          <w:sz w:val="28"/>
        </w:rPr>
        <w:t>числе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сетей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инженерно-технического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обеспечения,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сооружений;</w:t>
      </w:r>
    </w:p>
    <w:p w14:paraId="3B0DF796" w14:textId="49E783D3" w:rsidR="0005692C" w:rsidRPr="005D476E" w:rsidRDefault="00E50037" w:rsidP="005D476E">
      <w:pPr>
        <w:pStyle w:val="11"/>
        <w:widowControl/>
        <w:tabs>
          <w:tab w:val="left" w:pos="1134"/>
          <w:tab w:val="left" w:pos="1420"/>
        </w:tabs>
        <w:ind w:firstLine="709"/>
        <w:jc w:val="both"/>
        <w:rPr>
          <w:sz w:val="28"/>
        </w:rPr>
      </w:pPr>
      <w:bookmarkStart w:id="23" w:name="bookmark54"/>
      <w:bookmarkEnd w:id="23"/>
      <w:r w:rsidRPr="005D476E">
        <w:rPr>
          <w:sz w:val="28"/>
        </w:rPr>
        <w:t>снос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зданий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сооружений,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ликвидация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сетей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инженерно-технического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обеспечения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исключением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случаев,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когда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указанные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работы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осуществляются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основании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разрешения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строительство;</w:t>
      </w:r>
    </w:p>
    <w:p w14:paraId="21DFFE66" w14:textId="4A580545" w:rsidR="0005692C" w:rsidRPr="005D476E" w:rsidRDefault="00E50037" w:rsidP="005D476E">
      <w:pPr>
        <w:pStyle w:val="11"/>
        <w:widowControl/>
        <w:tabs>
          <w:tab w:val="left" w:pos="1134"/>
          <w:tab w:val="left" w:pos="1414"/>
        </w:tabs>
        <w:ind w:firstLine="709"/>
        <w:jc w:val="both"/>
        <w:rPr>
          <w:sz w:val="28"/>
        </w:rPr>
      </w:pPr>
      <w:bookmarkStart w:id="24" w:name="bookmark55"/>
      <w:bookmarkEnd w:id="24"/>
      <w:r w:rsidRPr="005D476E">
        <w:rPr>
          <w:sz w:val="28"/>
        </w:rPr>
        <w:t>Проведение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сохранению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объектов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культурного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наследия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(в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том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числе,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проведение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археологических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полевых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работ);</w:t>
      </w:r>
    </w:p>
    <w:p w14:paraId="292F5EC8" w14:textId="49F25626" w:rsidR="0005692C" w:rsidRPr="005D476E" w:rsidRDefault="00E50037" w:rsidP="005D476E">
      <w:pPr>
        <w:pStyle w:val="11"/>
        <w:widowControl/>
        <w:tabs>
          <w:tab w:val="left" w:pos="1134"/>
          <w:tab w:val="left" w:pos="1414"/>
        </w:tabs>
        <w:ind w:firstLine="709"/>
        <w:jc w:val="both"/>
        <w:rPr>
          <w:sz w:val="28"/>
        </w:rPr>
      </w:pPr>
      <w:bookmarkStart w:id="25" w:name="bookmark56"/>
      <w:bookmarkEnd w:id="25"/>
      <w:r w:rsidRPr="005D476E">
        <w:rPr>
          <w:sz w:val="28"/>
        </w:rPr>
        <w:t>благоустройство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комплекс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мероприятий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созданию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развитию,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том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числе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проектированию,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объектов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благоустройства,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направленный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на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обеспечение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повышение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комфортности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безопасности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условий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жизнедеятельности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граждан,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улучшение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состояния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эстетического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восприятия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территории,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(далее</w:t>
      </w:r>
      <w:r w:rsidR="005D476E" w:rsidRPr="005D476E">
        <w:rPr>
          <w:sz w:val="28"/>
        </w:rPr>
        <w:t xml:space="preserve"> </w:t>
      </w:r>
      <w:r w:rsidR="005D476E">
        <w:rPr>
          <w:rFonts w:eastAsiaTheme="minorEastAsia"/>
          <w:sz w:val="28"/>
        </w:rPr>
        <w:t>-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благоустройство)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вертикальная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планировка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территорий,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за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исключением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работ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по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посадке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деревьев,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кустарников,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благоустройства</w:t>
      </w:r>
      <w:r w:rsidR="005D476E" w:rsidRPr="005D476E">
        <w:rPr>
          <w:sz w:val="28"/>
        </w:rPr>
        <w:t xml:space="preserve"> </w:t>
      </w:r>
      <w:r w:rsidRPr="005D476E">
        <w:rPr>
          <w:sz w:val="28"/>
        </w:rPr>
        <w:t>газонов.</w:t>
      </w:r>
    </w:p>
    <w:p w14:paraId="66B7CAA6" w14:textId="77777777" w:rsidR="00BF0B9C" w:rsidRPr="00C75EA5" w:rsidRDefault="00BF0B9C" w:rsidP="00C75EA5">
      <w:pPr>
        <w:pStyle w:val="11"/>
        <w:widowControl/>
        <w:tabs>
          <w:tab w:val="left" w:pos="1134"/>
          <w:tab w:val="left" w:pos="1414"/>
        </w:tabs>
        <w:ind w:firstLine="0"/>
        <w:jc w:val="center"/>
        <w:rPr>
          <w:b/>
          <w:sz w:val="28"/>
        </w:rPr>
      </w:pPr>
    </w:p>
    <w:p w14:paraId="4138226F" w14:textId="45BE7483" w:rsidR="0005692C" w:rsidRPr="00C75EA5" w:rsidRDefault="006C6335" w:rsidP="00C75EA5">
      <w:pPr>
        <w:pStyle w:val="32"/>
        <w:keepNext/>
        <w:keepLines/>
        <w:widowControl/>
        <w:tabs>
          <w:tab w:val="left" w:pos="363"/>
        </w:tabs>
        <w:spacing w:after="0"/>
        <w:jc w:val="center"/>
        <w:outlineLvl w:val="9"/>
        <w:rPr>
          <w:i w:val="0"/>
          <w:sz w:val="28"/>
        </w:rPr>
      </w:pPr>
      <w:bookmarkStart w:id="26" w:name="bookmark60"/>
      <w:bookmarkStart w:id="27" w:name="bookmark63"/>
      <w:bookmarkStart w:id="28" w:name="_Toc103862200"/>
      <w:bookmarkStart w:id="29" w:name="_Toc103862235"/>
      <w:bookmarkStart w:id="30" w:name="_Toc103863862"/>
      <w:bookmarkStart w:id="31" w:name="_Toc103877681"/>
      <w:r w:rsidRPr="00C75EA5">
        <w:rPr>
          <w:i w:val="0"/>
          <w:sz w:val="28"/>
        </w:rPr>
        <w:t>2.</w:t>
      </w:r>
      <w:r w:rsidR="005D476E" w:rsidRPr="00C75EA5">
        <w:rPr>
          <w:i w:val="0"/>
          <w:sz w:val="28"/>
        </w:rPr>
        <w:t xml:space="preserve"> </w:t>
      </w:r>
      <w:r w:rsidR="00E50037" w:rsidRPr="00C75EA5">
        <w:rPr>
          <w:i w:val="0"/>
          <w:sz w:val="28"/>
        </w:rPr>
        <w:t>Лица,</w:t>
      </w:r>
      <w:r w:rsidR="005D476E" w:rsidRPr="00C75EA5">
        <w:rPr>
          <w:i w:val="0"/>
          <w:sz w:val="28"/>
        </w:rPr>
        <w:t xml:space="preserve"> </w:t>
      </w:r>
      <w:r w:rsidR="00E50037" w:rsidRPr="00C75EA5">
        <w:rPr>
          <w:i w:val="0"/>
          <w:sz w:val="28"/>
        </w:rPr>
        <w:t>имеющие</w:t>
      </w:r>
      <w:r w:rsidR="005D476E" w:rsidRPr="00C75EA5">
        <w:rPr>
          <w:i w:val="0"/>
          <w:sz w:val="28"/>
        </w:rPr>
        <w:t xml:space="preserve"> </w:t>
      </w:r>
      <w:r w:rsidR="00E50037" w:rsidRPr="00C75EA5">
        <w:rPr>
          <w:i w:val="0"/>
          <w:sz w:val="28"/>
        </w:rPr>
        <w:t>право</w:t>
      </w:r>
      <w:r w:rsidR="005D476E" w:rsidRPr="00C75EA5">
        <w:rPr>
          <w:i w:val="0"/>
          <w:sz w:val="28"/>
        </w:rPr>
        <w:t xml:space="preserve"> </w:t>
      </w:r>
      <w:r w:rsidR="00E50037" w:rsidRPr="00C75EA5">
        <w:rPr>
          <w:i w:val="0"/>
          <w:sz w:val="28"/>
        </w:rPr>
        <w:t>на</w:t>
      </w:r>
      <w:r w:rsidR="005D476E" w:rsidRPr="00C75EA5">
        <w:rPr>
          <w:i w:val="0"/>
          <w:sz w:val="28"/>
        </w:rPr>
        <w:t xml:space="preserve"> </w:t>
      </w:r>
      <w:r w:rsidR="00E50037" w:rsidRPr="00C75EA5">
        <w:rPr>
          <w:i w:val="0"/>
          <w:sz w:val="28"/>
        </w:rPr>
        <w:t>получение</w:t>
      </w:r>
      <w:r w:rsidR="005D476E" w:rsidRPr="00C75EA5">
        <w:rPr>
          <w:i w:val="0"/>
          <w:sz w:val="28"/>
        </w:rPr>
        <w:t xml:space="preserve"> </w:t>
      </w:r>
      <w:r w:rsidR="00E50037" w:rsidRPr="00C75EA5">
        <w:rPr>
          <w:i w:val="0"/>
          <w:sz w:val="28"/>
        </w:rPr>
        <w:t>Муниципальной</w:t>
      </w:r>
      <w:r w:rsidR="005D476E" w:rsidRPr="00C75EA5">
        <w:rPr>
          <w:i w:val="0"/>
          <w:sz w:val="28"/>
        </w:rPr>
        <w:t xml:space="preserve"> </w:t>
      </w:r>
      <w:r w:rsidR="00E50037" w:rsidRPr="00C75EA5">
        <w:rPr>
          <w:i w:val="0"/>
          <w:sz w:val="28"/>
        </w:rPr>
        <w:t>услуги</w:t>
      </w:r>
      <w:bookmarkEnd w:id="26"/>
      <w:bookmarkEnd w:id="27"/>
      <w:bookmarkEnd w:id="28"/>
      <w:bookmarkEnd w:id="29"/>
      <w:bookmarkEnd w:id="30"/>
      <w:bookmarkEnd w:id="31"/>
    </w:p>
    <w:p w14:paraId="2F823CC7" w14:textId="77777777" w:rsidR="00C75EA5" w:rsidRPr="00C75EA5" w:rsidRDefault="00C75EA5" w:rsidP="00C75EA5">
      <w:pPr>
        <w:pStyle w:val="11"/>
        <w:widowControl/>
        <w:tabs>
          <w:tab w:val="left" w:pos="1276"/>
        </w:tabs>
        <w:ind w:firstLine="0"/>
        <w:jc w:val="center"/>
        <w:rPr>
          <w:b/>
          <w:sz w:val="28"/>
        </w:rPr>
      </w:pPr>
      <w:bookmarkStart w:id="32" w:name="bookmark64"/>
      <w:bookmarkEnd w:id="32"/>
    </w:p>
    <w:p w14:paraId="5F957B80" w14:textId="4FF61B4D" w:rsidR="00BF0B9C" w:rsidRPr="00C75EA5" w:rsidRDefault="00E50037" w:rsidP="00C75EA5">
      <w:pPr>
        <w:pStyle w:val="11"/>
        <w:widowControl/>
        <w:tabs>
          <w:tab w:val="left" w:pos="1134"/>
          <w:tab w:val="left" w:pos="1276"/>
        </w:tabs>
        <w:ind w:firstLine="709"/>
        <w:jc w:val="both"/>
        <w:rPr>
          <w:sz w:val="28"/>
        </w:rPr>
      </w:pPr>
      <w:r w:rsidRPr="00C75EA5">
        <w:rPr>
          <w:sz w:val="28"/>
        </w:rPr>
        <w:t>Лицами,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имеющими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право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на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получение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услуги,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являются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физические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лица,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в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том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числе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зарегистрированные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в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качестве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индивидуальных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предпринимателей,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или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юридические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лица.</w:t>
      </w:r>
    </w:p>
    <w:p w14:paraId="5B8B81D7" w14:textId="069CF1FA" w:rsidR="0005692C" w:rsidRPr="00C75EA5" w:rsidRDefault="00E50037" w:rsidP="00C75EA5">
      <w:pPr>
        <w:pStyle w:val="11"/>
        <w:widowControl/>
        <w:tabs>
          <w:tab w:val="left" w:pos="1134"/>
          <w:tab w:val="left" w:pos="1276"/>
        </w:tabs>
        <w:ind w:firstLine="709"/>
        <w:jc w:val="both"/>
        <w:rPr>
          <w:sz w:val="28"/>
        </w:rPr>
      </w:pPr>
      <w:r w:rsidRPr="00C75EA5">
        <w:rPr>
          <w:sz w:val="28"/>
        </w:rPr>
        <w:t>С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заявлением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вправе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обратиться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представитель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заявителя,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действующий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в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силу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полномочий,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основанных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на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оформленной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в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установленном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законодательством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Российской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Федерации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порядке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доверенности,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на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основании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федерального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закона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либо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на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основании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акта,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уполномоченного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на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то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государственного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органа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или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органа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местного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самоуправления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(далее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–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представитель</w:t>
      </w:r>
      <w:r w:rsidR="005D476E" w:rsidRPr="00C75EA5">
        <w:rPr>
          <w:sz w:val="28"/>
        </w:rPr>
        <w:t xml:space="preserve"> </w:t>
      </w:r>
      <w:r w:rsidRPr="00C75EA5">
        <w:rPr>
          <w:sz w:val="28"/>
        </w:rPr>
        <w:t>заявителя)</w:t>
      </w:r>
      <w:ins w:id="33" w:author="Колесникова Елена Александровна" w:date="2022-05-04T11:35:00Z">
        <w:r w:rsidRPr="00C75EA5">
          <w:rPr>
            <w:sz w:val="28"/>
          </w:rPr>
          <w:t>.</w:t>
        </w:r>
      </w:ins>
    </w:p>
    <w:p w14:paraId="2370254C" w14:textId="77777777" w:rsidR="00BF0B9C" w:rsidRPr="00B530AA" w:rsidRDefault="00BF0B9C" w:rsidP="00B530AA">
      <w:pPr>
        <w:pStyle w:val="11"/>
        <w:widowControl/>
        <w:tabs>
          <w:tab w:val="left" w:pos="1134"/>
          <w:tab w:val="left" w:pos="1276"/>
        </w:tabs>
        <w:ind w:firstLine="0"/>
        <w:jc w:val="center"/>
        <w:rPr>
          <w:b/>
          <w:sz w:val="28"/>
        </w:rPr>
      </w:pPr>
    </w:p>
    <w:p w14:paraId="49B601C2" w14:textId="17CA984F" w:rsidR="0005692C" w:rsidRPr="00B530AA" w:rsidRDefault="006C6335" w:rsidP="00B530AA">
      <w:pPr>
        <w:pStyle w:val="32"/>
        <w:keepNext/>
        <w:keepLines/>
        <w:widowControl/>
        <w:tabs>
          <w:tab w:val="left" w:pos="1078"/>
        </w:tabs>
        <w:spacing w:after="0"/>
        <w:jc w:val="center"/>
        <w:outlineLvl w:val="9"/>
        <w:rPr>
          <w:i w:val="0"/>
          <w:sz w:val="28"/>
        </w:rPr>
      </w:pPr>
      <w:bookmarkStart w:id="34" w:name="bookmark70"/>
      <w:bookmarkStart w:id="35" w:name="bookmark73"/>
      <w:bookmarkStart w:id="36" w:name="_Toc103862201"/>
      <w:bookmarkStart w:id="37" w:name="_Toc103862236"/>
      <w:bookmarkStart w:id="38" w:name="_Toc103863863"/>
      <w:bookmarkStart w:id="39" w:name="_Toc103877682"/>
      <w:r w:rsidRPr="00B530AA">
        <w:rPr>
          <w:i w:val="0"/>
          <w:sz w:val="28"/>
        </w:rPr>
        <w:t>3.</w:t>
      </w:r>
      <w:r w:rsidR="00E50037" w:rsidRPr="00B530AA">
        <w:rPr>
          <w:i w:val="0"/>
          <w:sz w:val="28"/>
        </w:rPr>
        <w:t>Требования</w:t>
      </w:r>
      <w:r w:rsidR="005D476E" w:rsidRPr="00B530AA">
        <w:rPr>
          <w:i w:val="0"/>
          <w:sz w:val="28"/>
        </w:rPr>
        <w:t xml:space="preserve"> </w:t>
      </w:r>
      <w:r w:rsidR="00E50037" w:rsidRPr="00B530AA">
        <w:rPr>
          <w:i w:val="0"/>
          <w:sz w:val="28"/>
        </w:rPr>
        <w:t>к</w:t>
      </w:r>
      <w:r w:rsidR="005D476E" w:rsidRPr="00B530AA">
        <w:rPr>
          <w:i w:val="0"/>
          <w:sz w:val="28"/>
        </w:rPr>
        <w:t xml:space="preserve"> </w:t>
      </w:r>
      <w:r w:rsidR="00E50037" w:rsidRPr="00B530AA">
        <w:rPr>
          <w:i w:val="0"/>
          <w:sz w:val="28"/>
        </w:rPr>
        <w:t>порядку</w:t>
      </w:r>
      <w:r w:rsidR="005D476E" w:rsidRPr="00B530AA">
        <w:rPr>
          <w:i w:val="0"/>
          <w:sz w:val="28"/>
        </w:rPr>
        <w:t xml:space="preserve"> </w:t>
      </w:r>
      <w:r w:rsidR="00E50037" w:rsidRPr="00B530AA">
        <w:rPr>
          <w:i w:val="0"/>
          <w:sz w:val="28"/>
        </w:rPr>
        <w:t>информирования</w:t>
      </w:r>
      <w:r w:rsidR="005D476E" w:rsidRPr="00B530AA">
        <w:rPr>
          <w:i w:val="0"/>
          <w:sz w:val="28"/>
        </w:rPr>
        <w:t xml:space="preserve"> </w:t>
      </w:r>
      <w:r w:rsidR="00E50037" w:rsidRPr="00B530AA">
        <w:rPr>
          <w:i w:val="0"/>
          <w:sz w:val="28"/>
        </w:rPr>
        <w:t>о</w:t>
      </w:r>
      <w:r w:rsidR="005D476E" w:rsidRPr="00B530AA">
        <w:rPr>
          <w:i w:val="0"/>
          <w:sz w:val="28"/>
        </w:rPr>
        <w:t xml:space="preserve"> </w:t>
      </w:r>
      <w:r w:rsidR="00E50037" w:rsidRPr="00B530AA">
        <w:rPr>
          <w:i w:val="0"/>
          <w:sz w:val="28"/>
        </w:rPr>
        <w:t>предоставлении</w:t>
      </w:r>
      <w:r w:rsidR="005D476E" w:rsidRPr="00B530AA">
        <w:rPr>
          <w:i w:val="0"/>
          <w:sz w:val="28"/>
        </w:rPr>
        <w:t xml:space="preserve"> </w:t>
      </w:r>
      <w:r w:rsidR="00E50037" w:rsidRPr="00B530AA">
        <w:rPr>
          <w:i w:val="0"/>
          <w:sz w:val="28"/>
        </w:rPr>
        <w:t>Муниципальной</w:t>
      </w:r>
      <w:r w:rsidR="005D476E" w:rsidRPr="00B530AA">
        <w:rPr>
          <w:i w:val="0"/>
          <w:sz w:val="28"/>
        </w:rPr>
        <w:t xml:space="preserve"> </w:t>
      </w:r>
      <w:r w:rsidR="00E50037" w:rsidRPr="00B530AA">
        <w:rPr>
          <w:i w:val="0"/>
          <w:sz w:val="28"/>
        </w:rPr>
        <w:t>услуги</w:t>
      </w:r>
      <w:bookmarkEnd w:id="34"/>
      <w:bookmarkEnd w:id="35"/>
      <w:bookmarkEnd w:id="36"/>
      <w:bookmarkEnd w:id="37"/>
      <w:bookmarkEnd w:id="38"/>
      <w:bookmarkEnd w:id="39"/>
    </w:p>
    <w:p w14:paraId="1AA8E61D" w14:textId="77777777" w:rsidR="00B530AA" w:rsidRPr="00B530AA" w:rsidRDefault="00B530AA" w:rsidP="00B530AA">
      <w:pPr>
        <w:pStyle w:val="11"/>
        <w:widowControl/>
        <w:tabs>
          <w:tab w:val="left" w:pos="1246"/>
        </w:tabs>
        <w:ind w:firstLine="0"/>
        <w:jc w:val="center"/>
        <w:rPr>
          <w:b/>
          <w:sz w:val="28"/>
        </w:rPr>
      </w:pPr>
      <w:bookmarkStart w:id="40" w:name="bookmark74"/>
      <w:bookmarkEnd w:id="40"/>
    </w:p>
    <w:p w14:paraId="666E4292" w14:textId="24743F30" w:rsidR="0005692C" w:rsidRPr="00B530AA" w:rsidRDefault="00E50037" w:rsidP="00B530AA">
      <w:pPr>
        <w:pStyle w:val="11"/>
        <w:widowControl/>
        <w:tabs>
          <w:tab w:val="left" w:pos="1134"/>
          <w:tab w:val="left" w:pos="1246"/>
        </w:tabs>
        <w:ind w:firstLine="709"/>
        <w:jc w:val="both"/>
        <w:rPr>
          <w:sz w:val="28"/>
        </w:rPr>
      </w:pPr>
      <w:r w:rsidRPr="00B530AA">
        <w:rPr>
          <w:sz w:val="28"/>
        </w:rPr>
        <w:t>Прием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Заявителей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вопросу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осуществляется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соответствии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организационно-распорядительным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документом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ответственной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услуги.</w:t>
      </w:r>
    </w:p>
    <w:p w14:paraId="2EFCC5BD" w14:textId="40517AAF" w:rsidR="0005692C" w:rsidRPr="00B530AA" w:rsidRDefault="00E50037" w:rsidP="00B530AA">
      <w:pPr>
        <w:pStyle w:val="11"/>
        <w:widowControl/>
        <w:tabs>
          <w:tab w:val="left" w:pos="1134"/>
          <w:tab w:val="left" w:pos="1361"/>
        </w:tabs>
        <w:ind w:firstLine="709"/>
        <w:jc w:val="both"/>
        <w:rPr>
          <w:sz w:val="28"/>
        </w:rPr>
      </w:pPr>
      <w:bookmarkStart w:id="41" w:name="bookmark75"/>
      <w:bookmarkEnd w:id="41"/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официальном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сайте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="006E0B0F" w:rsidRPr="00B530AA">
        <w:rPr>
          <w:sz w:val="28"/>
        </w:rPr>
        <w:t>Ключевского</w:t>
      </w:r>
      <w:r w:rsidR="005D476E" w:rsidRPr="00B530AA">
        <w:rPr>
          <w:sz w:val="28"/>
        </w:rPr>
        <w:t xml:space="preserve"> </w:t>
      </w:r>
      <w:r w:rsidR="006E0B0F" w:rsidRPr="00B530AA">
        <w:rPr>
          <w:sz w:val="28"/>
        </w:rPr>
        <w:t>района</w:t>
      </w:r>
      <w:r w:rsidR="005D476E" w:rsidRPr="00B530AA">
        <w:rPr>
          <w:sz w:val="28"/>
        </w:rPr>
        <w:t xml:space="preserve"> </w:t>
      </w:r>
      <w:r w:rsidR="006E0B0F" w:rsidRPr="00B530AA">
        <w:rPr>
          <w:sz w:val="28"/>
        </w:rPr>
        <w:t>раздел</w:t>
      </w:r>
      <w:r w:rsidR="005D476E" w:rsidRPr="00B530AA">
        <w:rPr>
          <w:sz w:val="28"/>
        </w:rPr>
        <w:t xml:space="preserve"> «</w:t>
      </w:r>
      <w:r w:rsidR="006C6335" w:rsidRPr="00B530AA">
        <w:rPr>
          <w:sz w:val="28"/>
        </w:rPr>
        <w:t>Покровский</w:t>
      </w:r>
      <w:r w:rsidR="005D476E" w:rsidRPr="00B530AA">
        <w:rPr>
          <w:sz w:val="28"/>
        </w:rPr>
        <w:t xml:space="preserve">» </w:t>
      </w:r>
      <w:r w:rsidRPr="00B530AA">
        <w:rPr>
          <w:sz w:val="28"/>
        </w:rPr>
        <w:t>(далее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-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сайт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информационно-коммуникационной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сети</w:t>
      </w:r>
      <w:r w:rsidR="005D476E" w:rsidRPr="00B530AA">
        <w:rPr>
          <w:sz w:val="28"/>
        </w:rPr>
        <w:t xml:space="preserve"> «</w:t>
      </w:r>
      <w:r w:rsidRPr="00B530AA">
        <w:rPr>
          <w:sz w:val="28"/>
        </w:rPr>
        <w:t>Интернет</w:t>
      </w:r>
      <w:r w:rsidR="005D476E" w:rsidRPr="00B530AA">
        <w:rPr>
          <w:sz w:val="28"/>
        </w:rPr>
        <w:t xml:space="preserve">» </w:t>
      </w:r>
      <w:r w:rsidRPr="00B530AA">
        <w:rPr>
          <w:sz w:val="28"/>
        </w:rPr>
        <w:t>(далее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-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сеть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Интернет),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ЕПГУ</w:t>
      </w:r>
      <w:r w:rsidR="00082161">
        <w:rPr>
          <w:rFonts w:eastAsiaTheme="minorEastAsia"/>
          <w:sz w:val="28"/>
        </w:rPr>
        <w:t xml:space="preserve">– </w:t>
      </w:r>
      <w:r w:rsidRPr="00B530AA">
        <w:rPr>
          <w:sz w:val="28"/>
        </w:rPr>
        <w:t>федеральная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государственная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информационная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система</w:t>
      </w:r>
      <w:r w:rsidR="005D476E" w:rsidRPr="00B530AA">
        <w:rPr>
          <w:sz w:val="28"/>
        </w:rPr>
        <w:t xml:space="preserve"> «</w:t>
      </w:r>
      <w:r w:rsidRPr="00B530AA">
        <w:rPr>
          <w:sz w:val="28"/>
        </w:rPr>
        <w:t>Единый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портал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государственных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(функций)</w:t>
      </w:r>
      <w:r w:rsidR="005D476E" w:rsidRPr="00B530AA">
        <w:rPr>
          <w:sz w:val="28"/>
        </w:rPr>
        <w:t xml:space="preserve">» </w:t>
      </w:r>
      <w:r w:rsidRPr="00B530AA">
        <w:rPr>
          <w:sz w:val="28"/>
        </w:rPr>
        <w:t>расположенная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сети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lastRenderedPageBreak/>
        <w:t>Интернет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адресу</w:t>
      </w:r>
      <w:r w:rsidR="005D476E" w:rsidRPr="00B530AA">
        <w:rPr>
          <w:sz w:val="28"/>
        </w:rPr>
        <w:t xml:space="preserve"> </w:t>
      </w:r>
      <w:hyperlink r:id="rId8" w:history="1">
        <w:r w:rsidRPr="00B530AA">
          <w:rPr>
            <w:rFonts w:eastAsiaTheme="minorEastAsia"/>
            <w:sz w:val="28"/>
            <w:u w:val="single"/>
          </w:rPr>
          <w:t>www.gosuslugi.ru</w:t>
        </w:r>
      </w:hyperlink>
      <w:r w:rsidR="005D476E" w:rsidRPr="00B530AA">
        <w:rPr>
          <w:rFonts w:eastAsiaTheme="minorEastAsia"/>
          <w:sz w:val="28"/>
          <w:u w:val="single"/>
        </w:rPr>
        <w:t xml:space="preserve"> </w:t>
      </w:r>
      <w:r w:rsidRPr="00B530AA">
        <w:rPr>
          <w:rFonts w:eastAsiaTheme="minorEastAsia"/>
          <w:sz w:val="28"/>
          <w:u w:val="single"/>
        </w:rPr>
        <w:t>(далее</w:t>
      </w:r>
      <w:r w:rsidR="005D476E" w:rsidRPr="00B530AA">
        <w:rPr>
          <w:rFonts w:eastAsiaTheme="minorEastAsia"/>
          <w:sz w:val="28"/>
          <w:u w:val="single"/>
        </w:rPr>
        <w:t xml:space="preserve"> </w:t>
      </w:r>
      <w:r w:rsidR="00082161">
        <w:rPr>
          <w:rFonts w:eastAsiaTheme="minorEastAsia"/>
          <w:sz w:val="28"/>
          <w:u w:val="single"/>
        </w:rPr>
        <w:t xml:space="preserve">– </w:t>
      </w:r>
      <w:r w:rsidRPr="00B530AA">
        <w:rPr>
          <w:rFonts w:eastAsiaTheme="minorEastAsia"/>
          <w:sz w:val="28"/>
          <w:u w:val="single"/>
        </w:rPr>
        <w:t>ЕПГУ)</w:t>
      </w:r>
      <w:r w:rsidR="005D476E" w:rsidRPr="00B530AA">
        <w:rPr>
          <w:rFonts w:eastAsiaTheme="minorEastAsia"/>
          <w:sz w:val="28"/>
          <w:u w:val="single"/>
        </w:rPr>
        <w:t xml:space="preserve"> </w:t>
      </w:r>
      <w:r w:rsidRPr="00B530AA">
        <w:rPr>
          <w:sz w:val="28"/>
        </w:rPr>
        <w:t>обязательному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размещению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подлежит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следующая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справочная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информация:</w:t>
      </w:r>
    </w:p>
    <w:p w14:paraId="323AB050" w14:textId="67B73F35" w:rsidR="0005692C" w:rsidRPr="00B530AA" w:rsidRDefault="00082161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>
        <w:rPr>
          <w:rFonts w:eastAsiaTheme="minorEastAsia"/>
          <w:sz w:val="28"/>
        </w:rPr>
        <w:t xml:space="preserve">– </w:t>
      </w:r>
      <w:r w:rsidR="00E50037" w:rsidRPr="00B530AA">
        <w:rPr>
          <w:sz w:val="28"/>
        </w:rPr>
        <w:t>место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нахождения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график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работы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ее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структурных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подразделений,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предоставляющих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Муниципальную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услугу;</w:t>
      </w:r>
    </w:p>
    <w:p w14:paraId="6829E776" w14:textId="44E0D553" w:rsidR="00BF0B9C" w:rsidRPr="00B530AA" w:rsidRDefault="00082161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>
        <w:rPr>
          <w:rFonts w:eastAsiaTheme="minorEastAsia"/>
          <w:sz w:val="28"/>
        </w:rPr>
        <w:t xml:space="preserve">– </w:t>
      </w:r>
      <w:r w:rsidR="00E50037" w:rsidRPr="00B530AA">
        <w:rPr>
          <w:sz w:val="28"/>
        </w:rPr>
        <w:t>справочные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телефоны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структурных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подразделений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участвующих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предоставлении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услуги,</w:t>
      </w:r>
    </w:p>
    <w:p w14:paraId="35F2099E" w14:textId="32429576" w:rsidR="0005692C" w:rsidRPr="00B530AA" w:rsidRDefault="00082161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>
        <w:rPr>
          <w:rFonts w:eastAsiaTheme="minorEastAsia"/>
          <w:sz w:val="28"/>
        </w:rPr>
        <w:t xml:space="preserve">– </w:t>
      </w:r>
      <w:r w:rsidR="00E50037" w:rsidRPr="00B530AA">
        <w:rPr>
          <w:sz w:val="28"/>
        </w:rPr>
        <w:t>адреса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официального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сайта,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а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также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электронной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почты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(или)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формы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обратной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связи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сети</w:t>
      </w:r>
      <w:r w:rsidR="005D476E" w:rsidRPr="00B530AA">
        <w:rPr>
          <w:sz w:val="28"/>
        </w:rPr>
        <w:t xml:space="preserve"> «</w:t>
      </w:r>
      <w:r w:rsidR="00E50037" w:rsidRPr="00B530AA">
        <w:rPr>
          <w:sz w:val="28"/>
        </w:rPr>
        <w:t>Интернет</w:t>
      </w:r>
      <w:r w:rsidR="005D476E" w:rsidRPr="00B530AA">
        <w:rPr>
          <w:sz w:val="28"/>
        </w:rPr>
        <w:t>»</w:t>
      </w:r>
      <w:r w:rsidR="00E50037" w:rsidRPr="00B530AA">
        <w:rPr>
          <w:sz w:val="28"/>
        </w:rPr>
        <w:t>.</w:t>
      </w:r>
    </w:p>
    <w:p w14:paraId="2167CB6A" w14:textId="792AE1E7" w:rsidR="0005692C" w:rsidRPr="00B530AA" w:rsidRDefault="00E50037" w:rsidP="00B530AA">
      <w:pPr>
        <w:pStyle w:val="11"/>
        <w:widowControl/>
        <w:tabs>
          <w:tab w:val="left" w:pos="1134"/>
          <w:tab w:val="left" w:pos="1361"/>
        </w:tabs>
        <w:ind w:firstLine="709"/>
        <w:jc w:val="both"/>
        <w:rPr>
          <w:sz w:val="28"/>
        </w:rPr>
      </w:pPr>
      <w:bookmarkStart w:id="42" w:name="bookmark76"/>
      <w:bookmarkStart w:id="43" w:name="bookmark77"/>
      <w:bookmarkEnd w:id="42"/>
      <w:bookmarkEnd w:id="43"/>
      <w:r w:rsidRPr="00B530AA">
        <w:rPr>
          <w:sz w:val="28"/>
        </w:rPr>
        <w:t>Информирование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Заявителей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вопросам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осуществляется:</w:t>
      </w:r>
    </w:p>
    <w:p w14:paraId="48907BEA" w14:textId="27D3718A" w:rsidR="00BF0B9C" w:rsidRPr="00B530AA" w:rsidRDefault="00E50037" w:rsidP="00B530AA">
      <w:pPr>
        <w:pStyle w:val="11"/>
        <w:widowControl/>
        <w:tabs>
          <w:tab w:val="left" w:pos="1088"/>
          <w:tab w:val="left" w:pos="1134"/>
        </w:tabs>
        <w:ind w:firstLine="709"/>
        <w:jc w:val="both"/>
        <w:rPr>
          <w:sz w:val="28"/>
        </w:rPr>
      </w:pPr>
      <w:bookmarkStart w:id="44" w:name="bookmark78"/>
      <w:r w:rsidRPr="00B530AA">
        <w:rPr>
          <w:sz w:val="28"/>
        </w:rPr>
        <w:t>а</w:t>
      </w:r>
      <w:bookmarkEnd w:id="44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путем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размещения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сайте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ЕПГУ.</w:t>
      </w:r>
    </w:p>
    <w:p w14:paraId="71D53CDD" w14:textId="5AD497D4" w:rsidR="00BF0B9C" w:rsidRPr="00B530AA" w:rsidRDefault="00E50037" w:rsidP="00B530AA">
      <w:pPr>
        <w:pStyle w:val="11"/>
        <w:widowControl/>
        <w:tabs>
          <w:tab w:val="left" w:pos="1134"/>
          <w:tab w:val="left" w:pos="1210"/>
        </w:tabs>
        <w:ind w:firstLine="709"/>
        <w:jc w:val="both"/>
        <w:rPr>
          <w:sz w:val="28"/>
        </w:rPr>
      </w:pPr>
      <w:bookmarkStart w:id="45" w:name="bookmark79"/>
      <w:r w:rsidRPr="00B530AA">
        <w:rPr>
          <w:sz w:val="28"/>
        </w:rPr>
        <w:t>б</w:t>
      </w:r>
      <w:bookmarkEnd w:id="45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должностным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лицом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ответственным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непосредственном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обращении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Заявителя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Администрацию;</w:t>
      </w:r>
    </w:p>
    <w:p w14:paraId="188A7F14" w14:textId="6ED4303C" w:rsidR="00BF0B9C" w:rsidRPr="00B530AA" w:rsidRDefault="00E50037" w:rsidP="00B530AA">
      <w:pPr>
        <w:pStyle w:val="11"/>
        <w:widowControl/>
        <w:tabs>
          <w:tab w:val="left" w:pos="1107"/>
          <w:tab w:val="left" w:pos="1134"/>
        </w:tabs>
        <w:ind w:firstLine="709"/>
        <w:jc w:val="both"/>
        <w:rPr>
          <w:sz w:val="28"/>
        </w:rPr>
      </w:pPr>
      <w:bookmarkStart w:id="46" w:name="bookmark80"/>
      <w:r w:rsidRPr="00B530AA">
        <w:rPr>
          <w:sz w:val="28"/>
        </w:rPr>
        <w:t>в</w:t>
      </w:r>
      <w:bookmarkEnd w:id="46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путем</w:t>
      </w:r>
      <w:r w:rsidR="00082161">
        <w:rPr>
          <w:sz w:val="28"/>
        </w:rPr>
        <w:t xml:space="preserve"> </w:t>
      </w:r>
      <w:r w:rsidRPr="00B530AA">
        <w:rPr>
          <w:sz w:val="28"/>
        </w:rPr>
        <w:t>публикации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информационных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материалов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средствах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массовой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информации;</w:t>
      </w:r>
    </w:p>
    <w:p w14:paraId="3E755671" w14:textId="5F82ACBE" w:rsidR="0005692C" w:rsidRPr="00B530AA" w:rsidRDefault="00E50037" w:rsidP="00B530AA">
      <w:pPr>
        <w:pStyle w:val="11"/>
        <w:widowControl/>
        <w:tabs>
          <w:tab w:val="left" w:pos="1088"/>
          <w:tab w:val="left" w:pos="1134"/>
        </w:tabs>
        <w:ind w:firstLine="709"/>
        <w:jc w:val="both"/>
        <w:rPr>
          <w:sz w:val="28"/>
        </w:rPr>
      </w:pPr>
      <w:bookmarkStart w:id="47" w:name="bookmark81"/>
      <w:r w:rsidRPr="00B530AA">
        <w:rPr>
          <w:sz w:val="28"/>
        </w:rPr>
        <w:t>г</w:t>
      </w:r>
      <w:bookmarkEnd w:id="47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путем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размещения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брошюр,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буклетов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других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печатных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материалов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помещениях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предназначенных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для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приема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Заявителей,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также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организаций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всех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форм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собственности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согласованию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указанными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организациями,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том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числе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МФЦ;</w:t>
      </w:r>
    </w:p>
    <w:p w14:paraId="39B616C9" w14:textId="753E4047" w:rsidR="00BF0B9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bookmarkStart w:id="48" w:name="bookmark82"/>
      <w:r w:rsidRPr="00B530AA">
        <w:rPr>
          <w:sz w:val="28"/>
        </w:rPr>
        <w:t>д</w:t>
      </w:r>
      <w:bookmarkEnd w:id="48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посредством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телефонной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факсимильной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связи;</w:t>
      </w:r>
    </w:p>
    <w:p w14:paraId="32B44881" w14:textId="69D9DA75" w:rsidR="0005692C" w:rsidRPr="00B530AA" w:rsidRDefault="00E50037" w:rsidP="00B530AA">
      <w:pPr>
        <w:pStyle w:val="11"/>
        <w:widowControl/>
        <w:tabs>
          <w:tab w:val="left" w:pos="1098"/>
          <w:tab w:val="left" w:pos="1134"/>
        </w:tabs>
        <w:ind w:firstLine="709"/>
        <w:jc w:val="both"/>
        <w:rPr>
          <w:sz w:val="28"/>
        </w:rPr>
      </w:pPr>
      <w:bookmarkStart w:id="49" w:name="bookmark83"/>
      <w:r w:rsidRPr="00B530AA">
        <w:rPr>
          <w:sz w:val="28"/>
        </w:rPr>
        <w:t>е</w:t>
      </w:r>
      <w:bookmarkEnd w:id="49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посредством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ответов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письменные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устные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обращения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Заявителей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вопросу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услуги.</w:t>
      </w:r>
    </w:p>
    <w:p w14:paraId="46247FBA" w14:textId="726C3D7A" w:rsidR="00BF0B9C" w:rsidRPr="00B530AA" w:rsidRDefault="00E50037" w:rsidP="00B530AA">
      <w:pPr>
        <w:pStyle w:val="11"/>
        <w:widowControl/>
        <w:tabs>
          <w:tab w:val="left" w:pos="1134"/>
          <w:tab w:val="left" w:pos="1242"/>
        </w:tabs>
        <w:ind w:firstLine="709"/>
        <w:jc w:val="both"/>
        <w:rPr>
          <w:sz w:val="28"/>
        </w:rPr>
      </w:pPr>
      <w:bookmarkStart w:id="50" w:name="bookmark84"/>
      <w:bookmarkEnd w:id="50"/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ЕПГУ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сайте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целях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информирования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Заявителей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вопросам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размещается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следующая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информация:</w:t>
      </w:r>
    </w:p>
    <w:p w14:paraId="5CDCCF03" w14:textId="0C1C6DC6" w:rsidR="0005692C" w:rsidRPr="00B530AA" w:rsidRDefault="00E50037" w:rsidP="00B530AA">
      <w:pPr>
        <w:pStyle w:val="11"/>
        <w:widowControl/>
        <w:tabs>
          <w:tab w:val="left" w:pos="1083"/>
          <w:tab w:val="left" w:pos="1134"/>
        </w:tabs>
        <w:ind w:firstLine="709"/>
        <w:jc w:val="both"/>
        <w:rPr>
          <w:sz w:val="28"/>
        </w:rPr>
      </w:pPr>
      <w:bookmarkStart w:id="51" w:name="bookmark85"/>
      <w:r w:rsidRPr="00B530AA">
        <w:rPr>
          <w:sz w:val="28"/>
        </w:rPr>
        <w:t>а</w:t>
      </w:r>
      <w:bookmarkEnd w:id="51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исчерпывающий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конкретный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перечень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документов,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необходимых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для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требования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к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оформлению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указанных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документов,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также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перечень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документов,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которые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Заявитель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вправе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представить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собственной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инициативе;</w:t>
      </w:r>
    </w:p>
    <w:p w14:paraId="1DFE7D3C" w14:textId="16206B95" w:rsidR="0005692C" w:rsidRPr="00B530AA" w:rsidRDefault="00E50037" w:rsidP="00B530AA">
      <w:pPr>
        <w:pStyle w:val="11"/>
        <w:widowControl/>
        <w:tabs>
          <w:tab w:val="left" w:pos="1107"/>
          <w:tab w:val="left" w:pos="1134"/>
        </w:tabs>
        <w:ind w:firstLine="709"/>
        <w:jc w:val="both"/>
        <w:rPr>
          <w:sz w:val="28"/>
        </w:rPr>
      </w:pPr>
      <w:bookmarkStart w:id="52" w:name="bookmark86"/>
      <w:r w:rsidRPr="00B530AA">
        <w:rPr>
          <w:sz w:val="28"/>
        </w:rPr>
        <w:t>б</w:t>
      </w:r>
      <w:bookmarkEnd w:id="52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="006C6335" w:rsidRPr="00B530AA">
        <w:rPr>
          <w:sz w:val="28"/>
        </w:rPr>
        <w:t>п</w:t>
      </w:r>
      <w:r w:rsidRPr="00B530AA">
        <w:rPr>
          <w:sz w:val="28"/>
        </w:rPr>
        <w:t>еречень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лиц,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имеющих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право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получение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471723CA" w14:textId="4C573CF4" w:rsidR="0005692C" w:rsidRPr="00B530AA" w:rsidRDefault="00E50037" w:rsidP="00B530AA">
      <w:pPr>
        <w:pStyle w:val="11"/>
        <w:widowControl/>
        <w:tabs>
          <w:tab w:val="left" w:pos="1107"/>
          <w:tab w:val="left" w:pos="1134"/>
        </w:tabs>
        <w:ind w:firstLine="709"/>
        <w:jc w:val="both"/>
        <w:rPr>
          <w:sz w:val="28"/>
        </w:rPr>
      </w:pPr>
      <w:bookmarkStart w:id="53" w:name="bookmark87"/>
      <w:r w:rsidRPr="00B530AA">
        <w:rPr>
          <w:sz w:val="28"/>
        </w:rPr>
        <w:t>в</w:t>
      </w:r>
      <w:bookmarkEnd w:id="53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срок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402D3000" w14:textId="050A6AFD" w:rsidR="00BF0B9C" w:rsidRPr="00B530AA" w:rsidRDefault="00E50037" w:rsidP="00B530AA">
      <w:pPr>
        <w:pStyle w:val="11"/>
        <w:widowControl/>
        <w:tabs>
          <w:tab w:val="left" w:pos="1102"/>
          <w:tab w:val="left" w:pos="1134"/>
        </w:tabs>
        <w:ind w:firstLine="709"/>
        <w:jc w:val="both"/>
        <w:rPr>
          <w:sz w:val="28"/>
        </w:rPr>
      </w:pPr>
      <w:bookmarkStart w:id="54" w:name="bookmark88"/>
      <w:r w:rsidRPr="00B530AA">
        <w:rPr>
          <w:sz w:val="28"/>
        </w:rPr>
        <w:t>г</w:t>
      </w:r>
      <w:bookmarkEnd w:id="54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результаты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порядок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документа,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являющегося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результатом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628663F2" w14:textId="40B52DA0" w:rsidR="0005692C" w:rsidRPr="00B530AA" w:rsidRDefault="00E50037" w:rsidP="00B530AA">
      <w:pPr>
        <w:pStyle w:val="11"/>
        <w:widowControl/>
        <w:tabs>
          <w:tab w:val="left" w:pos="1102"/>
          <w:tab w:val="left" w:pos="1134"/>
        </w:tabs>
        <w:ind w:firstLine="709"/>
        <w:jc w:val="both"/>
        <w:rPr>
          <w:sz w:val="28"/>
        </w:rPr>
      </w:pPr>
      <w:bookmarkStart w:id="55" w:name="bookmark89"/>
      <w:r w:rsidRPr="00B530AA">
        <w:rPr>
          <w:sz w:val="28"/>
        </w:rPr>
        <w:t>д</w:t>
      </w:r>
      <w:bookmarkEnd w:id="55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исчерпывающий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перечень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оснований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для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приостановления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или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отказа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58B538B8" w14:textId="30760DD2" w:rsidR="0005692C" w:rsidRPr="00B530AA" w:rsidRDefault="00E50037" w:rsidP="00B530AA">
      <w:pPr>
        <w:pStyle w:val="11"/>
        <w:widowControl/>
        <w:tabs>
          <w:tab w:val="left" w:pos="1102"/>
          <w:tab w:val="left" w:pos="1134"/>
        </w:tabs>
        <w:ind w:firstLine="709"/>
        <w:jc w:val="both"/>
        <w:rPr>
          <w:sz w:val="28"/>
        </w:rPr>
      </w:pPr>
      <w:bookmarkStart w:id="56" w:name="bookmark90"/>
      <w:r w:rsidRPr="00B530AA">
        <w:rPr>
          <w:sz w:val="28"/>
        </w:rPr>
        <w:t>е</w:t>
      </w:r>
      <w:bookmarkEnd w:id="56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праве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досудебное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(внесудебное)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обжалование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действий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(бездействия)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решений,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принятых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(осуществляемых)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ходе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3B4DC3B6" w14:textId="1FA359B0" w:rsidR="0005692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bookmarkStart w:id="57" w:name="bookmark91"/>
      <w:r w:rsidRPr="00B530AA">
        <w:rPr>
          <w:sz w:val="28"/>
        </w:rPr>
        <w:t>ж</w:t>
      </w:r>
      <w:bookmarkEnd w:id="57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формы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заявлений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(уведомлений,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сообщений),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используемые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услуги.</w:t>
      </w:r>
    </w:p>
    <w:p w14:paraId="3159E0EE" w14:textId="496BF76E" w:rsidR="0005692C" w:rsidRPr="00B530AA" w:rsidRDefault="00E50037" w:rsidP="00082161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58" w:name="bookmark92"/>
      <w:bookmarkEnd w:id="58"/>
      <w:r w:rsidRPr="00B530AA">
        <w:rPr>
          <w:sz w:val="28"/>
        </w:rPr>
        <w:t>Информация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ЕПГУ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сайте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порядке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сроках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предоставляется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бесплатно.</w:t>
      </w:r>
    </w:p>
    <w:p w14:paraId="6016CCB2" w14:textId="04274D84" w:rsidR="0005692C" w:rsidRPr="00B530AA" w:rsidRDefault="00E50037" w:rsidP="00082161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59" w:name="bookmark93"/>
      <w:bookmarkEnd w:id="59"/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сайте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дополнительно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размещаются:</w:t>
      </w:r>
    </w:p>
    <w:p w14:paraId="65B7B861" w14:textId="3DED96F4" w:rsidR="0005692C" w:rsidRPr="00B530AA" w:rsidRDefault="00E50037" w:rsidP="00B530AA">
      <w:pPr>
        <w:pStyle w:val="11"/>
        <w:widowControl/>
        <w:tabs>
          <w:tab w:val="left" w:pos="1074"/>
          <w:tab w:val="left" w:pos="1134"/>
        </w:tabs>
        <w:ind w:firstLine="709"/>
        <w:jc w:val="both"/>
        <w:rPr>
          <w:sz w:val="28"/>
        </w:rPr>
      </w:pPr>
      <w:bookmarkStart w:id="60" w:name="bookmark94"/>
      <w:r w:rsidRPr="00B530AA">
        <w:rPr>
          <w:sz w:val="28"/>
        </w:rPr>
        <w:lastRenderedPageBreak/>
        <w:t>а</w:t>
      </w:r>
      <w:bookmarkEnd w:id="60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полные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наименования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почтовые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адреса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непосредственно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предоставляющей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Муниципальную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услугу;</w:t>
      </w:r>
    </w:p>
    <w:p w14:paraId="54295AC5" w14:textId="4C2CAA32" w:rsidR="0005692C" w:rsidRPr="00B530AA" w:rsidRDefault="00E50037" w:rsidP="00B530AA">
      <w:pPr>
        <w:pStyle w:val="11"/>
        <w:widowControl/>
        <w:tabs>
          <w:tab w:val="left" w:pos="1102"/>
          <w:tab w:val="left" w:pos="1134"/>
        </w:tabs>
        <w:ind w:firstLine="709"/>
        <w:jc w:val="both"/>
        <w:rPr>
          <w:sz w:val="28"/>
        </w:rPr>
      </w:pPr>
      <w:bookmarkStart w:id="61" w:name="bookmark95"/>
      <w:r w:rsidRPr="00B530AA">
        <w:rPr>
          <w:sz w:val="28"/>
        </w:rPr>
        <w:t>б</w:t>
      </w:r>
      <w:bookmarkEnd w:id="61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справочные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номера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телефонов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структурных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подразделений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непосредственно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предоставляющей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Муниципальную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услугу;</w:t>
      </w:r>
    </w:p>
    <w:p w14:paraId="518C293B" w14:textId="1F95CF8F" w:rsidR="0005692C" w:rsidRPr="00B530AA" w:rsidRDefault="00E50037" w:rsidP="00B530AA">
      <w:pPr>
        <w:pStyle w:val="11"/>
        <w:widowControl/>
        <w:tabs>
          <w:tab w:val="left" w:pos="1107"/>
          <w:tab w:val="left" w:pos="1134"/>
        </w:tabs>
        <w:ind w:firstLine="709"/>
        <w:jc w:val="both"/>
        <w:rPr>
          <w:sz w:val="28"/>
        </w:rPr>
      </w:pPr>
      <w:bookmarkStart w:id="62" w:name="bookmark96"/>
      <w:r w:rsidRPr="00B530AA">
        <w:rPr>
          <w:sz w:val="28"/>
        </w:rPr>
        <w:t>в</w:t>
      </w:r>
      <w:bookmarkEnd w:id="62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режим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работы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Администрации;</w:t>
      </w:r>
    </w:p>
    <w:p w14:paraId="0916AB55" w14:textId="647873F5" w:rsidR="0005692C" w:rsidRPr="00B530AA" w:rsidRDefault="00E50037" w:rsidP="00B530AA">
      <w:pPr>
        <w:pStyle w:val="11"/>
        <w:widowControl/>
        <w:tabs>
          <w:tab w:val="left" w:pos="1093"/>
          <w:tab w:val="left" w:pos="1134"/>
        </w:tabs>
        <w:ind w:firstLine="709"/>
        <w:jc w:val="both"/>
        <w:rPr>
          <w:sz w:val="28"/>
        </w:rPr>
      </w:pPr>
      <w:bookmarkStart w:id="63" w:name="bookmark97"/>
      <w:r w:rsidRPr="00B530AA">
        <w:rPr>
          <w:sz w:val="28"/>
        </w:rPr>
        <w:t>г</w:t>
      </w:r>
      <w:bookmarkEnd w:id="63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график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работы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подразделения,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непосредственно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предоставляющего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Муниципальную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услугу;</w:t>
      </w:r>
    </w:p>
    <w:p w14:paraId="45B788C3" w14:textId="0D77A569" w:rsidR="0005692C" w:rsidRPr="00B530AA" w:rsidRDefault="00E50037" w:rsidP="00B530AA">
      <w:pPr>
        <w:pStyle w:val="11"/>
        <w:widowControl/>
        <w:tabs>
          <w:tab w:val="left" w:pos="1098"/>
          <w:tab w:val="left" w:pos="1134"/>
        </w:tabs>
        <w:ind w:firstLine="709"/>
        <w:jc w:val="both"/>
        <w:rPr>
          <w:sz w:val="28"/>
        </w:rPr>
      </w:pPr>
      <w:bookmarkStart w:id="64" w:name="bookmark98"/>
      <w:r w:rsidRPr="00B530AA">
        <w:rPr>
          <w:sz w:val="28"/>
        </w:rPr>
        <w:t>д</w:t>
      </w:r>
      <w:bookmarkEnd w:id="64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выдержки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из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нормативных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правовых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актов,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содержащих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нормы,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регулирующие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деятельность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2D06731D" w14:textId="5BDC1CCD" w:rsidR="0005692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bookmarkStart w:id="65" w:name="bookmark99"/>
      <w:r w:rsidRPr="00B530AA">
        <w:rPr>
          <w:sz w:val="28"/>
        </w:rPr>
        <w:t>е</w:t>
      </w:r>
      <w:bookmarkEnd w:id="65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перечень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лиц,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имеющих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право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получение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6B7AE3F1" w14:textId="52DB872A" w:rsidR="0005692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bookmarkStart w:id="66" w:name="bookmark100"/>
      <w:r w:rsidRPr="00B530AA">
        <w:rPr>
          <w:sz w:val="28"/>
        </w:rPr>
        <w:t>ж</w:t>
      </w:r>
      <w:bookmarkEnd w:id="66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формы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заявлений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(уведомлений,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сообщений),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используемые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образцы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инструкции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заполнению;</w:t>
      </w:r>
    </w:p>
    <w:p w14:paraId="64878E88" w14:textId="026859F7" w:rsidR="0005692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bookmarkStart w:id="67" w:name="bookmark101"/>
      <w:r w:rsidRPr="00B530AA">
        <w:rPr>
          <w:sz w:val="28"/>
        </w:rPr>
        <w:t>з</w:t>
      </w:r>
      <w:bookmarkEnd w:id="67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порядок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способы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предварительной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записи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получение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3F73EC85" w14:textId="4180CB38" w:rsidR="0005692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bookmarkStart w:id="68" w:name="bookmark102"/>
      <w:r w:rsidRPr="00B530AA">
        <w:rPr>
          <w:sz w:val="28"/>
        </w:rPr>
        <w:t>и</w:t>
      </w:r>
      <w:bookmarkEnd w:id="68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текст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Административного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регламента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приложениями;</w:t>
      </w:r>
    </w:p>
    <w:p w14:paraId="5D45807C" w14:textId="602D17B1" w:rsidR="0005692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bookmarkStart w:id="69" w:name="bookmark103"/>
      <w:r w:rsidRPr="00B530AA">
        <w:rPr>
          <w:sz w:val="28"/>
        </w:rPr>
        <w:t>к</w:t>
      </w:r>
      <w:bookmarkEnd w:id="69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краткое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описание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порядка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4E5EEA8A" w14:textId="10D89057" w:rsidR="0005692C" w:rsidRPr="00B530AA" w:rsidRDefault="00E50037" w:rsidP="00B530AA">
      <w:pPr>
        <w:pStyle w:val="11"/>
        <w:widowControl/>
        <w:tabs>
          <w:tab w:val="left" w:pos="1098"/>
          <w:tab w:val="left" w:pos="1134"/>
        </w:tabs>
        <w:ind w:firstLine="709"/>
        <w:jc w:val="both"/>
        <w:rPr>
          <w:sz w:val="28"/>
        </w:rPr>
      </w:pPr>
      <w:bookmarkStart w:id="70" w:name="bookmark104"/>
      <w:r w:rsidRPr="00B530AA">
        <w:rPr>
          <w:sz w:val="28"/>
        </w:rPr>
        <w:t>л</w:t>
      </w:r>
      <w:bookmarkEnd w:id="70"/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порядок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обжалования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решений,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действий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или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бездействия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должностных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лиц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предоставляющих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Муниципальную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услугу.</w:t>
      </w:r>
    </w:p>
    <w:p w14:paraId="2A5893A4" w14:textId="5E1AC862" w:rsidR="0005692C" w:rsidRPr="00B530AA" w:rsidRDefault="003C7163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B530AA">
        <w:rPr>
          <w:sz w:val="28"/>
        </w:rPr>
        <w:t>м</w:t>
      </w:r>
      <w:r w:rsidR="006C6335" w:rsidRPr="00B530AA">
        <w:rPr>
          <w:sz w:val="28"/>
        </w:rPr>
        <w:t>)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информация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возможности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участия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Заявителей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оценке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качества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услуги,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том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числе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оценке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эффективности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деятельности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руководителя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а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также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справочно-информационные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материалы,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содержащие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сведения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порядке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способах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проведения</w:t>
      </w:r>
      <w:r w:rsidR="005D476E" w:rsidRPr="00B530AA">
        <w:rPr>
          <w:sz w:val="28"/>
        </w:rPr>
        <w:t xml:space="preserve"> </w:t>
      </w:r>
      <w:r w:rsidR="00E50037" w:rsidRPr="00B530AA">
        <w:rPr>
          <w:sz w:val="28"/>
        </w:rPr>
        <w:t>оценки.</w:t>
      </w:r>
    </w:p>
    <w:p w14:paraId="2324B673" w14:textId="7ED5E15B" w:rsidR="0005692C" w:rsidRPr="00B530AA" w:rsidRDefault="00E50037" w:rsidP="00082161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71" w:name="bookmark106"/>
      <w:bookmarkEnd w:id="71"/>
      <w:r w:rsidRPr="00B530AA">
        <w:rPr>
          <w:sz w:val="28"/>
        </w:rPr>
        <w:t>При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информировании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порядке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телефону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должностное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лицо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приняв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вызов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телефону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представляется: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называет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фамилию,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имя,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отчество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(при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наличии),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должность,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наименование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структурного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подразделения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Администрации.</w:t>
      </w:r>
    </w:p>
    <w:p w14:paraId="52781246" w14:textId="0879BBD8" w:rsidR="0005692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B530AA">
        <w:rPr>
          <w:sz w:val="28"/>
        </w:rPr>
        <w:t>Должностное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лицо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обязано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сообщить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Заявителю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график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приема,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точный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почтовый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адрес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способ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проезда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к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нему,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способы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предварительной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записи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для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личного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приема,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требования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к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письменному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обращению.</w:t>
      </w:r>
    </w:p>
    <w:p w14:paraId="6361DF9E" w14:textId="42BA5428" w:rsidR="0005692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B530AA">
        <w:rPr>
          <w:sz w:val="28"/>
        </w:rPr>
        <w:t>Информирование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телефону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порядке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осуществляется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соответствии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графиком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работы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Администрации.</w:t>
      </w:r>
    </w:p>
    <w:p w14:paraId="3CCCA895" w14:textId="0C8315E4" w:rsidR="0005692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B530AA">
        <w:rPr>
          <w:sz w:val="28"/>
        </w:rPr>
        <w:t>Во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время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разговора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должностные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лица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произносят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слова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четко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прерывают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разговор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причине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поступления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другого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звонка.</w:t>
      </w:r>
    </w:p>
    <w:p w14:paraId="126C4375" w14:textId="7C10FBB5" w:rsidR="0005692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B530AA">
        <w:rPr>
          <w:sz w:val="28"/>
        </w:rPr>
        <w:t>При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невозможности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ответить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поставленные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Заявителем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вопросы,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телефонный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звонок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переадресовывается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(переводится)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другое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должностное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лицо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либо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обратившемуся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сообщается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номер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телефона,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которому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можно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получить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необходимую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информацию.</w:t>
      </w:r>
    </w:p>
    <w:p w14:paraId="5E64A57C" w14:textId="07591749" w:rsidR="0005692C" w:rsidRPr="00B530AA" w:rsidRDefault="00E50037" w:rsidP="00082161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72" w:name="bookmark107"/>
      <w:bookmarkEnd w:id="72"/>
      <w:r w:rsidRPr="00B530AA">
        <w:rPr>
          <w:sz w:val="28"/>
        </w:rPr>
        <w:t>При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ответах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телефонные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звонки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устные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обращения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вопросам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к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порядку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должностным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лицом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обратившемуся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сообщается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следующая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информация:</w:t>
      </w:r>
    </w:p>
    <w:p w14:paraId="562D78E9" w14:textId="340A7EDE" w:rsidR="0005692C" w:rsidRPr="00B530AA" w:rsidRDefault="00E50037" w:rsidP="00B530AA">
      <w:pPr>
        <w:pStyle w:val="11"/>
        <w:widowControl/>
        <w:tabs>
          <w:tab w:val="left" w:pos="1088"/>
          <w:tab w:val="left" w:pos="1134"/>
        </w:tabs>
        <w:ind w:firstLine="709"/>
        <w:jc w:val="both"/>
        <w:rPr>
          <w:sz w:val="28"/>
        </w:rPr>
      </w:pPr>
      <w:bookmarkStart w:id="73" w:name="bookmark108"/>
      <w:r w:rsidRPr="00B530AA">
        <w:rPr>
          <w:sz w:val="28"/>
        </w:rPr>
        <w:lastRenderedPageBreak/>
        <w:t>а</w:t>
      </w:r>
      <w:bookmarkEnd w:id="73"/>
      <w:r w:rsidR="006C6335" w:rsidRPr="00B530AA">
        <w:rPr>
          <w:sz w:val="28"/>
        </w:rPr>
        <w:t>)</w:t>
      </w:r>
      <w:r w:rsidR="00082161">
        <w:rPr>
          <w:sz w:val="28"/>
        </w:rPr>
        <w:t xml:space="preserve"> </w:t>
      </w:r>
      <w:r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перечне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лиц,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имеющих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право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получение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29846DF2" w14:textId="0529EA34" w:rsidR="0005692C" w:rsidRPr="00B530AA" w:rsidRDefault="00E50037" w:rsidP="00B530AA">
      <w:pPr>
        <w:pStyle w:val="11"/>
        <w:widowControl/>
        <w:tabs>
          <w:tab w:val="left" w:pos="1102"/>
          <w:tab w:val="left" w:pos="1134"/>
        </w:tabs>
        <w:ind w:firstLine="709"/>
        <w:jc w:val="both"/>
        <w:rPr>
          <w:sz w:val="28"/>
        </w:rPr>
      </w:pPr>
      <w:bookmarkStart w:id="74" w:name="bookmark109"/>
      <w:r w:rsidRPr="00B530AA">
        <w:rPr>
          <w:sz w:val="28"/>
        </w:rPr>
        <w:t>б</w:t>
      </w:r>
      <w:bookmarkEnd w:id="74"/>
      <w:r w:rsidR="006C6335" w:rsidRPr="00B530AA">
        <w:rPr>
          <w:sz w:val="28"/>
        </w:rPr>
        <w:t>)</w:t>
      </w:r>
      <w:r w:rsidR="00082161">
        <w:rPr>
          <w:sz w:val="28"/>
        </w:rPr>
        <w:t xml:space="preserve"> </w:t>
      </w:r>
      <w:r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нормативных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правовых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актах,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регулирующих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вопросы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(наименование,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дата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номер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принятия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нормативного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правового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акта);</w:t>
      </w:r>
    </w:p>
    <w:p w14:paraId="587A9496" w14:textId="7036E631" w:rsidR="0005692C" w:rsidRPr="00B530AA" w:rsidRDefault="00E50037" w:rsidP="00B530AA">
      <w:pPr>
        <w:pStyle w:val="11"/>
        <w:widowControl/>
        <w:tabs>
          <w:tab w:val="left" w:pos="1107"/>
          <w:tab w:val="left" w:pos="1134"/>
        </w:tabs>
        <w:ind w:firstLine="709"/>
        <w:jc w:val="both"/>
        <w:rPr>
          <w:sz w:val="28"/>
        </w:rPr>
      </w:pPr>
      <w:bookmarkStart w:id="75" w:name="bookmark110"/>
      <w:r w:rsidRPr="00B530AA">
        <w:rPr>
          <w:sz w:val="28"/>
        </w:rPr>
        <w:t>в</w:t>
      </w:r>
      <w:bookmarkEnd w:id="75"/>
      <w:r w:rsidR="006C6335" w:rsidRPr="00B530AA">
        <w:rPr>
          <w:sz w:val="28"/>
        </w:rPr>
        <w:t>)</w:t>
      </w:r>
      <w:r w:rsidR="00082161">
        <w:rPr>
          <w:sz w:val="28"/>
        </w:rPr>
        <w:t xml:space="preserve"> </w:t>
      </w:r>
      <w:r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перечне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документов,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необходимых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для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получения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71A316C1" w14:textId="54EBAC1E" w:rsidR="0005692C" w:rsidRPr="00B530AA" w:rsidRDefault="00E50037" w:rsidP="00B530AA">
      <w:pPr>
        <w:pStyle w:val="11"/>
        <w:widowControl/>
        <w:tabs>
          <w:tab w:val="left" w:pos="1098"/>
          <w:tab w:val="left" w:pos="1134"/>
        </w:tabs>
        <w:ind w:firstLine="709"/>
        <w:jc w:val="both"/>
        <w:rPr>
          <w:sz w:val="28"/>
        </w:rPr>
      </w:pPr>
      <w:bookmarkStart w:id="76" w:name="bookmark111"/>
      <w:r w:rsidRPr="00B530AA">
        <w:rPr>
          <w:sz w:val="28"/>
        </w:rPr>
        <w:t>г</w:t>
      </w:r>
      <w:bookmarkEnd w:id="76"/>
      <w:r w:rsidR="006C6335" w:rsidRPr="00B530AA">
        <w:rPr>
          <w:sz w:val="28"/>
        </w:rPr>
        <w:t>)</w:t>
      </w:r>
      <w:r w:rsidR="00082161">
        <w:rPr>
          <w:sz w:val="28"/>
        </w:rPr>
        <w:t xml:space="preserve"> </w:t>
      </w:r>
      <w:r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сроках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18ACE945" w14:textId="0D356837" w:rsidR="0005692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bookmarkStart w:id="77" w:name="bookmark112"/>
      <w:r w:rsidRPr="00B530AA">
        <w:rPr>
          <w:sz w:val="28"/>
        </w:rPr>
        <w:t>д</w:t>
      </w:r>
      <w:bookmarkEnd w:id="77"/>
      <w:r w:rsidR="006C6335" w:rsidRPr="00B530AA">
        <w:rPr>
          <w:sz w:val="28"/>
        </w:rPr>
        <w:t>)</w:t>
      </w:r>
      <w:r w:rsidR="00082161">
        <w:rPr>
          <w:sz w:val="28"/>
        </w:rPr>
        <w:t xml:space="preserve"> </w:t>
      </w:r>
      <w:r w:rsidRPr="00B530AA">
        <w:rPr>
          <w:sz w:val="28"/>
        </w:rPr>
        <w:t>об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основаниях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для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приостановления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3C7DB8FC" w14:textId="37E95382" w:rsidR="0005692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bookmarkStart w:id="78" w:name="bookmark113"/>
      <w:r w:rsidRPr="00B530AA">
        <w:rPr>
          <w:rFonts w:eastAsiaTheme="minorEastAsia"/>
          <w:sz w:val="28"/>
          <w:shd w:val="clear" w:color="auto" w:fill="FFFFFF"/>
        </w:rPr>
        <w:t>ж</w:t>
      </w:r>
      <w:bookmarkEnd w:id="78"/>
      <w:r w:rsidRPr="00B530AA">
        <w:rPr>
          <w:rFonts w:eastAsiaTheme="minorEastAsia"/>
          <w:sz w:val="28"/>
          <w:shd w:val="clear" w:color="auto" w:fill="FFFFFF"/>
        </w:rPr>
        <w:t>)</w:t>
      </w:r>
      <w:r w:rsidR="00082161">
        <w:rPr>
          <w:rFonts w:eastAsiaTheme="minorEastAsia"/>
          <w:sz w:val="28"/>
          <w:shd w:val="clear" w:color="auto" w:fill="FFFFFF"/>
        </w:rPr>
        <w:t xml:space="preserve"> </w:t>
      </w:r>
      <w:r w:rsidRPr="00B530AA">
        <w:rPr>
          <w:sz w:val="28"/>
        </w:rPr>
        <w:t>об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основаниях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для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отказа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услуги;</w:t>
      </w:r>
    </w:p>
    <w:p w14:paraId="3E2E68E0" w14:textId="3ED15339" w:rsidR="0005692C" w:rsidRPr="00B530AA" w:rsidRDefault="00E50037" w:rsidP="00B530AA">
      <w:pPr>
        <w:pStyle w:val="11"/>
        <w:widowControl/>
        <w:tabs>
          <w:tab w:val="left" w:pos="1098"/>
          <w:tab w:val="left" w:pos="1134"/>
        </w:tabs>
        <w:ind w:firstLine="709"/>
        <w:jc w:val="both"/>
        <w:rPr>
          <w:sz w:val="28"/>
        </w:rPr>
      </w:pPr>
      <w:bookmarkStart w:id="79" w:name="bookmark114"/>
      <w:r w:rsidRPr="00B530AA">
        <w:rPr>
          <w:sz w:val="28"/>
        </w:rPr>
        <w:t>е</w:t>
      </w:r>
      <w:bookmarkEnd w:id="79"/>
      <w:r w:rsidR="006C6335" w:rsidRPr="00B530AA">
        <w:rPr>
          <w:sz w:val="28"/>
        </w:rPr>
        <w:t>)</w:t>
      </w:r>
      <w:r w:rsidR="00082161">
        <w:rPr>
          <w:sz w:val="28"/>
        </w:rPr>
        <w:t xml:space="preserve"> </w:t>
      </w:r>
      <w:r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месте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размещения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ЕПГУ,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сайте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вопросам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услуги.</w:t>
      </w:r>
    </w:p>
    <w:p w14:paraId="157A1E3D" w14:textId="25E5CE56" w:rsidR="0005692C" w:rsidRPr="00B530AA" w:rsidRDefault="00E50037" w:rsidP="00B530AA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80" w:name="bookmark115"/>
      <w:bookmarkEnd w:id="80"/>
      <w:r w:rsidRPr="00B530AA">
        <w:rPr>
          <w:sz w:val="28"/>
        </w:rPr>
        <w:t>Информирование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порядке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осуществляется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также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единому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номеру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телефона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Контактного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центра.</w:t>
      </w:r>
    </w:p>
    <w:p w14:paraId="08E6BADE" w14:textId="58C7E37A" w:rsidR="0005692C" w:rsidRPr="00B530AA" w:rsidRDefault="00E50037" w:rsidP="00B530AA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81" w:name="bookmark116"/>
      <w:bookmarkEnd w:id="81"/>
      <w:r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разрабатывает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информационные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материалы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порядку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-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памятки,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инструкции,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брошюры,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макеты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размещает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ЕПГУ,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сайте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передает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МФЦ.</w:t>
      </w:r>
    </w:p>
    <w:p w14:paraId="169B8CAD" w14:textId="0B6B34C2" w:rsidR="0005692C" w:rsidRPr="00B530AA" w:rsidRDefault="00E50037" w:rsidP="00B530AA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обеспечивает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своевременную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актуализацию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указанных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информационных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материалов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ЕПГУ,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сайте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контролирует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наличие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актуальность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МФЦ.</w:t>
      </w:r>
    </w:p>
    <w:p w14:paraId="68707AE6" w14:textId="4FCA68C5" w:rsidR="0005692C" w:rsidRPr="00B530AA" w:rsidRDefault="00E50037" w:rsidP="00B530AA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82" w:name="bookmark117"/>
      <w:bookmarkEnd w:id="82"/>
      <w:r w:rsidRPr="00B530AA">
        <w:rPr>
          <w:sz w:val="28"/>
        </w:rPr>
        <w:t>Состав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порядке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размещаемой</w:t>
      </w:r>
      <w:r w:rsidR="005D476E" w:rsidRPr="00B530AA">
        <w:rPr>
          <w:sz w:val="28"/>
        </w:rPr>
        <w:t xml:space="preserve"> </w:t>
      </w:r>
      <w:proofErr w:type="gramStart"/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МФЦ</w:t>
      </w:r>
      <w:proofErr w:type="gramEnd"/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соответствует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региональному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стандарту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организации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деятельности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многофункциональных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центров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государственных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услуг.</w:t>
      </w:r>
      <w:bookmarkStart w:id="83" w:name="bookmark118"/>
      <w:bookmarkEnd w:id="83"/>
    </w:p>
    <w:p w14:paraId="3E27B048" w14:textId="60756986" w:rsidR="0005692C" w:rsidRPr="00B530AA" w:rsidRDefault="00E50037" w:rsidP="00B530AA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B530AA">
        <w:rPr>
          <w:sz w:val="28"/>
        </w:rPr>
        <w:t>Доступ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к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информации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сроках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порядке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осуществляется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без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выполнения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Заявителем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каких-либо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требований,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том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числе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без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использования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программного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обеспечения,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установка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которого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на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технические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средства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Заявителя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требует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заключения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лицензионного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или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иного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соглашения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с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правообладателем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программного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обеспечения,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предусматривающего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взимание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платы,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регистрацию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или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авторизацию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Заявителя,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или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им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персональных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данных.</w:t>
      </w:r>
      <w:bookmarkStart w:id="84" w:name="bookmark119"/>
      <w:bookmarkEnd w:id="84"/>
    </w:p>
    <w:p w14:paraId="13A2951F" w14:textId="4E3D748A" w:rsidR="0005692C" w:rsidRPr="00B530AA" w:rsidRDefault="00E50037" w:rsidP="00B530AA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B530AA">
        <w:rPr>
          <w:sz w:val="28"/>
        </w:rPr>
        <w:t>Консультирование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по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вопросам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предоставления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Муниципальной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услуги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должностными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лицами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Администрации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осуществляется</w:t>
      </w:r>
      <w:r w:rsidR="005D476E" w:rsidRPr="00B530AA">
        <w:rPr>
          <w:sz w:val="28"/>
        </w:rPr>
        <w:t xml:space="preserve"> </w:t>
      </w:r>
      <w:r w:rsidRPr="00B530AA">
        <w:rPr>
          <w:sz w:val="28"/>
        </w:rPr>
        <w:t>бесплатно.</w:t>
      </w:r>
    </w:p>
    <w:p w14:paraId="5F3F8D5E" w14:textId="77777777" w:rsidR="0033666D" w:rsidRPr="00472986" w:rsidRDefault="0033666D" w:rsidP="00472986">
      <w:pPr>
        <w:pStyle w:val="24"/>
        <w:keepNext/>
        <w:keepLines/>
        <w:widowControl/>
        <w:tabs>
          <w:tab w:val="left" w:pos="720"/>
          <w:tab w:val="left" w:pos="1134"/>
        </w:tabs>
        <w:spacing w:after="0"/>
        <w:ind w:left="0" w:firstLine="0"/>
        <w:jc w:val="center"/>
        <w:outlineLvl w:val="9"/>
        <w:rPr>
          <w:rFonts w:eastAsiaTheme="minorEastAsia"/>
          <w:szCs w:val="24"/>
        </w:rPr>
      </w:pPr>
      <w:bookmarkStart w:id="85" w:name="bookmark122"/>
      <w:bookmarkStart w:id="86" w:name="bookmark120"/>
      <w:bookmarkStart w:id="87" w:name="bookmark123"/>
      <w:bookmarkStart w:id="88" w:name="_Toc103862202"/>
      <w:bookmarkStart w:id="89" w:name="_Toc103862237"/>
      <w:bookmarkStart w:id="90" w:name="_Toc103863864"/>
      <w:bookmarkStart w:id="91" w:name="_Toc103877683"/>
      <w:bookmarkEnd w:id="85"/>
    </w:p>
    <w:p w14:paraId="241F3773" w14:textId="176429B6" w:rsidR="0005692C" w:rsidRPr="00472986" w:rsidRDefault="001063D2" w:rsidP="00472986">
      <w:pPr>
        <w:pStyle w:val="24"/>
        <w:keepNext/>
        <w:keepLines/>
        <w:widowControl/>
        <w:tabs>
          <w:tab w:val="left" w:pos="720"/>
        </w:tabs>
        <w:spacing w:after="0"/>
        <w:ind w:left="0" w:firstLine="0"/>
        <w:jc w:val="center"/>
        <w:outlineLvl w:val="9"/>
        <w:rPr>
          <w:szCs w:val="24"/>
        </w:rPr>
      </w:pPr>
      <w:r w:rsidRPr="00472986">
        <w:rPr>
          <w:rFonts w:eastAsiaTheme="minorEastAsia"/>
          <w:szCs w:val="24"/>
        </w:rPr>
        <w:t>4.</w:t>
      </w:r>
      <w:r w:rsidR="00E50037" w:rsidRPr="00472986">
        <w:rPr>
          <w:rFonts w:eastAsiaTheme="minorEastAsia"/>
          <w:szCs w:val="24"/>
        </w:rPr>
        <w:t>Стандарт</w:t>
      </w:r>
      <w:r w:rsidR="005D476E" w:rsidRPr="00472986">
        <w:rPr>
          <w:rFonts w:eastAsiaTheme="minorEastAsia"/>
          <w:szCs w:val="24"/>
        </w:rPr>
        <w:t xml:space="preserve"> </w:t>
      </w:r>
      <w:r w:rsidR="00E50037" w:rsidRPr="00472986">
        <w:rPr>
          <w:rFonts w:eastAsiaTheme="minorEastAsia"/>
          <w:szCs w:val="24"/>
        </w:rPr>
        <w:t>предоставления</w:t>
      </w:r>
      <w:r w:rsidR="005D476E" w:rsidRPr="00472986">
        <w:rPr>
          <w:rFonts w:eastAsiaTheme="minorEastAsia"/>
          <w:szCs w:val="24"/>
        </w:rPr>
        <w:t xml:space="preserve"> </w:t>
      </w:r>
      <w:r w:rsidR="00E50037" w:rsidRPr="00472986">
        <w:rPr>
          <w:rFonts w:eastAsiaTheme="minorEastAsia"/>
          <w:szCs w:val="24"/>
        </w:rPr>
        <w:t>Муниципальной</w:t>
      </w:r>
      <w:r w:rsidR="005D476E" w:rsidRPr="00472986">
        <w:rPr>
          <w:rFonts w:eastAsiaTheme="minorEastAsia"/>
          <w:szCs w:val="24"/>
        </w:rPr>
        <w:t xml:space="preserve"> </w:t>
      </w:r>
      <w:r w:rsidR="00E50037" w:rsidRPr="00472986">
        <w:rPr>
          <w:rFonts w:eastAsiaTheme="minorEastAsia"/>
          <w:szCs w:val="24"/>
        </w:rPr>
        <w:t>услуги</w:t>
      </w:r>
      <w:bookmarkEnd w:id="86"/>
      <w:bookmarkEnd w:id="87"/>
      <w:bookmarkEnd w:id="88"/>
      <w:bookmarkEnd w:id="89"/>
      <w:bookmarkEnd w:id="90"/>
      <w:bookmarkEnd w:id="91"/>
    </w:p>
    <w:p w14:paraId="5C9F0A9F" w14:textId="2B0D8515" w:rsidR="0005692C" w:rsidRPr="00472986" w:rsidRDefault="001063D2" w:rsidP="00472986">
      <w:pPr>
        <w:pStyle w:val="32"/>
        <w:keepNext/>
        <w:keepLines/>
        <w:widowControl/>
        <w:tabs>
          <w:tab w:val="left" w:pos="360"/>
        </w:tabs>
        <w:spacing w:after="0"/>
        <w:jc w:val="center"/>
        <w:outlineLvl w:val="9"/>
        <w:rPr>
          <w:i w:val="0"/>
          <w:sz w:val="28"/>
        </w:rPr>
      </w:pPr>
      <w:bookmarkStart w:id="92" w:name="bookmark126"/>
      <w:bookmarkStart w:id="93" w:name="bookmark124"/>
      <w:bookmarkStart w:id="94" w:name="bookmark127"/>
      <w:bookmarkStart w:id="95" w:name="_Toc103862203"/>
      <w:bookmarkStart w:id="96" w:name="_Toc103862238"/>
      <w:bookmarkStart w:id="97" w:name="_Toc103863865"/>
      <w:bookmarkStart w:id="98" w:name="_Toc103877684"/>
      <w:bookmarkEnd w:id="92"/>
      <w:r w:rsidRPr="00472986">
        <w:rPr>
          <w:i w:val="0"/>
          <w:sz w:val="28"/>
        </w:rPr>
        <w:t>1</w:t>
      </w:r>
      <w:r w:rsidR="00397657" w:rsidRPr="00472986">
        <w:rPr>
          <w:i w:val="0"/>
          <w:sz w:val="28"/>
        </w:rPr>
        <w:t>.</w:t>
      </w:r>
      <w:r w:rsidR="005D476E" w:rsidRPr="00472986">
        <w:rPr>
          <w:i w:val="0"/>
          <w:sz w:val="28"/>
        </w:rPr>
        <w:t xml:space="preserve"> </w:t>
      </w:r>
      <w:r w:rsidR="00E50037" w:rsidRPr="00472986">
        <w:rPr>
          <w:i w:val="0"/>
          <w:sz w:val="28"/>
        </w:rPr>
        <w:t>Наименование</w:t>
      </w:r>
      <w:r w:rsidR="005D476E" w:rsidRPr="00472986">
        <w:rPr>
          <w:i w:val="0"/>
          <w:sz w:val="28"/>
        </w:rPr>
        <w:t xml:space="preserve"> </w:t>
      </w:r>
      <w:r w:rsidR="00E50037" w:rsidRPr="00472986">
        <w:rPr>
          <w:i w:val="0"/>
          <w:sz w:val="28"/>
        </w:rPr>
        <w:t>Муниципальной</w:t>
      </w:r>
      <w:r w:rsidR="005D476E" w:rsidRPr="00472986">
        <w:rPr>
          <w:i w:val="0"/>
          <w:sz w:val="28"/>
        </w:rPr>
        <w:t xml:space="preserve"> </w:t>
      </w:r>
      <w:r w:rsidR="00E50037" w:rsidRPr="00472986">
        <w:rPr>
          <w:i w:val="0"/>
          <w:sz w:val="28"/>
        </w:rPr>
        <w:t>услуги</w:t>
      </w:r>
      <w:bookmarkEnd w:id="93"/>
      <w:bookmarkEnd w:id="94"/>
      <w:bookmarkEnd w:id="95"/>
      <w:bookmarkEnd w:id="96"/>
      <w:bookmarkEnd w:id="97"/>
      <w:bookmarkEnd w:id="98"/>
    </w:p>
    <w:p w14:paraId="001F9515" w14:textId="77777777" w:rsidR="00472986" w:rsidRPr="00472986" w:rsidRDefault="00472986" w:rsidP="00472986">
      <w:pPr>
        <w:pStyle w:val="11"/>
        <w:widowControl/>
        <w:numPr>
          <w:ilvl w:val="1"/>
          <w:numId w:val="2"/>
        </w:numPr>
        <w:tabs>
          <w:tab w:val="left" w:pos="1251"/>
        </w:tabs>
        <w:ind w:firstLine="0"/>
        <w:jc w:val="center"/>
        <w:rPr>
          <w:b/>
          <w:sz w:val="28"/>
        </w:rPr>
      </w:pPr>
      <w:bookmarkStart w:id="99" w:name="bookmark128"/>
      <w:bookmarkEnd w:id="99"/>
    </w:p>
    <w:p w14:paraId="5C67596A" w14:textId="357FBA6C" w:rsidR="0005692C" w:rsidRPr="00472986" w:rsidRDefault="00E50037" w:rsidP="00472986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72986">
        <w:rPr>
          <w:sz w:val="28"/>
        </w:rPr>
        <w:t>Муниципальная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услуга</w:t>
      </w:r>
      <w:r w:rsidR="005D476E" w:rsidRPr="00472986">
        <w:rPr>
          <w:sz w:val="28"/>
        </w:rPr>
        <w:t xml:space="preserve"> «</w:t>
      </w:r>
      <w:r w:rsidRPr="00472986">
        <w:rPr>
          <w:sz w:val="28"/>
        </w:rPr>
        <w:t>Предоставление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разрешения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на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осуществление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земляных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работ</w:t>
      </w:r>
      <w:r w:rsidR="005D476E" w:rsidRPr="00472986">
        <w:rPr>
          <w:rFonts w:eastAsiaTheme="minorEastAsia"/>
          <w:i/>
          <w:iCs/>
          <w:sz w:val="28"/>
        </w:rPr>
        <w:t>»</w:t>
      </w:r>
      <w:r w:rsidRPr="00472986">
        <w:rPr>
          <w:rFonts w:eastAsiaTheme="minorEastAsia"/>
          <w:i/>
          <w:iCs/>
          <w:sz w:val="28"/>
        </w:rPr>
        <w:t>.</w:t>
      </w:r>
    </w:p>
    <w:p w14:paraId="03DE27AE" w14:textId="0698041A" w:rsidR="0005692C" w:rsidRPr="00472986" w:rsidRDefault="001063D2" w:rsidP="00472986">
      <w:pPr>
        <w:pStyle w:val="32"/>
        <w:keepNext/>
        <w:keepLines/>
        <w:widowControl/>
        <w:tabs>
          <w:tab w:val="left" w:pos="353"/>
        </w:tabs>
        <w:spacing w:after="0"/>
        <w:contextualSpacing/>
        <w:jc w:val="center"/>
        <w:outlineLvl w:val="9"/>
        <w:rPr>
          <w:i w:val="0"/>
          <w:sz w:val="28"/>
        </w:rPr>
      </w:pPr>
      <w:bookmarkStart w:id="100" w:name="bookmark131"/>
      <w:bookmarkStart w:id="101" w:name="bookmark129"/>
      <w:bookmarkStart w:id="102" w:name="bookmark132"/>
      <w:bookmarkStart w:id="103" w:name="_Toc103862204"/>
      <w:bookmarkStart w:id="104" w:name="_Toc103862239"/>
      <w:bookmarkStart w:id="105" w:name="_Toc103863866"/>
      <w:bookmarkStart w:id="106" w:name="_Toc103877685"/>
      <w:bookmarkEnd w:id="100"/>
      <w:r w:rsidRPr="00472986">
        <w:rPr>
          <w:i w:val="0"/>
          <w:sz w:val="28"/>
        </w:rPr>
        <w:t>2</w:t>
      </w:r>
      <w:r w:rsidR="00397657" w:rsidRPr="00472986">
        <w:rPr>
          <w:i w:val="0"/>
          <w:sz w:val="28"/>
        </w:rPr>
        <w:t>.</w:t>
      </w:r>
      <w:r w:rsidR="00E50037" w:rsidRPr="00472986">
        <w:rPr>
          <w:i w:val="0"/>
          <w:sz w:val="28"/>
        </w:rPr>
        <w:t>Наименование</w:t>
      </w:r>
      <w:r w:rsidR="005D476E" w:rsidRPr="00472986">
        <w:rPr>
          <w:i w:val="0"/>
          <w:sz w:val="28"/>
        </w:rPr>
        <w:t xml:space="preserve"> </w:t>
      </w:r>
      <w:r w:rsidR="00E50037" w:rsidRPr="00472986">
        <w:rPr>
          <w:i w:val="0"/>
          <w:sz w:val="28"/>
        </w:rPr>
        <w:t>органа,</w:t>
      </w:r>
      <w:r w:rsidR="005D476E" w:rsidRPr="00472986">
        <w:rPr>
          <w:i w:val="0"/>
          <w:sz w:val="28"/>
        </w:rPr>
        <w:t xml:space="preserve"> </w:t>
      </w:r>
      <w:r w:rsidR="00E50037" w:rsidRPr="00472986">
        <w:rPr>
          <w:i w:val="0"/>
          <w:sz w:val="28"/>
        </w:rPr>
        <w:t>предоставляющего</w:t>
      </w:r>
      <w:r w:rsidR="005D476E" w:rsidRPr="00472986">
        <w:rPr>
          <w:i w:val="0"/>
          <w:sz w:val="28"/>
        </w:rPr>
        <w:t xml:space="preserve"> </w:t>
      </w:r>
      <w:r w:rsidR="00E50037" w:rsidRPr="00472986">
        <w:rPr>
          <w:i w:val="0"/>
          <w:sz w:val="28"/>
        </w:rPr>
        <w:t>Муниципальную</w:t>
      </w:r>
      <w:r w:rsidR="005D476E" w:rsidRPr="00472986">
        <w:rPr>
          <w:i w:val="0"/>
          <w:sz w:val="28"/>
        </w:rPr>
        <w:t xml:space="preserve"> </w:t>
      </w:r>
      <w:r w:rsidR="00E50037" w:rsidRPr="00472986">
        <w:rPr>
          <w:i w:val="0"/>
          <w:sz w:val="28"/>
        </w:rPr>
        <w:t>услугу</w:t>
      </w:r>
      <w:bookmarkEnd w:id="101"/>
      <w:bookmarkEnd w:id="102"/>
      <w:bookmarkEnd w:id="103"/>
      <w:bookmarkEnd w:id="104"/>
      <w:bookmarkEnd w:id="105"/>
      <w:bookmarkEnd w:id="106"/>
    </w:p>
    <w:p w14:paraId="7CA4EE76" w14:textId="77777777" w:rsidR="0005692C" w:rsidRPr="00472986" w:rsidRDefault="0005692C" w:rsidP="00472986">
      <w:pPr>
        <w:pStyle w:val="32"/>
        <w:keepNext/>
        <w:keepLines/>
        <w:widowControl/>
        <w:tabs>
          <w:tab w:val="left" w:pos="353"/>
        </w:tabs>
        <w:spacing w:after="0"/>
        <w:contextualSpacing/>
        <w:jc w:val="center"/>
        <w:outlineLvl w:val="9"/>
        <w:rPr>
          <w:i w:val="0"/>
          <w:sz w:val="28"/>
        </w:rPr>
      </w:pPr>
    </w:p>
    <w:p w14:paraId="5E5D242B" w14:textId="049A717F" w:rsidR="0005692C" w:rsidRPr="00472986" w:rsidRDefault="00E50037" w:rsidP="00472986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contextualSpacing/>
        <w:jc w:val="both"/>
        <w:rPr>
          <w:sz w:val="28"/>
        </w:rPr>
      </w:pPr>
      <w:bookmarkStart w:id="107" w:name="bookmark133"/>
      <w:bookmarkEnd w:id="107"/>
      <w:r w:rsidRPr="00472986">
        <w:rPr>
          <w:sz w:val="28"/>
        </w:rPr>
        <w:t>Органом,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ответственным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за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предоставление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Муниципальной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услуги,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является</w:t>
      </w:r>
      <w:r w:rsidR="005D476E" w:rsidRPr="00472986">
        <w:rPr>
          <w:sz w:val="28"/>
        </w:rPr>
        <w:t xml:space="preserve"> </w:t>
      </w:r>
      <w:r w:rsidR="00397657" w:rsidRPr="00472986">
        <w:rPr>
          <w:sz w:val="28"/>
        </w:rPr>
        <w:t>администрация</w:t>
      </w:r>
      <w:r w:rsidR="005D476E" w:rsidRPr="00472986">
        <w:rPr>
          <w:sz w:val="28"/>
        </w:rPr>
        <w:t xml:space="preserve"> </w:t>
      </w:r>
      <w:r w:rsidR="00397657" w:rsidRPr="00472986">
        <w:rPr>
          <w:sz w:val="28"/>
        </w:rPr>
        <w:t>Покр</w:t>
      </w:r>
      <w:r w:rsidR="00684C05" w:rsidRPr="00472986">
        <w:rPr>
          <w:sz w:val="28"/>
        </w:rPr>
        <w:t>овского</w:t>
      </w:r>
      <w:r w:rsidR="005D476E" w:rsidRPr="00472986">
        <w:rPr>
          <w:sz w:val="28"/>
        </w:rPr>
        <w:t xml:space="preserve"> </w:t>
      </w:r>
      <w:r w:rsidR="00684C05" w:rsidRPr="00472986">
        <w:rPr>
          <w:sz w:val="28"/>
        </w:rPr>
        <w:t>сельсовета</w:t>
      </w:r>
      <w:r w:rsidR="005D476E" w:rsidRPr="00472986">
        <w:rPr>
          <w:sz w:val="28"/>
        </w:rPr>
        <w:t xml:space="preserve"> </w:t>
      </w:r>
      <w:r w:rsidR="00684C05" w:rsidRPr="00472986">
        <w:rPr>
          <w:sz w:val="28"/>
        </w:rPr>
        <w:t>Ключевского</w:t>
      </w:r>
      <w:r w:rsidR="005D476E" w:rsidRPr="00472986">
        <w:rPr>
          <w:sz w:val="28"/>
        </w:rPr>
        <w:t xml:space="preserve"> </w:t>
      </w:r>
      <w:r w:rsidR="00684C05" w:rsidRPr="00472986">
        <w:rPr>
          <w:sz w:val="28"/>
        </w:rPr>
        <w:t>района</w:t>
      </w:r>
      <w:r w:rsidR="005D476E" w:rsidRPr="00472986">
        <w:rPr>
          <w:sz w:val="28"/>
        </w:rPr>
        <w:t xml:space="preserve"> </w:t>
      </w:r>
      <w:r w:rsidR="00684C05" w:rsidRPr="00472986">
        <w:rPr>
          <w:sz w:val="28"/>
        </w:rPr>
        <w:t>Алтайского</w:t>
      </w:r>
      <w:r w:rsidR="005D476E" w:rsidRPr="00472986">
        <w:rPr>
          <w:sz w:val="28"/>
        </w:rPr>
        <w:t xml:space="preserve"> </w:t>
      </w:r>
      <w:r w:rsidR="00684C05" w:rsidRPr="00472986">
        <w:rPr>
          <w:sz w:val="28"/>
        </w:rPr>
        <w:t>края</w:t>
      </w:r>
      <w:r w:rsidR="005D476E" w:rsidRPr="00472986">
        <w:rPr>
          <w:rFonts w:eastAsiaTheme="minorEastAsia"/>
          <w:i/>
          <w:iCs/>
          <w:sz w:val="28"/>
        </w:rPr>
        <w:t xml:space="preserve"> </w:t>
      </w:r>
      <w:r w:rsidRPr="00472986">
        <w:rPr>
          <w:rFonts w:eastAsiaTheme="minorEastAsia"/>
          <w:i/>
          <w:iCs/>
          <w:sz w:val="28"/>
        </w:rPr>
        <w:t>(далее</w:t>
      </w:r>
      <w:r w:rsidR="005D476E" w:rsidRPr="00472986">
        <w:rPr>
          <w:rFonts w:eastAsiaTheme="minorEastAsia"/>
          <w:i/>
          <w:iCs/>
          <w:sz w:val="28"/>
        </w:rPr>
        <w:t xml:space="preserve"> </w:t>
      </w:r>
      <w:r w:rsidRPr="00472986">
        <w:rPr>
          <w:rFonts w:eastAsiaTheme="minorEastAsia"/>
          <w:i/>
          <w:iCs/>
          <w:sz w:val="28"/>
        </w:rPr>
        <w:t>–</w:t>
      </w:r>
      <w:r w:rsidR="005D476E" w:rsidRPr="00472986">
        <w:rPr>
          <w:rFonts w:eastAsiaTheme="minorEastAsia"/>
          <w:i/>
          <w:iCs/>
          <w:sz w:val="28"/>
        </w:rPr>
        <w:t xml:space="preserve"> </w:t>
      </w:r>
      <w:r w:rsidRPr="00472986">
        <w:rPr>
          <w:rFonts w:eastAsiaTheme="minorEastAsia"/>
          <w:i/>
          <w:iCs/>
          <w:sz w:val="28"/>
        </w:rPr>
        <w:t>Администрация).</w:t>
      </w:r>
    </w:p>
    <w:p w14:paraId="364176D7" w14:textId="3A34FFC6" w:rsidR="0005692C" w:rsidRPr="00472986" w:rsidRDefault="00E50037" w:rsidP="00472986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08" w:name="bookmark134"/>
      <w:bookmarkEnd w:id="108"/>
      <w:r w:rsidRPr="00472986">
        <w:rPr>
          <w:sz w:val="28"/>
        </w:rPr>
        <w:t>Администрация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обеспечивает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предоставление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Муниципальной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услуги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через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МФЦ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или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в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электронной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форме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посредством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ЕПГУ,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также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в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иных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формах,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по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выбору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Заявителя,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в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соответствии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с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Федеральным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законом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от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lastRenderedPageBreak/>
        <w:t>27.07.2010</w:t>
      </w:r>
      <w:r w:rsidR="005D476E" w:rsidRPr="00472986">
        <w:rPr>
          <w:sz w:val="28"/>
        </w:rPr>
        <w:t xml:space="preserve"> № </w:t>
      </w:r>
      <w:r w:rsidRPr="00472986">
        <w:rPr>
          <w:sz w:val="28"/>
        </w:rPr>
        <w:t>210-ФЗ</w:t>
      </w:r>
      <w:r w:rsidR="005D476E" w:rsidRPr="00472986">
        <w:rPr>
          <w:sz w:val="28"/>
        </w:rPr>
        <w:t xml:space="preserve"> «</w:t>
      </w:r>
      <w:r w:rsidRPr="00472986">
        <w:rPr>
          <w:sz w:val="28"/>
        </w:rPr>
        <w:t>Об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организации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предоставления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государственных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муниципальных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услуг</w:t>
      </w:r>
      <w:r w:rsidR="005D476E" w:rsidRPr="00472986">
        <w:rPr>
          <w:sz w:val="28"/>
        </w:rPr>
        <w:t>»</w:t>
      </w:r>
      <w:ins w:id="109" w:author="Bogomolova, Olga" w:date="2022-05-06T09:12:00Z">
        <w:r w:rsidRPr="00472986">
          <w:rPr>
            <w:sz w:val="28"/>
          </w:rPr>
          <w:t>.</w:t>
        </w:r>
      </w:ins>
    </w:p>
    <w:p w14:paraId="0878DB31" w14:textId="11427083" w:rsidR="0005692C" w:rsidRPr="00472986" w:rsidRDefault="00E50037" w:rsidP="00472986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10" w:name="bookmark135"/>
      <w:bookmarkEnd w:id="110"/>
      <w:r w:rsidRPr="00472986">
        <w:rPr>
          <w:sz w:val="28"/>
        </w:rPr>
        <w:t>Порядок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обеспечения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личного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приема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Заявителей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в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Администрации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устанавливается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организационно-распорядительным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документом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Администрации,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ответственной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за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предоставление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Муниципальной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услуги.</w:t>
      </w:r>
    </w:p>
    <w:p w14:paraId="1F7DAC69" w14:textId="2E1BD1F6" w:rsidR="0005692C" w:rsidRPr="00472986" w:rsidRDefault="00E50037" w:rsidP="00472986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11" w:name="bookmark136"/>
      <w:bookmarkStart w:id="112" w:name="bookmark137"/>
      <w:bookmarkStart w:id="113" w:name="bookmark138"/>
      <w:bookmarkEnd w:id="111"/>
      <w:bookmarkEnd w:id="112"/>
      <w:bookmarkEnd w:id="113"/>
      <w:r w:rsidRPr="00472986">
        <w:rPr>
          <w:sz w:val="28"/>
        </w:rPr>
        <w:t>Администрации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запрещено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требовать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от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Заявителя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осуществления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действий,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в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том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числе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согласований,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необходимых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для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получения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Муниципальной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услуги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связанных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с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обращением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в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иные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государственные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органы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или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органы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местного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самоуправления</w:t>
      </w:r>
      <w:r w:rsidR="00082161" w:rsidRPr="00472986">
        <w:rPr>
          <w:rFonts w:eastAsiaTheme="minorEastAsia"/>
          <w:sz w:val="28"/>
        </w:rPr>
        <w:t xml:space="preserve">– </w:t>
      </w:r>
      <w:r w:rsidRPr="00472986">
        <w:rPr>
          <w:sz w:val="28"/>
        </w:rPr>
        <w:t>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участвующие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в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предоставлении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муниципальных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услуг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организации,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за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исключением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получения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услуг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включенных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в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перечень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услуг,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которые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являются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необходимыми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обязательными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для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предоставления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органами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местного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самоуправления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муниципальных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услуг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предоставляются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организациями,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участвующими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в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предоставлении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государственных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услуг,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утвержденным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нормативным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правовым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актом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представительного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органа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местного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самоуправления.</w:t>
      </w:r>
    </w:p>
    <w:p w14:paraId="334C082B" w14:textId="60FA2B2A" w:rsidR="0005692C" w:rsidRPr="00472986" w:rsidRDefault="00E50037" w:rsidP="00472986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14" w:name="bookmark139"/>
      <w:bookmarkEnd w:id="114"/>
      <w:r w:rsidRPr="00472986">
        <w:rPr>
          <w:sz w:val="28"/>
        </w:rPr>
        <w:t>В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целях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предоставления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Муниципальной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услуги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Администрация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взаимодействует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с:</w:t>
      </w:r>
    </w:p>
    <w:p w14:paraId="06E2332A" w14:textId="3A7BEC89" w:rsidR="0005692C" w:rsidRPr="00472986" w:rsidRDefault="00E50037" w:rsidP="00472986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15" w:name="bookmark140"/>
      <w:bookmarkEnd w:id="115"/>
      <w:r w:rsidRPr="00472986">
        <w:rPr>
          <w:sz w:val="28"/>
        </w:rPr>
        <w:t>Федеральной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службы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государственной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регистрации,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кадастра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картографии;</w:t>
      </w:r>
    </w:p>
    <w:p w14:paraId="2ED1880F" w14:textId="251E2C71" w:rsidR="0005692C" w:rsidRPr="00472986" w:rsidRDefault="00E50037" w:rsidP="00472986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16" w:name="bookmark141"/>
      <w:bookmarkEnd w:id="116"/>
      <w:r w:rsidRPr="00472986">
        <w:rPr>
          <w:sz w:val="28"/>
        </w:rPr>
        <w:t>Федеральной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налоговой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службы;</w:t>
      </w:r>
    </w:p>
    <w:p w14:paraId="375D6AF6" w14:textId="03D6D55C" w:rsidR="0005692C" w:rsidRPr="00472986" w:rsidRDefault="00E50037" w:rsidP="00472986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72986">
        <w:rPr>
          <w:sz w:val="28"/>
        </w:rPr>
        <w:t>Министерством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культуры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Российской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Федерации</w:t>
      </w:r>
    </w:p>
    <w:p w14:paraId="15DD2C19" w14:textId="7410D1B1" w:rsidR="0005692C" w:rsidRPr="00472986" w:rsidRDefault="00E50037" w:rsidP="00472986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72986">
        <w:rPr>
          <w:sz w:val="28"/>
        </w:rPr>
        <w:t>Министерством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строительства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жилищно-коммунального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хозяйства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Российской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Федерации</w:t>
      </w:r>
    </w:p>
    <w:p w14:paraId="60F16E8E" w14:textId="35B83274" w:rsidR="0005692C" w:rsidRPr="00472986" w:rsidRDefault="00E50037" w:rsidP="00472986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72986">
        <w:rPr>
          <w:sz w:val="28"/>
        </w:rPr>
        <w:t>Министерством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внутренних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дел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Российской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Федерации</w:t>
      </w:r>
    </w:p>
    <w:p w14:paraId="292B359F" w14:textId="07C35390" w:rsidR="0005692C" w:rsidRPr="00472986" w:rsidRDefault="00E50037" w:rsidP="00472986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72986">
        <w:rPr>
          <w:sz w:val="28"/>
        </w:rPr>
        <w:t>Государственной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инспекцией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безопасности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дорожного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движения</w:t>
      </w:r>
    </w:p>
    <w:p w14:paraId="2D211C65" w14:textId="2C4D1934" w:rsidR="0005692C" w:rsidRDefault="00E50037" w:rsidP="00472986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17" w:name="bookmark142"/>
      <w:bookmarkStart w:id="118" w:name="bookmark143"/>
      <w:bookmarkStart w:id="119" w:name="bookmark145"/>
      <w:bookmarkEnd w:id="117"/>
      <w:bookmarkEnd w:id="118"/>
      <w:bookmarkEnd w:id="119"/>
      <w:r w:rsidRPr="00472986">
        <w:rPr>
          <w:sz w:val="28"/>
        </w:rPr>
        <w:t>Администрациями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муниципальных</w:t>
      </w:r>
      <w:r w:rsidR="005D476E" w:rsidRPr="00472986">
        <w:rPr>
          <w:sz w:val="28"/>
        </w:rPr>
        <w:t xml:space="preserve"> </w:t>
      </w:r>
      <w:r w:rsidRPr="00472986">
        <w:rPr>
          <w:sz w:val="28"/>
        </w:rPr>
        <w:t>образований.</w:t>
      </w:r>
    </w:p>
    <w:p w14:paraId="24CCBD2E" w14:textId="77777777" w:rsidR="00441774" w:rsidRPr="00441774" w:rsidRDefault="00441774" w:rsidP="00441774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0"/>
        <w:jc w:val="center"/>
        <w:rPr>
          <w:b/>
          <w:sz w:val="28"/>
        </w:rPr>
      </w:pPr>
    </w:p>
    <w:p w14:paraId="6A4B1A71" w14:textId="71F8E474" w:rsidR="0005692C" w:rsidRPr="00441774" w:rsidRDefault="001063D2" w:rsidP="00441774">
      <w:pPr>
        <w:pStyle w:val="32"/>
        <w:keepNext/>
        <w:keepLines/>
        <w:widowControl/>
        <w:tabs>
          <w:tab w:val="left" w:pos="353"/>
        </w:tabs>
        <w:spacing w:after="0"/>
        <w:jc w:val="center"/>
        <w:outlineLvl w:val="9"/>
        <w:rPr>
          <w:i w:val="0"/>
          <w:sz w:val="28"/>
        </w:rPr>
      </w:pPr>
      <w:bookmarkStart w:id="120" w:name="bookmark148"/>
      <w:bookmarkEnd w:id="120"/>
      <w:r w:rsidRPr="00441774">
        <w:rPr>
          <w:i w:val="0"/>
          <w:sz w:val="28"/>
        </w:rPr>
        <w:t>3.</w:t>
      </w:r>
      <w:r w:rsidR="00441774" w:rsidRPr="00441774">
        <w:rPr>
          <w:i w:val="0"/>
          <w:sz w:val="28"/>
        </w:rPr>
        <w:t xml:space="preserve"> </w:t>
      </w:r>
      <w:bookmarkStart w:id="121" w:name="bookmark146"/>
      <w:bookmarkStart w:id="122" w:name="bookmark149"/>
      <w:bookmarkStart w:id="123" w:name="_Toc103862205"/>
      <w:bookmarkStart w:id="124" w:name="_Toc103862240"/>
      <w:bookmarkStart w:id="125" w:name="_Toc103863867"/>
      <w:bookmarkStart w:id="126" w:name="_Toc103877686"/>
      <w:r w:rsidR="00E50037" w:rsidRPr="00441774">
        <w:rPr>
          <w:i w:val="0"/>
          <w:sz w:val="28"/>
        </w:rPr>
        <w:t>Результат</w:t>
      </w:r>
      <w:r w:rsidR="005D476E" w:rsidRPr="00441774">
        <w:rPr>
          <w:i w:val="0"/>
          <w:sz w:val="28"/>
        </w:rPr>
        <w:t xml:space="preserve"> </w:t>
      </w:r>
      <w:r w:rsidR="00E50037" w:rsidRPr="00441774">
        <w:rPr>
          <w:i w:val="0"/>
          <w:sz w:val="28"/>
        </w:rPr>
        <w:t>предоставления</w:t>
      </w:r>
      <w:r w:rsidR="005D476E" w:rsidRPr="00441774">
        <w:rPr>
          <w:i w:val="0"/>
          <w:sz w:val="28"/>
        </w:rPr>
        <w:t xml:space="preserve"> </w:t>
      </w:r>
      <w:r w:rsidR="00E50037" w:rsidRPr="00441774">
        <w:rPr>
          <w:i w:val="0"/>
          <w:sz w:val="28"/>
        </w:rPr>
        <w:t>Муниципальной</w:t>
      </w:r>
      <w:r w:rsidR="005D476E" w:rsidRPr="00441774">
        <w:rPr>
          <w:i w:val="0"/>
          <w:sz w:val="28"/>
        </w:rPr>
        <w:t xml:space="preserve"> </w:t>
      </w:r>
      <w:r w:rsidR="00E50037" w:rsidRPr="00441774">
        <w:rPr>
          <w:i w:val="0"/>
          <w:sz w:val="28"/>
        </w:rPr>
        <w:t>услуги</w:t>
      </w:r>
      <w:bookmarkEnd w:id="121"/>
      <w:bookmarkEnd w:id="122"/>
      <w:bookmarkEnd w:id="123"/>
      <w:bookmarkEnd w:id="124"/>
      <w:bookmarkEnd w:id="125"/>
      <w:bookmarkEnd w:id="126"/>
    </w:p>
    <w:p w14:paraId="69DD76AB" w14:textId="77777777" w:rsidR="00441774" w:rsidRPr="00441774" w:rsidRDefault="00441774" w:rsidP="00441774">
      <w:pPr>
        <w:pStyle w:val="11"/>
        <w:widowControl/>
        <w:numPr>
          <w:ilvl w:val="1"/>
          <w:numId w:val="2"/>
        </w:numPr>
        <w:tabs>
          <w:tab w:val="left" w:pos="1387"/>
        </w:tabs>
        <w:ind w:firstLine="0"/>
        <w:jc w:val="center"/>
        <w:rPr>
          <w:b/>
          <w:sz w:val="28"/>
        </w:rPr>
      </w:pPr>
      <w:bookmarkStart w:id="127" w:name="bookmark150"/>
      <w:bookmarkEnd w:id="127"/>
    </w:p>
    <w:p w14:paraId="5E425364" w14:textId="5D8246A8" w:rsidR="0005692C" w:rsidRPr="00441774" w:rsidRDefault="00E50037" w:rsidP="00441774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41774">
        <w:rPr>
          <w:sz w:val="28"/>
        </w:rPr>
        <w:t>Заявитель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обращается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Администрацию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Заявлением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предоставлении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Муниципальной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услуги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случаях,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указанных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разделе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1.4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целью:</w:t>
      </w:r>
    </w:p>
    <w:p w14:paraId="31860436" w14:textId="782A5213" w:rsidR="0005692C" w:rsidRPr="00441774" w:rsidRDefault="00E50037" w:rsidP="00441774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28" w:name="bookmark151"/>
      <w:bookmarkStart w:id="129" w:name="bookmark155"/>
      <w:bookmarkEnd w:id="128"/>
      <w:bookmarkEnd w:id="129"/>
      <w:r w:rsidRPr="00441774">
        <w:rPr>
          <w:sz w:val="28"/>
        </w:rPr>
        <w:t>Получения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разрешения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производство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земляных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работ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территории</w:t>
      </w:r>
      <w:r w:rsidR="005D476E" w:rsidRPr="00441774">
        <w:rPr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муниципаль</w:t>
      </w:r>
      <w:r w:rsidR="001063D2" w:rsidRPr="00441774">
        <w:rPr>
          <w:rFonts w:eastAsiaTheme="minorEastAsia"/>
          <w:iCs/>
          <w:sz w:val="28"/>
        </w:rPr>
        <w:t>ного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1063D2" w:rsidRPr="00441774">
        <w:rPr>
          <w:rFonts w:eastAsiaTheme="minorEastAsia"/>
          <w:iCs/>
          <w:sz w:val="28"/>
        </w:rPr>
        <w:t>образования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1063D2" w:rsidRPr="00441774">
        <w:rPr>
          <w:rFonts w:eastAsiaTheme="minorEastAsia"/>
          <w:iCs/>
          <w:sz w:val="28"/>
        </w:rPr>
        <w:t>Покровский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сельсовет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Ключевского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района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Алтайского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края</w:t>
      </w:r>
      <w:r w:rsidRPr="00441774">
        <w:rPr>
          <w:rFonts w:eastAsiaTheme="minorEastAsia"/>
          <w:iCs/>
          <w:sz w:val="28"/>
        </w:rPr>
        <w:t>)</w:t>
      </w:r>
      <w:r w:rsidRPr="00441774">
        <w:rPr>
          <w:sz w:val="28"/>
        </w:rPr>
        <w:t>;</w:t>
      </w:r>
    </w:p>
    <w:p w14:paraId="7D5C6022" w14:textId="51603EAE" w:rsidR="0005692C" w:rsidRPr="00441774" w:rsidRDefault="00E50037" w:rsidP="00441774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41774">
        <w:rPr>
          <w:sz w:val="28"/>
        </w:rPr>
        <w:t>Получения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разрешения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производство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земляных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работ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связи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аварийно-восстановительными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работами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территории</w:t>
      </w:r>
      <w:r w:rsidR="005D476E" w:rsidRPr="00441774">
        <w:rPr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муниципаль</w:t>
      </w:r>
      <w:r w:rsidR="001063D2" w:rsidRPr="00441774">
        <w:rPr>
          <w:rFonts w:eastAsiaTheme="minorEastAsia"/>
          <w:iCs/>
          <w:sz w:val="28"/>
        </w:rPr>
        <w:t>ного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1063D2" w:rsidRPr="00441774">
        <w:rPr>
          <w:rFonts w:eastAsiaTheme="minorEastAsia"/>
          <w:iCs/>
          <w:sz w:val="28"/>
        </w:rPr>
        <w:t>образования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1063D2" w:rsidRPr="00441774">
        <w:rPr>
          <w:rFonts w:eastAsiaTheme="minorEastAsia"/>
          <w:iCs/>
          <w:sz w:val="28"/>
        </w:rPr>
        <w:t>Покровский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сельсовет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Ключевского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района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Алтайского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края</w:t>
      </w:r>
    </w:p>
    <w:p w14:paraId="5BE0F45B" w14:textId="5E1DD662" w:rsidR="0005692C" w:rsidRPr="00441774" w:rsidRDefault="00E50037" w:rsidP="00441774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41774">
        <w:rPr>
          <w:sz w:val="28"/>
        </w:rPr>
        <w:t>Продления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разрешения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право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производства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земляных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работ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территории</w:t>
      </w:r>
      <w:r w:rsidR="005D476E" w:rsidRPr="00441774">
        <w:rPr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муниципального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образования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1063D2" w:rsidRPr="00441774">
        <w:rPr>
          <w:rFonts w:eastAsiaTheme="minorEastAsia"/>
          <w:iCs/>
          <w:sz w:val="28"/>
        </w:rPr>
        <w:t>Покровский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сельсовет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Ключевского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района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Алтайского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края</w:t>
      </w:r>
    </w:p>
    <w:p w14:paraId="600B3893" w14:textId="21AE1659" w:rsidR="0005692C" w:rsidRPr="00441774" w:rsidRDefault="00E50037" w:rsidP="00441774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41774">
        <w:rPr>
          <w:sz w:val="28"/>
        </w:rPr>
        <w:t>Закрытия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разрешения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право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производств</w:t>
      </w:r>
      <w:r w:rsidR="000373AB" w:rsidRPr="00441774">
        <w:rPr>
          <w:sz w:val="28"/>
        </w:rPr>
        <w:t>а</w:t>
      </w:r>
      <w:r w:rsidR="005D476E" w:rsidRPr="00441774">
        <w:rPr>
          <w:sz w:val="28"/>
        </w:rPr>
        <w:t xml:space="preserve"> </w:t>
      </w:r>
      <w:r w:rsidR="000373AB" w:rsidRPr="00441774">
        <w:rPr>
          <w:sz w:val="28"/>
        </w:rPr>
        <w:t>земляных</w:t>
      </w:r>
      <w:r w:rsidR="005D476E" w:rsidRPr="00441774">
        <w:rPr>
          <w:sz w:val="28"/>
        </w:rPr>
        <w:t xml:space="preserve"> </w:t>
      </w:r>
      <w:r w:rsidR="000373AB" w:rsidRPr="00441774">
        <w:rPr>
          <w:sz w:val="28"/>
        </w:rPr>
        <w:t>работ</w:t>
      </w:r>
      <w:r w:rsidR="005D476E" w:rsidRPr="00441774">
        <w:rPr>
          <w:sz w:val="28"/>
        </w:rPr>
        <w:t xml:space="preserve"> </w:t>
      </w:r>
      <w:r w:rsidR="000373AB" w:rsidRPr="00441774">
        <w:rPr>
          <w:sz w:val="28"/>
        </w:rPr>
        <w:t>на</w:t>
      </w:r>
      <w:r w:rsidR="005D476E" w:rsidRPr="00441774">
        <w:rPr>
          <w:sz w:val="28"/>
        </w:rPr>
        <w:t xml:space="preserve"> </w:t>
      </w:r>
      <w:r w:rsidR="000373AB" w:rsidRPr="00441774">
        <w:rPr>
          <w:sz w:val="28"/>
        </w:rPr>
        <w:t>территории</w:t>
      </w:r>
      <w:r w:rsidR="005D476E" w:rsidRPr="00441774">
        <w:rPr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муниципаль</w:t>
      </w:r>
      <w:r w:rsidR="001063D2" w:rsidRPr="00441774">
        <w:rPr>
          <w:rFonts w:eastAsiaTheme="minorEastAsia"/>
          <w:iCs/>
          <w:sz w:val="28"/>
        </w:rPr>
        <w:t>ного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1063D2" w:rsidRPr="00441774">
        <w:rPr>
          <w:rFonts w:eastAsiaTheme="minorEastAsia"/>
          <w:iCs/>
          <w:sz w:val="28"/>
        </w:rPr>
        <w:t>образования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1063D2" w:rsidRPr="00441774">
        <w:rPr>
          <w:rFonts w:eastAsiaTheme="minorEastAsia"/>
          <w:iCs/>
          <w:sz w:val="28"/>
        </w:rPr>
        <w:t>Покровский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сельсовет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Ключевского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района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Алтайского</w:t>
      </w:r>
      <w:r w:rsidR="005D476E" w:rsidRPr="00441774">
        <w:rPr>
          <w:rFonts w:eastAsiaTheme="minorEastAsia"/>
          <w:iCs/>
          <w:sz w:val="28"/>
        </w:rPr>
        <w:t xml:space="preserve"> </w:t>
      </w:r>
      <w:r w:rsidR="00684C05" w:rsidRPr="00441774">
        <w:rPr>
          <w:rFonts w:eastAsiaTheme="minorEastAsia"/>
          <w:iCs/>
          <w:sz w:val="28"/>
        </w:rPr>
        <w:t>края</w:t>
      </w:r>
      <w:r w:rsidRPr="00441774">
        <w:rPr>
          <w:rFonts w:eastAsiaTheme="minorEastAsia"/>
          <w:iCs/>
          <w:sz w:val="28"/>
        </w:rPr>
        <w:t>)</w:t>
      </w:r>
      <w:r w:rsidR="00441774">
        <w:rPr>
          <w:rFonts w:eastAsiaTheme="minorEastAsia"/>
          <w:iCs/>
          <w:sz w:val="28"/>
        </w:rPr>
        <w:t>.</w:t>
      </w:r>
    </w:p>
    <w:p w14:paraId="2986405C" w14:textId="6E50665E" w:rsidR="0005692C" w:rsidRPr="00441774" w:rsidRDefault="00E50037" w:rsidP="00441774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30" w:name="bookmark156"/>
      <w:bookmarkStart w:id="131" w:name="bookmark157"/>
      <w:bookmarkEnd w:id="130"/>
      <w:bookmarkEnd w:id="131"/>
      <w:r w:rsidRPr="00441774">
        <w:rPr>
          <w:sz w:val="28"/>
        </w:rPr>
        <w:lastRenderedPageBreak/>
        <w:t>Результатом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предоставления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Муниципальной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услуги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зависимости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от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основания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для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обращения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является:</w:t>
      </w:r>
    </w:p>
    <w:p w14:paraId="1E5FE4E9" w14:textId="3DDFEF21" w:rsidR="0005692C" w:rsidRPr="00441774" w:rsidRDefault="00E50037" w:rsidP="00441774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32" w:name="bookmark158"/>
      <w:bookmarkEnd w:id="132"/>
      <w:r w:rsidRPr="00441774">
        <w:rPr>
          <w:sz w:val="28"/>
        </w:rPr>
        <w:t>Разрешение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право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производства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земляных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работ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случае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обращения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Заявителя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основаниям,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указанным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пунктах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6.1.1-6.1.3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настоящего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административного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регламента,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оформляется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соответствии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формой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Приложении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1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к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настоящему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административному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регламенту,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подписанного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должностным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лицом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Администрации,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случае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обращения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электронном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формате</w:t>
      </w:r>
      <w:r w:rsidR="005D476E" w:rsidRPr="00441774">
        <w:rPr>
          <w:sz w:val="28"/>
        </w:rPr>
        <w:t xml:space="preserve"> </w:t>
      </w:r>
      <w:r w:rsidR="00082161" w:rsidRPr="00441774">
        <w:rPr>
          <w:rFonts w:eastAsiaTheme="minorEastAsia"/>
          <w:sz w:val="28"/>
        </w:rPr>
        <w:t>–</w:t>
      </w:r>
      <w:r w:rsidR="00441774">
        <w:rPr>
          <w:rFonts w:eastAsiaTheme="minorEastAsia"/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форме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электронного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документа,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подписанного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усиленной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электронной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цифровой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подписью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должностного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лица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Администрации.</w:t>
      </w:r>
    </w:p>
    <w:p w14:paraId="5FDD902A" w14:textId="4B8FB945" w:rsidR="0005692C" w:rsidRPr="00441774" w:rsidRDefault="00E50037" w:rsidP="00441774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33" w:name="bookmark159"/>
      <w:bookmarkEnd w:id="133"/>
      <w:r w:rsidRPr="00441774">
        <w:rPr>
          <w:rFonts w:eastAsiaTheme="minorEastAsia"/>
          <w:bCs/>
          <w:sz w:val="28"/>
        </w:rPr>
        <w:t>Решение</w:t>
      </w:r>
      <w:r w:rsidR="005D476E" w:rsidRPr="00441774">
        <w:rPr>
          <w:rFonts w:eastAsiaTheme="minorEastAsia"/>
          <w:bCs/>
          <w:sz w:val="28"/>
        </w:rPr>
        <w:t xml:space="preserve"> </w:t>
      </w:r>
      <w:r w:rsidRPr="00441774">
        <w:rPr>
          <w:rFonts w:eastAsiaTheme="minorEastAsia"/>
          <w:bCs/>
          <w:sz w:val="28"/>
        </w:rPr>
        <w:t>о</w:t>
      </w:r>
      <w:r w:rsidR="005D476E" w:rsidRPr="00441774">
        <w:rPr>
          <w:rFonts w:eastAsiaTheme="minorEastAsia"/>
          <w:bCs/>
          <w:sz w:val="28"/>
        </w:rPr>
        <w:t xml:space="preserve"> </w:t>
      </w:r>
      <w:r w:rsidRPr="00441774">
        <w:rPr>
          <w:rFonts w:eastAsiaTheme="minorEastAsia"/>
          <w:bCs/>
          <w:sz w:val="28"/>
        </w:rPr>
        <w:t>закрытии</w:t>
      </w:r>
      <w:r w:rsidR="005D476E" w:rsidRPr="00441774">
        <w:rPr>
          <w:rFonts w:eastAsiaTheme="minorEastAsia"/>
          <w:bCs/>
          <w:sz w:val="28"/>
        </w:rPr>
        <w:t xml:space="preserve"> </w:t>
      </w:r>
      <w:r w:rsidRPr="00441774">
        <w:rPr>
          <w:rFonts w:eastAsiaTheme="minorEastAsia"/>
          <w:bCs/>
          <w:sz w:val="28"/>
        </w:rPr>
        <w:t>разрешения</w:t>
      </w:r>
      <w:r w:rsidR="005D476E" w:rsidRPr="00441774">
        <w:rPr>
          <w:rFonts w:eastAsiaTheme="minorEastAsia"/>
          <w:bCs/>
          <w:sz w:val="28"/>
        </w:rPr>
        <w:t xml:space="preserve"> </w:t>
      </w:r>
      <w:r w:rsidRPr="00441774">
        <w:rPr>
          <w:rFonts w:eastAsiaTheme="minorEastAsia"/>
          <w:bCs/>
          <w:sz w:val="28"/>
        </w:rPr>
        <w:t>на</w:t>
      </w:r>
      <w:r w:rsidR="005D476E" w:rsidRPr="00441774">
        <w:rPr>
          <w:rFonts w:eastAsiaTheme="minorEastAsia"/>
          <w:bCs/>
          <w:sz w:val="28"/>
        </w:rPr>
        <w:t xml:space="preserve"> </w:t>
      </w:r>
      <w:r w:rsidRPr="00441774">
        <w:rPr>
          <w:rFonts w:eastAsiaTheme="minorEastAsia"/>
          <w:bCs/>
          <w:sz w:val="28"/>
        </w:rPr>
        <w:t>осуществление</w:t>
      </w:r>
      <w:r w:rsidR="005D476E" w:rsidRPr="00441774">
        <w:rPr>
          <w:rFonts w:eastAsiaTheme="minorEastAsia"/>
          <w:bCs/>
          <w:sz w:val="28"/>
        </w:rPr>
        <w:t xml:space="preserve"> </w:t>
      </w:r>
      <w:r w:rsidRPr="00441774">
        <w:rPr>
          <w:rFonts w:eastAsiaTheme="minorEastAsia"/>
          <w:bCs/>
          <w:sz w:val="28"/>
        </w:rPr>
        <w:t>земляных</w:t>
      </w:r>
      <w:r w:rsidR="005D476E" w:rsidRPr="00441774">
        <w:rPr>
          <w:rFonts w:eastAsiaTheme="minorEastAsia"/>
          <w:bCs/>
          <w:sz w:val="28"/>
        </w:rPr>
        <w:t xml:space="preserve"> </w:t>
      </w:r>
      <w:r w:rsidRPr="00441774">
        <w:rPr>
          <w:rFonts w:eastAsiaTheme="minorEastAsia"/>
          <w:bCs/>
          <w:sz w:val="28"/>
        </w:rPr>
        <w:t>работ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случае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обращения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Заявителя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основанию,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указанному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пункте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6.1.4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настоящего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Административного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регламента,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оформляется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соответствии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формой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Приложении</w:t>
      </w:r>
      <w:r w:rsidR="005D476E" w:rsidRPr="00441774">
        <w:rPr>
          <w:sz w:val="28"/>
        </w:rPr>
        <w:t xml:space="preserve"> № </w:t>
      </w:r>
      <w:r w:rsidRPr="00441774">
        <w:rPr>
          <w:sz w:val="28"/>
        </w:rPr>
        <w:t>7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к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настоящему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Административному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регламенту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подписанного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должностным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лицом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Администрации,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случае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обращения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электронном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формате</w:t>
      </w:r>
      <w:r w:rsidR="005D476E" w:rsidRPr="00441774">
        <w:rPr>
          <w:sz w:val="28"/>
        </w:rPr>
        <w:t xml:space="preserve"> </w:t>
      </w:r>
      <w:r w:rsidR="00082161" w:rsidRPr="00441774">
        <w:rPr>
          <w:rFonts w:eastAsiaTheme="minorEastAsia"/>
          <w:sz w:val="28"/>
        </w:rPr>
        <w:t>–</w:t>
      </w:r>
      <w:r w:rsidR="00441774">
        <w:rPr>
          <w:rFonts w:eastAsiaTheme="minorEastAsia"/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форме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электронного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документа,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подписанного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усиленной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электронной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цифровой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подписью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должностного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лица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Администрации.</w:t>
      </w:r>
    </w:p>
    <w:p w14:paraId="51F08D13" w14:textId="35B021AB" w:rsidR="0005692C" w:rsidRPr="00441774" w:rsidRDefault="00E50037" w:rsidP="00851441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34" w:name="bookmark160"/>
      <w:bookmarkEnd w:id="134"/>
      <w:r w:rsidRPr="00441774">
        <w:rPr>
          <w:sz w:val="28"/>
        </w:rPr>
        <w:t>Решение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об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отказе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предоставлении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Муниципальной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услуги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оформляется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соответствии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формой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Приложения</w:t>
      </w:r>
      <w:r w:rsidR="005D476E" w:rsidRPr="00441774">
        <w:rPr>
          <w:sz w:val="28"/>
        </w:rPr>
        <w:t xml:space="preserve"> № </w:t>
      </w:r>
      <w:r w:rsidRPr="00441774">
        <w:rPr>
          <w:sz w:val="28"/>
        </w:rPr>
        <w:t>2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к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настоящему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Административному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регламенту</w:t>
      </w:r>
      <w:bookmarkStart w:id="135" w:name="bookmark161"/>
      <w:bookmarkEnd w:id="135"/>
      <w:r w:rsidRPr="00441774">
        <w:rPr>
          <w:sz w:val="28"/>
        </w:rPr>
        <w:t>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подписанного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должностным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лицом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Администрации,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случае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обращения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электронном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формате</w:t>
      </w:r>
      <w:r w:rsidR="005D476E" w:rsidRPr="00441774">
        <w:rPr>
          <w:sz w:val="28"/>
        </w:rPr>
        <w:t xml:space="preserve"> </w:t>
      </w:r>
      <w:r w:rsidR="00082161" w:rsidRPr="00441774">
        <w:rPr>
          <w:rFonts w:eastAsiaTheme="minorEastAsia"/>
          <w:sz w:val="28"/>
        </w:rPr>
        <w:t>–</w:t>
      </w:r>
      <w:r w:rsidR="00441774">
        <w:rPr>
          <w:rFonts w:eastAsiaTheme="minorEastAsia"/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форме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электронного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документа,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подписанного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усиленной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электронной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цифровой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подписью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Должностного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лица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организации.</w:t>
      </w:r>
    </w:p>
    <w:p w14:paraId="1460E85F" w14:textId="63E4E43D" w:rsidR="0005692C" w:rsidRPr="00441774" w:rsidRDefault="00E50037" w:rsidP="00851441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41774">
        <w:rPr>
          <w:sz w:val="28"/>
        </w:rPr>
        <w:t>Результат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предоставления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Муниципальной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услуги,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указанный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пунктах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6.2.1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-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6.2.3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настоящего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Административного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регламента,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направляются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Заявителю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форме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электронного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документа,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подписанного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усиленной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электронной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цифровой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подписью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уполномоченного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должностного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лица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Администрации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Личный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кабинет</w:t>
      </w:r>
      <w:r w:rsidR="00082161" w:rsidRPr="00441774">
        <w:rPr>
          <w:rFonts w:eastAsiaTheme="minorEastAsia"/>
          <w:sz w:val="28"/>
        </w:rPr>
        <w:t>–</w:t>
      </w:r>
      <w:r w:rsidR="00441774">
        <w:rPr>
          <w:rFonts w:eastAsiaTheme="minorEastAsia"/>
          <w:sz w:val="28"/>
        </w:rPr>
        <w:t xml:space="preserve"> </w:t>
      </w:r>
      <w:r w:rsidRPr="00441774">
        <w:rPr>
          <w:sz w:val="28"/>
        </w:rPr>
        <w:t>сервис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ЕПГУ,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позволяющий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Заявителю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получать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информацию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ходе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обработки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заявлений,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поданных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посредством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ЕПГУ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(далее</w:t>
      </w:r>
      <w:r w:rsidR="005D476E" w:rsidRPr="00441774">
        <w:rPr>
          <w:sz w:val="28"/>
        </w:rPr>
        <w:t xml:space="preserve"> </w:t>
      </w:r>
      <w:r w:rsidR="00082161" w:rsidRPr="00441774">
        <w:rPr>
          <w:rFonts w:eastAsiaTheme="minorEastAsia"/>
          <w:sz w:val="28"/>
        </w:rPr>
        <w:t>–</w:t>
      </w:r>
      <w:r w:rsidR="00441774">
        <w:rPr>
          <w:rFonts w:eastAsiaTheme="minorEastAsia"/>
          <w:sz w:val="28"/>
        </w:rPr>
        <w:t xml:space="preserve"> </w:t>
      </w:r>
      <w:r w:rsidRPr="00441774">
        <w:rPr>
          <w:sz w:val="28"/>
        </w:rPr>
        <w:t>Личный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кабинет)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ЕПГУ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направляется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день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подписания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результата.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Также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Заявитель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может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получить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результат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предоставления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Муниципальной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услуги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любом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МФЦ</w:t>
      </w:r>
      <w:r w:rsidR="00082161" w:rsidRPr="00441774">
        <w:rPr>
          <w:rFonts w:eastAsiaTheme="minorEastAsia"/>
          <w:sz w:val="28"/>
        </w:rPr>
        <w:t xml:space="preserve">– </w:t>
      </w:r>
      <w:r w:rsidRPr="00441774">
        <w:rPr>
          <w:sz w:val="28"/>
        </w:rPr>
        <w:t>многофункциональном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центре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предоставления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государственных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муниципальных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услуг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(далее</w:t>
      </w:r>
      <w:r w:rsidR="00082161" w:rsidRPr="00441774">
        <w:rPr>
          <w:rFonts w:eastAsiaTheme="minorEastAsia"/>
          <w:sz w:val="28"/>
        </w:rPr>
        <w:t>–</w:t>
      </w:r>
      <w:r w:rsidR="00441774">
        <w:rPr>
          <w:rFonts w:eastAsiaTheme="minorEastAsia"/>
          <w:sz w:val="28"/>
        </w:rPr>
        <w:t xml:space="preserve"> </w:t>
      </w:r>
      <w:r w:rsidRPr="00441774">
        <w:rPr>
          <w:sz w:val="28"/>
        </w:rPr>
        <w:t>МФЦ)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территории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в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форме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распечатанного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экземпляра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электронного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документа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на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бумажном</w:t>
      </w:r>
      <w:r w:rsidR="005D476E" w:rsidRPr="00441774">
        <w:rPr>
          <w:sz w:val="28"/>
        </w:rPr>
        <w:t xml:space="preserve"> </w:t>
      </w:r>
      <w:r w:rsidRPr="00441774">
        <w:rPr>
          <w:sz w:val="28"/>
        </w:rPr>
        <w:t>носителе.</w:t>
      </w:r>
    </w:p>
    <w:p w14:paraId="64BF4F83" w14:textId="77777777" w:rsidR="0005692C" w:rsidRPr="00851441" w:rsidRDefault="0005692C" w:rsidP="00851441">
      <w:pPr>
        <w:pStyle w:val="11"/>
        <w:widowControl/>
        <w:tabs>
          <w:tab w:val="left" w:pos="1134"/>
          <w:tab w:val="left" w:pos="1231"/>
        </w:tabs>
        <w:ind w:firstLine="0"/>
        <w:jc w:val="center"/>
        <w:rPr>
          <w:b/>
          <w:sz w:val="28"/>
        </w:rPr>
      </w:pPr>
      <w:bookmarkStart w:id="136" w:name="bookmark162"/>
      <w:bookmarkEnd w:id="136"/>
    </w:p>
    <w:p w14:paraId="1A5A4DFA" w14:textId="7BBDF97E" w:rsidR="0005692C" w:rsidRPr="00851441" w:rsidRDefault="00314837" w:rsidP="00851441">
      <w:pPr>
        <w:pStyle w:val="32"/>
        <w:keepNext/>
        <w:keepLines/>
        <w:widowControl/>
        <w:tabs>
          <w:tab w:val="left" w:pos="372"/>
          <w:tab w:val="left" w:pos="1257"/>
        </w:tabs>
        <w:spacing w:after="0"/>
        <w:contextualSpacing/>
        <w:jc w:val="center"/>
        <w:outlineLvl w:val="9"/>
        <w:rPr>
          <w:i w:val="0"/>
          <w:sz w:val="28"/>
        </w:rPr>
      </w:pPr>
      <w:bookmarkStart w:id="137" w:name="bookmark165"/>
      <w:bookmarkStart w:id="138" w:name="_Toc103862206"/>
      <w:bookmarkStart w:id="139" w:name="_Toc103862241"/>
      <w:bookmarkStart w:id="140" w:name="_Toc103863868"/>
      <w:bookmarkStart w:id="141" w:name="_Toc103877687"/>
      <w:bookmarkEnd w:id="137"/>
      <w:r w:rsidRPr="00851441">
        <w:rPr>
          <w:i w:val="0"/>
          <w:sz w:val="28"/>
        </w:rPr>
        <w:lastRenderedPageBreak/>
        <w:t>4.</w:t>
      </w:r>
      <w:r w:rsidR="00E50037" w:rsidRPr="00851441">
        <w:rPr>
          <w:i w:val="0"/>
          <w:sz w:val="28"/>
        </w:rPr>
        <w:t>Порядок</w:t>
      </w:r>
      <w:r w:rsidR="005D476E" w:rsidRPr="00851441">
        <w:rPr>
          <w:i w:val="0"/>
          <w:sz w:val="28"/>
        </w:rPr>
        <w:t xml:space="preserve"> </w:t>
      </w:r>
      <w:r w:rsidR="00E50037" w:rsidRPr="00851441">
        <w:rPr>
          <w:i w:val="0"/>
          <w:sz w:val="28"/>
        </w:rPr>
        <w:t>приема</w:t>
      </w:r>
      <w:r w:rsidR="005D476E" w:rsidRPr="00851441">
        <w:rPr>
          <w:i w:val="0"/>
          <w:sz w:val="28"/>
        </w:rPr>
        <w:t xml:space="preserve"> </w:t>
      </w:r>
      <w:r w:rsidR="00E50037" w:rsidRPr="00851441">
        <w:rPr>
          <w:i w:val="0"/>
          <w:sz w:val="28"/>
        </w:rPr>
        <w:t>и</w:t>
      </w:r>
      <w:r w:rsidR="005D476E" w:rsidRPr="00851441">
        <w:rPr>
          <w:i w:val="0"/>
          <w:sz w:val="28"/>
        </w:rPr>
        <w:t xml:space="preserve"> </w:t>
      </w:r>
      <w:r w:rsidR="00E50037" w:rsidRPr="00851441">
        <w:rPr>
          <w:i w:val="0"/>
          <w:sz w:val="28"/>
        </w:rPr>
        <w:t>регистрации</w:t>
      </w:r>
      <w:r w:rsidR="005D476E" w:rsidRPr="00851441">
        <w:rPr>
          <w:i w:val="0"/>
          <w:sz w:val="28"/>
        </w:rPr>
        <w:t xml:space="preserve"> </w:t>
      </w:r>
      <w:r w:rsidR="00E50037" w:rsidRPr="00851441">
        <w:rPr>
          <w:i w:val="0"/>
          <w:sz w:val="28"/>
        </w:rPr>
        <w:t>заявления</w:t>
      </w:r>
      <w:r w:rsidR="005D476E" w:rsidRPr="00851441">
        <w:rPr>
          <w:i w:val="0"/>
          <w:sz w:val="28"/>
        </w:rPr>
        <w:t xml:space="preserve"> </w:t>
      </w:r>
      <w:r w:rsidR="00E50037" w:rsidRPr="00851441">
        <w:rPr>
          <w:i w:val="0"/>
          <w:sz w:val="28"/>
        </w:rPr>
        <w:t>о</w:t>
      </w:r>
      <w:r w:rsidR="005D476E" w:rsidRPr="00851441">
        <w:rPr>
          <w:i w:val="0"/>
          <w:sz w:val="28"/>
        </w:rPr>
        <w:t xml:space="preserve"> </w:t>
      </w:r>
      <w:r w:rsidR="00E50037" w:rsidRPr="00851441">
        <w:rPr>
          <w:i w:val="0"/>
          <w:sz w:val="28"/>
        </w:rPr>
        <w:t>предоставлении</w:t>
      </w:r>
      <w:r w:rsidR="005D476E" w:rsidRPr="00851441">
        <w:rPr>
          <w:i w:val="0"/>
          <w:sz w:val="28"/>
        </w:rPr>
        <w:t xml:space="preserve"> </w:t>
      </w:r>
      <w:r w:rsidR="00E50037" w:rsidRPr="00851441">
        <w:rPr>
          <w:i w:val="0"/>
          <w:sz w:val="28"/>
        </w:rPr>
        <w:t>услуги</w:t>
      </w:r>
      <w:bookmarkEnd w:id="138"/>
      <w:bookmarkEnd w:id="139"/>
      <w:bookmarkEnd w:id="140"/>
      <w:bookmarkEnd w:id="141"/>
    </w:p>
    <w:p w14:paraId="2FE73D21" w14:textId="77777777" w:rsidR="00851441" w:rsidRPr="00851441" w:rsidRDefault="00851441" w:rsidP="00851441">
      <w:pPr>
        <w:pStyle w:val="32"/>
        <w:keepNext/>
        <w:keepLines/>
        <w:widowControl/>
        <w:numPr>
          <w:ilvl w:val="2"/>
          <w:numId w:val="2"/>
        </w:numPr>
        <w:tabs>
          <w:tab w:val="clear" w:pos="360"/>
          <w:tab w:val="left" w:pos="372"/>
          <w:tab w:val="left" w:pos="567"/>
        </w:tabs>
        <w:spacing w:after="0"/>
        <w:contextualSpacing/>
        <w:jc w:val="center"/>
        <w:outlineLvl w:val="9"/>
        <w:rPr>
          <w:sz w:val="28"/>
        </w:rPr>
      </w:pPr>
      <w:bookmarkStart w:id="142" w:name="_Toc103862207"/>
      <w:bookmarkStart w:id="143" w:name="_Toc103862242"/>
      <w:bookmarkStart w:id="144" w:name="_Toc103863869"/>
    </w:p>
    <w:p w14:paraId="156E2D31" w14:textId="29F8266F" w:rsidR="0005692C" w:rsidRPr="00851441" w:rsidRDefault="00E50037" w:rsidP="00851441">
      <w:pPr>
        <w:pStyle w:val="32"/>
        <w:keepNext/>
        <w:keepLines/>
        <w:widowControl/>
        <w:numPr>
          <w:ilvl w:val="2"/>
          <w:numId w:val="2"/>
        </w:numPr>
        <w:tabs>
          <w:tab w:val="clear" w:pos="360"/>
        </w:tabs>
        <w:spacing w:after="0"/>
        <w:ind w:firstLine="709"/>
        <w:contextualSpacing/>
        <w:jc w:val="both"/>
        <w:outlineLvl w:val="9"/>
        <w:rPr>
          <w:sz w:val="28"/>
        </w:rPr>
      </w:pPr>
      <w:r w:rsidRPr="00851441">
        <w:rPr>
          <w:rFonts w:eastAsiaTheme="minorEastAsia"/>
          <w:b w:val="0"/>
          <w:i w:val="0"/>
          <w:sz w:val="28"/>
        </w:rPr>
        <w:t>Регистрация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заявления,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представленного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заявителем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(представителем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заявителя)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в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целях,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указанных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в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пунктах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6.1.1,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6.1.3,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6.1.4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в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Администрацию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осуществляется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не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позднее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одного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рабочего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дня,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следующего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за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днем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его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поступления.</w:t>
      </w:r>
      <w:bookmarkEnd w:id="142"/>
      <w:bookmarkEnd w:id="143"/>
      <w:bookmarkEnd w:id="144"/>
    </w:p>
    <w:p w14:paraId="3EC85B36" w14:textId="12D2CD69" w:rsidR="0005692C" w:rsidRPr="00851441" w:rsidRDefault="00E50037" w:rsidP="00851441">
      <w:pPr>
        <w:pStyle w:val="32"/>
        <w:keepNext/>
        <w:keepLines/>
        <w:widowControl/>
        <w:numPr>
          <w:ilvl w:val="2"/>
          <w:numId w:val="2"/>
        </w:numPr>
        <w:tabs>
          <w:tab w:val="clear" w:pos="360"/>
        </w:tabs>
        <w:spacing w:after="0"/>
        <w:ind w:firstLine="709"/>
        <w:contextualSpacing/>
        <w:jc w:val="both"/>
        <w:outlineLvl w:val="9"/>
        <w:rPr>
          <w:sz w:val="28"/>
        </w:rPr>
      </w:pPr>
      <w:bookmarkStart w:id="145" w:name="_Toc103862208"/>
      <w:bookmarkStart w:id="146" w:name="_Toc103862243"/>
      <w:bookmarkStart w:id="147" w:name="_Toc103863870"/>
      <w:r w:rsidRPr="00851441">
        <w:rPr>
          <w:rFonts w:eastAsiaTheme="minorEastAsia"/>
          <w:b w:val="0"/>
          <w:i w:val="0"/>
          <w:sz w:val="28"/>
        </w:rPr>
        <w:t>Регистрация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заявления,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представленного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заявителем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(представителем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заявителя)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в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целях,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указанных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в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пункте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6.1.2,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в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Администрацию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осуществляется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в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день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поступления.</w:t>
      </w:r>
      <w:bookmarkEnd w:id="145"/>
      <w:bookmarkEnd w:id="146"/>
      <w:bookmarkEnd w:id="147"/>
    </w:p>
    <w:p w14:paraId="275FF91D" w14:textId="11EB7F06" w:rsidR="0005692C" w:rsidRPr="00851441" w:rsidRDefault="00E50037" w:rsidP="00851441">
      <w:pPr>
        <w:pStyle w:val="32"/>
        <w:keepNext/>
        <w:keepLines/>
        <w:widowControl/>
        <w:numPr>
          <w:ilvl w:val="2"/>
          <w:numId w:val="2"/>
        </w:numPr>
        <w:tabs>
          <w:tab w:val="clear" w:pos="360"/>
        </w:tabs>
        <w:spacing w:after="0"/>
        <w:ind w:firstLine="709"/>
        <w:contextualSpacing/>
        <w:jc w:val="both"/>
        <w:outlineLvl w:val="9"/>
        <w:rPr>
          <w:sz w:val="28"/>
        </w:rPr>
      </w:pPr>
      <w:bookmarkStart w:id="148" w:name="_Toc103862209"/>
      <w:bookmarkStart w:id="149" w:name="_Toc103862244"/>
      <w:bookmarkStart w:id="150" w:name="_Toc103863871"/>
      <w:r w:rsidRPr="00851441">
        <w:rPr>
          <w:rFonts w:eastAsiaTheme="minorEastAsia"/>
          <w:b w:val="0"/>
          <w:i w:val="0"/>
          <w:sz w:val="28"/>
        </w:rPr>
        <w:t>В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случае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представления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заявления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в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электронной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форме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вне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рабочего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времени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администрации,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либо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в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выходной,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нерабочий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или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праздничный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день,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заявление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подлежит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регистрации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на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следующий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рабочий</w:t>
      </w:r>
      <w:r w:rsidR="005D476E" w:rsidRPr="00851441">
        <w:rPr>
          <w:rFonts w:eastAsiaTheme="minorEastAsia"/>
          <w:b w:val="0"/>
          <w:i w:val="0"/>
          <w:sz w:val="28"/>
        </w:rPr>
        <w:t xml:space="preserve"> </w:t>
      </w:r>
      <w:r w:rsidRPr="00851441">
        <w:rPr>
          <w:rFonts w:eastAsiaTheme="minorEastAsia"/>
          <w:b w:val="0"/>
          <w:i w:val="0"/>
          <w:sz w:val="28"/>
        </w:rPr>
        <w:t>день.</w:t>
      </w:r>
      <w:bookmarkEnd w:id="148"/>
      <w:bookmarkEnd w:id="149"/>
      <w:bookmarkEnd w:id="150"/>
    </w:p>
    <w:p w14:paraId="27E4A6DA" w14:textId="77777777" w:rsidR="0005692C" w:rsidRPr="005179BF" w:rsidRDefault="0005692C" w:rsidP="005179BF">
      <w:pPr>
        <w:pStyle w:val="11"/>
        <w:widowControl/>
        <w:tabs>
          <w:tab w:val="left" w:pos="1257"/>
        </w:tabs>
        <w:ind w:firstLine="0"/>
        <w:jc w:val="center"/>
        <w:rPr>
          <w:b/>
          <w:sz w:val="28"/>
        </w:rPr>
      </w:pPr>
    </w:p>
    <w:p w14:paraId="09E1C075" w14:textId="04361254" w:rsidR="0005692C" w:rsidRPr="005179BF" w:rsidRDefault="00314837" w:rsidP="005179BF">
      <w:pPr>
        <w:pStyle w:val="32"/>
        <w:keepNext/>
        <w:keepLines/>
        <w:widowControl/>
        <w:tabs>
          <w:tab w:val="left" w:pos="372"/>
        </w:tabs>
        <w:spacing w:after="0"/>
        <w:jc w:val="center"/>
        <w:outlineLvl w:val="9"/>
        <w:rPr>
          <w:i w:val="0"/>
          <w:sz w:val="28"/>
        </w:rPr>
      </w:pPr>
      <w:bookmarkStart w:id="151" w:name="bookmark168"/>
      <w:bookmarkStart w:id="152" w:name="bookmark171"/>
      <w:bookmarkStart w:id="153" w:name="bookmark169"/>
      <w:bookmarkStart w:id="154" w:name="bookmark172"/>
      <w:bookmarkStart w:id="155" w:name="_Toc103862210"/>
      <w:bookmarkStart w:id="156" w:name="_Toc103862245"/>
      <w:bookmarkStart w:id="157" w:name="_Toc103863872"/>
      <w:bookmarkStart w:id="158" w:name="_Toc103877688"/>
      <w:bookmarkEnd w:id="151"/>
      <w:bookmarkEnd w:id="152"/>
      <w:r w:rsidRPr="005179BF">
        <w:rPr>
          <w:i w:val="0"/>
          <w:sz w:val="28"/>
        </w:rPr>
        <w:t>5.</w:t>
      </w:r>
      <w:r w:rsidR="00E50037" w:rsidRPr="005179BF">
        <w:rPr>
          <w:i w:val="0"/>
          <w:sz w:val="28"/>
        </w:rPr>
        <w:t>Срок</w:t>
      </w:r>
      <w:r w:rsidR="005D476E" w:rsidRPr="005179BF">
        <w:rPr>
          <w:i w:val="0"/>
          <w:sz w:val="28"/>
        </w:rPr>
        <w:t xml:space="preserve"> </w:t>
      </w:r>
      <w:r w:rsidR="00E50037" w:rsidRPr="005179BF">
        <w:rPr>
          <w:i w:val="0"/>
          <w:sz w:val="28"/>
        </w:rPr>
        <w:t>предоставления</w:t>
      </w:r>
      <w:r w:rsidR="005D476E" w:rsidRPr="005179BF">
        <w:rPr>
          <w:i w:val="0"/>
          <w:sz w:val="28"/>
        </w:rPr>
        <w:t xml:space="preserve"> </w:t>
      </w:r>
      <w:r w:rsidR="00E50037" w:rsidRPr="005179BF">
        <w:rPr>
          <w:i w:val="0"/>
          <w:sz w:val="28"/>
        </w:rPr>
        <w:t>Муниципальной</w:t>
      </w:r>
      <w:r w:rsidR="005D476E" w:rsidRPr="005179BF">
        <w:rPr>
          <w:i w:val="0"/>
          <w:sz w:val="28"/>
        </w:rPr>
        <w:t xml:space="preserve"> </w:t>
      </w:r>
      <w:r w:rsidR="00E50037" w:rsidRPr="005179BF">
        <w:rPr>
          <w:i w:val="0"/>
          <w:sz w:val="28"/>
        </w:rPr>
        <w:t>услуги</w:t>
      </w:r>
      <w:bookmarkEnd w:id="153"/>
      <w:bookmarkEnd w:id="154"/>
      <w:bookmarkEnd w:id="155"/>
      <w:bookmarkEnd w:id="156"/>
      <w:bookmarkEnd w:id="157"/>
      <w:bookmarkEnd w:id="158"/>
    </w:p>
    <w:p w14:paraId="4EE42258" w14:textId="77777777" w:rsidR="00851441" w:rsidRPr="005179BF" w:rsidRDefault="00851441" w:rsidP="005179BF">
      <w:pPr>
        <w:pStyle w:val="11"/>
        <w:widowControl/>
        <w:numPr>
          <w:ilvl w:val="1"/>
          <w:numId w:val="2"/>
        </w:numPr>
        <w:tabs>
          <w:tab w:val="left" w:pos="1257"/>
        </w:tabs>
        <w:ind w:firstLine="0"/>
        <w:jc w:val="center"/>
        <w:rPr>
          <w:b/>
          <w:sz w:val="28"/>
        </w:rPr>
      </w:pPr>
      <w:bookmarkStart w:id="159" w:name="bookmark173"/>
      <w:bookmarkEnd w:id="159"/>
    </w:p>
    <w:p w14:paraId="34A0F204" w14:textId="54A16673" w:rsidR="0005692C" w:rsidRPr="005179BF" w:rsidRDefault="00E50037" w:rsidP="005179B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5179BF">
        <w:rPr>
          <w:sz w:val="28"/>
        </w:rPr>
        <w:t>Срок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предоставления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Муниципальной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услуги:</w:t>
      </w:r>
    </w:p>
    <w:p w14:paraId="1D714F0F" w14:textId="6F027006" w:rsidR="0005692C" w:rsidRPr="005179BF" w:rsidRDefault="00E50037" w:rsidP="005179BF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60" w:name="bookmark174"/>
      <w:bookmarkEnd w:id="160"/>
      <w:r w:rsidRPr="005179BF">
        <w:rPr>
          <w:sz w:val="28"/>
        </w:rPr>
        <w:t>по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основаниям,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указанным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пунктах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6.1.1,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6.1.4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настоящего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Административного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регламента,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составляет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более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10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рабочих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дней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дня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регистрации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Заявления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Администрации;</w:t>
      </w:r>
    </w:p>
    <w:p w14:paraId="1EF2B07E" w14:textId="61848DA4" w:rsidR="0005692C" w:rsidRPr="005179BF" w:rsidRDefault="00E50037" w:rsidP="005179BF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61" w:name="bookmark175"/>
      <w:bookmarkEnd w:id="161"/>
      <w:r w:rsidRPr="005179BF">
        <w:rPr>
          <w:sz w:val="28"/>
        </w:rPr>
        <w:t>по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основанию,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указанному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пункте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6.1.2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настоящего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Административного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регламента,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составляет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более</w:t>
      </w:r>
      <w:r w:rsidR="005D476E" w:rsidRPr="005179BF">
        <w:rPr>
          <w:sz w:val="28"/>
        </w:rPr>
        <w:t xml:space="preserve"> </w:t>
      </w:r>
      <w:r w:rsidRPr="005179BF">
        <w:rPr>
          <w:rFonts w:eastAsiaTheme="minorEastAsia"/>
          <w:color w:val="auto"/>
          <w:sz w:val="28"/>
        </w:rPr>
        <w:t>3</w:t>
      </w:r>
      <w:r w:rsidR="005D476E" w:rsidRPr="005179BF">
        <w:rPr>
          <w:rFonts w:eastAsiaTheme="minorEastAsia"/>
          <w:color w:val="auto"/>
          <w:sz w:val="28"/>
        </w:rPr>
        <w:t xml:space="preserve"> </w:t>
      </w:r>
      <w:r w:rsidRPr="005179BF">
        <w:rPr>
          <w:sz w:val="28"/>
        </w:rPr>
        <w:t>рабочих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дней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дня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регистрации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Заявления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Администрации;</w:t>
      </w:r>
      <w:bookmarkStart w:id="162" w:name="bookmark176"/>
      <w:bookmarkEnd w:id="162"/>
    </w:p>
    <w:p w14:paraId="5F699488" w14:textId="6F206078" w:rsidR="0005692C" w:rsidRPr="005179BF" w:rsidRDefault="00E50037" w:rsidP="005179BF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63" w:name="bookmark177"/>
      <w:bookmarkEnd w:id="163"/>
      <w:r w:rsidRPr="005179BF">
        <w:rPr>
          <w:sz w:val="28"/>
        </w:rPr>
        <w:t>по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основанию,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указанному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пункте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6.1.3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настоящего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Административного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регламента,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составляет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более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5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рабочих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дней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дня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регистрации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Заявления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Администрации;</w:t>
      </w:r>
    </w:p>
    <w:p w14:paraId="70741F89" w14:textId="7129EDEF" w:rsidR="0005692C" w:rsidRPr="005179BF" w:rsidRDefault="00E50037" w:rsidP="005179B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64" w:name="bookmark178"/>
      <w:bookmarkStart w:id="165" w:name="bookmark179"/>
      <w:bookmarkEnd w:id="164"/>
      <w:bookmarkEnd w:id="165"/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случае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необходимости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ликвидации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аварий,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устранения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неисправностей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инженерных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сетях,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требующих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безотлагательного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проведения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аварийно-восстановительных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выходные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(или)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праздничные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дни,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также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нерабочее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время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Администрации,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проведение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аварийно-восстановительных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осуществляется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незамедлительно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последующей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подачей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лицами,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указанными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разделе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2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настоящего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Административного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регламента,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течение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суток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момента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начала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аварийно-восстановительных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соответствующего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Заявления.</w:t>
      </w:r>
    </w:p>
    <w:p w14:paraId="31EACDD2" w14:textId="370EEE63" w:rsidR="0005692C" w:rsidRPr="005179BF" w:rsidRDefault="00E50037" w:rsidP="005179B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66" w:name="bookmark180"/>
      <w:bookmarkStart w:id="167" w:name="bookmark181"/>
      <w:bookmarkEnd w:id="166"/>
      <w:bookmarkEnd w:id="167"/>
      <w:r w:rsidRPr="005179BF">
        <w:rPr>
          <w:sz w:val="28"/>
        </w:rPr>
        <w:t>Продолжительность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аварийно-восстановительных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для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ликвидации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аварий,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устранения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неисправностей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инженерных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сетях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должна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составлять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более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четырнадцати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дней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момента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возникновения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аварии.</w:t>
      </w:r>
    </w:p>
    <w:p w14:paraId="17E6BF4B" w14:textId="04F6E8AB" w:rsidR="0005692C" w:rsidRPr="005179BF" w:rsidRDefault="00E50037" w:rsidP="005179BF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68" w:name="bookmark182"/>
      <w:bookmarkEnd w:id="168"/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случае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завершения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ликвидации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аварии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течение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срока,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установленного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разрешением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право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производства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аварийно-восстановительных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необходимо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получение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разрешения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производство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плановых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работ.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Разрешение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право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производства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аварийно-восстановительных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продлевается.</w:t>
      </w:r>
    </w:p>
    <w:p w14:paraId="0A455719" w14:textId="2F80AA29" w:rsidR="0005692C" w:rsidRPr="005179BF" w:rsidRDefault="00E50037" w:rsidP="005179B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contextualSpacing/>
        <w:jc w:val="both"/>
        <w:rPr>
          <w:sz w:val="28"/>
        </w:rPr>
      </w:pPr>
      <w:bookmarkStart w:id="169" w:name="bookmark183"/>
      <w:bookmarkEnd w:id="169"/>
      <w:r w:rsidRPr="005179BF">
        <w:rPr>
          <w:sz w:val="28"/>
        </w:rPr>
        <w:t>Подача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Заявления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продление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разрешения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право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производства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земляных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осуществляется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менее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чем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5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дней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истечения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срока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действия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ранее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выданного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разрешения.</w:t>
      </w:r>
    </w:p>
    <w:p w14:paraId="212B0C10" w14:textId="4E47E469" w:rsidR="0005692C" w:rsidRPr="005179BF" w:rsidRDefault="00E50037" w:rsidP="005179BF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contextualSpacing/>
        <w:jc w:val="both"/>
        <w:rPr>
          <w:sz w:val="28"/>
        </w:rPr>
      </w:pPr>
      <w:bookmarkStart w:id="170" w:name="bookmark184"/>
      <w:bookmarkEnd w:id="170"/>
      <w:r w:rsidRPr="005179BF">
        <w:rPr>
          <w:sz w:val="28"/>
        </w:rPr>
        <w:t>Подача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заявления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продление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разрешения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право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производства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земляных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позднее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5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дней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истечения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срока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действия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ранее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выданного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lastRenderedPageBreak/>
        <w:t>разрешения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является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основанием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для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отказа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заявителю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предоставлении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муниципальной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услуги.</w:t>
      </w:r>
    </w:p>
    <w:p w14:paraId="0B7A7B36" w14:textId="142CEE4C" w:rsidR="0005692C" w:rsidRPr="005179BF" w:rsidRDefault="00E50037" w:rsidP="005179BF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71" w:name="bookmark185"/>
      <w:bookmarkEnd w:id="171"/>
      <w:r w:rsidRPr="005179BF">
        <w:rPr>
          <w:sz w:val="28"/>
        </w:rPr>
        <w:t>Продление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разрешения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осуществляется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более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двух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раз.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случае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необходимости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дальнейшего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выполнения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земляных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необходимо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получить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новое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разрешение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право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производства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земляных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работ.</w:t>
      </w:r>
    </w:p>
    <w:p w14:paraId="74D57F56" w14:textId="3691675A" w:rsidR="0005692C" w:rsidRPr="005179BF" w:rsidRDefault="00E50037" w:rsidP="005179B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72" w:name="bookmark186"/>
      <w:bookmarkEnd w:id="172"/>
      <w:r w:rsidRPr="005179BF">
        <w:rPr>
          <w:sz w:val="28"/>
        </w:rPr>
        <w:t>Подача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Заявления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закрытие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разрешения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право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производства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земляных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осуществляется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течение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3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рабочих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дней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после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истечения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срока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действия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ранее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выданного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разрешения.</w:t>
      </w:r>
    </w:p>
    <w:p w14:paraId="3D82F357" w14:textId="7E571C01" w:rsidR="0005692C" w:rsidRDefault="00E50037" w:rsidP="005179BF">
      <w:pPr>
        <w:pStyle w:val="11"/>
        <w:widowControl/>
        <w:ind w:firstLine="709"/>
        <w:jc w:val="both"/>
        <w:rPr>
          <w:sz w:val="28"/>
        </w:rPr>
      </w:pPr>
      <w:r w:rsidRPr="005179BF">
        <w:rPr>
          <w:sz w:val="28"/>
        </w:rPr>
        <w:t>Подача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Заявления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закрытие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разрешения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право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производства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земляных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работ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позднее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3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рабочих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дней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является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основанием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для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отказа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Заявителю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предоставлении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Муниципальной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услуги.</w:t>
      </w:r>
    </w:p>
    <w:p w14:paraId="6EDA4154" w14:textId="77777777" w:rsidR="005179BF" w:rsidRPr="005179BF" w:rsidRDefault="005179BF" w:rsidP="005179BF">
      <w:pPr>
        <w:pStyle w:val="11"/>
        <w:widowControl/>
        <w:ind w:firstLine="0"/>
        <w:jc w:val="center"/>
        <w:rPr>
          <w:b/>
          <w:sz w:val="28"/>
        </w:rPr>
      </w:pPr>
    </w:p>
    <w:p w14:paraId="63BE1610" w14:textId="033F90F6" w:rsidR="0005692C" w:rsidRPr="005179BF" w:rsidRDefault="00B22148" w:rsidP="005179BF">
      <w:pPr>
        <w:pStyle w:val="32"/>
        <w:keepNext/>
        <w:keepLines/>
        <w:widowControl/>
        <w:tabs>
          <w:tab w:val="left" w:pos="355"/>
        </w:tabs>
        <w:spacing w:after="0"/>
        <w:jc w:val="center"/>
        <w:outlineLvl w:val="9"/>
        <w:rPr>
          <w:i w:val="0"/>
          <w:sz w:val="28"/>
        </w:rPr>
      </w:pPr>
      <w:bookmarkStart w:id="173" w:name="bookmark189"/>
      <w:bookmarkStart w:id="174" w:name="_Toc103862211"/>
      <w:bookmarkStart w:id="175" w:name="_Toc103862246"/>
      <w:bookmarkStart w:id="176" w:name="_Toc103863873"/>
      <w:bookmarkStart w:id="177" w:name="_Toc103877689"/>
      <w:bookmarkEnd w:id="173"/>
      <w:r w:rsidRPr="005179BF">
        <w:rPr>
          <w:i w:val="0"/>
          <w:sz w:val="28"/>
        </w:rPr>
        <w:t>6.</w:t>
      </w:r>
      <w:r w:rsidR="00E50037" w:rsidRPr="005179BF">
        <w:rPr>
          <w:i w:val="0"/>
          <w:sz w:val="28"/>
        </w:rPr>
        <w:t>Нормативные</w:t>
      </w:r>
      <w:r w:rsidR="005D476E" w:rsidRPr="005179BF">
        <w:rPr>
          <w:i w:val="0"/>
          <w:sz w:val="28"/>
        </w:rPr>
        <w:t xml:space="preserve"> </w:t>
      </w:r>
      <w:r w:rsidR="00E50037" w:rsidRPr="005179BF">
        <w:rPr>
          <w:i w:val="0"/>
          <w:sz w:val="28"/>
        </w:rPr>
        <w:t>правовые</w:t>
      </w:r>
      <w:r w:rsidR="005D476E" w:rsidRPr="005179BF">
        <w:rPr>
          <w:i w:val="0"/>
          <w:sz w:val="28"/>
        </w:rPr>
        <w:t xml:space="preserve"> </w:t>
      </w:r>
      <w:r w:rsidR="00E50037" w:rsidRPr="005179BF">
        <w:rPr>
          <w:i w:val="0"/>
          <w:sz w:val="28"/>
        </w:rPr>
        <w:t>акты,</w:t>
      </w:r>
      <w:r w:rsidR="005D476E" w:rsidRPr="005179BF">
        <w:rPr>
          <w:i w:val="0"/>
          <w:sz w:val="28"/>
        </w:rPr>
        <w:t xml:space="preserve"> </w:t>
      </w:r>
      <w:r w:rsidR="00E50037" w:rsidRPr="005179BF">
        <w:rPr>
          <w:i w:val="0"/>
          <w:sz w:val="28"/>
        </w:rPr>
        <w:t>регулирующие</w:t>
      </w:r>
      <w:r w:rsidR="005D476E" w:rsidRPr="005179BF">
        <w:rPr>
          <w:i w:val="0"/>
          <w:sz w:val="28"/>
        </w:rPr>
        <w:t xml:space="preserve"> </w:t>
      </w:r>
      <w:r w:rsidR="00E50037" w:rsidRPr="005179BF">
        <w:rPr>
          <w:i w:val="0"/>
          <w:sz w:val="28"/>
        </w:rPr>
        <w:t>предоставление</w:t>
      </w:r>
      <w:r w:rsidR="005D476E" w:rsidRPr="005179BF">
        <w:rPr>
          <w:i w:val="0"/>
          <w:sz w:val="28"/>
        </w:rPr>
        <w:t xml:space="preserve"> </w:t>
      </w:r>
      <w:r w:rsidR="00E50037" w:rsidRPr="005179BF">
        <w:rPr>
          <w:i w:val="0"/>
          <w:sz w:val="28"/>
        </w:rPr>
        <w:t>(муниципальной)</w:t>
      </w:r>
      <w:r w:rsidR="005D476E" w:rsidRPr="005179BF">
        <w:rPr>
          <w:i w:val="0"/>
          <w:sz w:val="28"/>
        </w:rPr>
        <w:t xml:space="preserve"> </w:t>
      </w:r>
      <w:r w:rsidR="00E50037" w:rsidRPr="005179BF">
        <w:rPr>
          <w:i w:val="0"/>
          <w:sz w:val="28"/>
        </w:rPr>
        <w:t>услуги</w:t>
      </w:r>
      <w:bookmarkEnd w:id="174"/>
      <w:bookmarkEnd w:id="175"/>
      <w:bookmarkEnd w:id="176"/>
      <w:bookmarkEnd w:id="177"/>
    </w:p>
    <w:p w14:paraId="6A232AD0" w14:textId="77777777" w:rsidR="005179BF" w:rsidRPr="005179BF" w:rsidRDefault="005179BF" w:rsidP="005179BF">
      <w:pPr>
        <w:pStyle w:val="11"/>
        <w:widowControl/>
        <w:numPr>
          <w:ilvl w:val="1"/>
          <w:numId w:val="2"/>
        </w:numPr>
        <w:tabs>
          <w:tab w:val="left" w:pos="1341"/>
        </w:tabs>
        <w:ind w:firstLine="0"/>
        <w:jc w:val="center"/>
        <w:rPr>
          <w:b/>
          <w:sz w:val="28"/>
        </w:rPr>
      </w:pPr>
      <w:bookmarkStart w:id="178" w:name="bookmark191"/>
      <w:bookmarkStart w:id="179" w:name="bookmark192"/>
      <w:bookmarkEnd w:id="178"/>
      <w:bookmarkEnd w:id="179"/>
    </w:p>
    <w:p w14:paraId="0E614C44" w14:textId="622E5B8E" w:rsidR="0005692C" w:rsidRPr="005179BF" w:rsidRDefault="00E50037" w:rsidP="005179B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5179BF">
        <w:rPr>
          <w:sz w:val="28"/>
        </w:rPr>
        <w:t>Список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нормативных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актов,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соответствии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которыми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осуществляется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предоставление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Муниципальной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услуги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(с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указанием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их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реквизитов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и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источников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официального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опубликования),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размещен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сайте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Администрации,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подразделе</w:t>
      </w:r>
      <w:r w:rsidR="005D476E" w:rsidRPr="005179BF">
        <w:rPr>
          <w:sz w:val="28"/>
        </w:rPr>
        <w:t xml:space="preserve"> ««</w:t>
      </w:r>
      <w:r w:rsidRPr="005179BF">
        <w:rPr>
          <w:sz w:val="28"/>
        </w:rPr>
        <w:t>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раздела</w:t>
      </w:r>
      <w:r w:rsidR="005D476E" w:rsidRPr="005179BF">
        <w:rPr>
          <w:sz w:val="28"/>
        </w:rPr>
        <w:t xml:space="preserve"> «</w:t>
      </w:r>
      <w:r w:rsidRPr="005179BF">
        <w:rPr>
          <w:sz w:val="28"/>
        </w:rPr>
        <w:t>_</w:t>
      </w:r>
      <w:r w:rsidR="005D476E" w:rsidRPr="005179BF">
        <w:rPr>
          <w:sz w:val="28"/>
        </w:rPr>
        <w:t>»</w:t>
      </w:r>
      <w:r w:rsidRPr="005179BF">
        <w:rPr>
          <w:sz w:val="28"/>
        </w:rPr>
        <w:t>,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адрес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раздела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сайте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Администрации,</w:t>
      </w:r>
      <w:r w:rsidR="005179BF">
        <w:rPr>
          <w:sz w:val="28"/>
        </w:rPr>
        <w:t xml:space="preserve"> </w:t>
      </w:r>
      <w:r w:rsidRPr="005179BF">
        <w:rPr>
          <w:sz w:val="28"/>
        </w:rPr>
        <w:t>а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также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приведен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в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Приложении</w:t>
      </w:r>
      <w:r w:rsidR="005D476E" w:rsidRPr="005179BF">
        <w:rPr>
          <w:sz w:val="28"/>
        </w:rPr>
        <w:t xml:space="preserve"> № </w:t>
      </w:r>
      <w:r w:rsidRPr="005179BF">
        <w:rPr>
          <w:sz w:val="28"/>
        </w:rPr>
        <w:t>3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к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настоящему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Административному</w:t>
      </w:r>
      <w:r w:rsidR="005D476E" w:rsidRPr="005179BF">
        <w:rPr>
          <w:sz w:val="28"/>
        </w:rPr>
        <w:t xml:space="preserve"> </w:t>
      </w:r>
      <w:r w:rsidRPr="005179BF">
        <w:rPr>
          <w:sz w:val="28"/>
        </w:rPr>
        <w:t>регламенту.</w:t>
      </w:r>
    </w:p>
    <w:p w14:paraId="45B7881F" w14:textId="77777777" w:rsidR="0005692C" w:rsidRPr="00195DAB" w:rsidRDefault="0005692C" w:rsidP="00195DAB">
      <w:pPr>
        <w:pStyle w:val="11"/>
        <w:widowControl/>
        <w:tabs>
          <w:tab w:val="left" w:pos="1134"/>
          <w:tab w:val="left" w:pos="1341"/>
        </w:tabs>
        <w:ind w:firstLine="0"/>
        <w:jc w:val="center"/>
        <w:rPr>
          <w:b/>
          <w:sz w:val="28"/>
        </w:rPr>
      </w:pPr>
    </w:p>
    <w:p w14:paraId="2CEDE8AD" w14:textId="0D84D8ED" w:rsidR="0005692C" w:rsidRPr="00195DAB" w:rsidRDefault="00B22148" w:rsidP="00195DAB">
      <w:pPr>
        <w:pStyle w:val="32"/>
        <w:keepNext/>
        <w:keepLines/>
        <w:widowControl/>
        <w:tabs>
          <w:tab w:val="left" w:pos="1566"/>
        </w:tabs>
        <w:spacing w:after="0"/>
        <w:jc w:val="center"/>
        <w:outlineLvl w:val="9"/>
        <w:rPr>
          <w:sz w:val="28"/>
        </w:rPr>
      </w:pPr>
      <w:bookmarkStart w:id="180" w:name="bookmark195"/>
      <w:bookmarkStart w:id="181" w:name="bookmark193"/>
      <w:bookmarkStart w:id="182" w:name="bookmark196"/>
      <w:bookmarkStart w:id="183" w:name="_Toc103862212"/>
      <w:bookmarkStart w:id="184" w:name="_Toc103862247"/>
      <w:bookmarkStart w:id="185" w:name="_Toc103863874"/>
      <w:bookmarkStart w:id="186" w:name="_Toc103877690"/>
      <w:bookmarkEnd w:id="180"/>
      <w:r w:rsidRPr="00195DAB">
        <w:rPr>
          <w:i w:val="0"/>
          <w:sz w:val="28"/>
        </w:rPr>
        <w:t>7.</w:t>
      </w:r>
      <w:r w:rsidR="00E50037" w:rsidRPr="00195DAB">
        <w:rPr>
          <w:i w:val="0"/>
          <w:sz w:val="28"/>
        </w:rPr>
        <w:t>Исчерпывающий</w:t>
      </w:r>
      <w:r w:rsidR="005D476E" w:rsidRPr="00195DAB">
        <w:rPr>
          <w:i w:val="0"/>
          <w:sz w:val="28"/>
        </w:rPr>
        <w:t xml:space="preserve"> </w:t>
      </w:r>
      <w:r w:rsidR="00E50037" w:rsidRPr="00195DAB">
        <w:rPr>
          <w:i w:val="0"/>
          <w:sz w:val="28"/>
        </w:rPr>
        <w:t>перечень</w:t>
      </w:r>
      <w:r w:rsidR="005D476E" w:rsidRPr="00195DAB">
        <w:rPr>
          <w:i w:val="0"/>
          <w:sz w:val="28"/>
        </w:rPr>
        <w:t xml:space="preserve"> </w:t>
      </w:r>
      <w:r w:rsidR="00E50037" w:rsidRPr="00195DAB">
        <w:rPr>
          <w:i w:val="0"/>
          <w:sz w:val="28"/>
        </w:rPr>
        <w:t>документов,</w:t>
      </w:r>
      <w:r w:rsidR="005D476E" w:rsidRPr="00195DAB">
        <w:rPr>
          <w:i w:val="0"/>
          <w:sz w:val="28"/>
        </w:rPr>
        <w:t xml:space="preserve"> </w:t>
      </w:r>
      <w:r w:rsidR="00E50037" w:rsidRPr="00195DAB">
        <w:rPr>
          <w:i w:val="0"/>
          <w:sz w:val="28"/>
        </w:rPr>
        <w:t>необходимых</w:t>
      </w:r>
      <w:r w:rsidR="005D476E" w:rsidRPr="00195DAB">
        <w:rPr>
          <w:i w:val="0"/>
          <w:sz w:val="28"/>
        </w:rPr>
        <w:t xml:space="preserve"> </w:t>
      </w:r>
      <w:r w:rsidR="00E50037" w:rsidRPr="00195DAB">
        <w:rPr>
          <w:i w:val="0"/>
          <w:sz w:val="28"/>
        </w:rPr>
        <w:t>для</w:t>
      </w:r>
      <w:r w:rsidR="005D476E" w:rsidRPr="00195DAB">
        <w:rPr>
          <w:sz w:val="28"/>
        </w:rPr>
        <w:t xml:space="preserve"> </w:t>
      </w:r>
      <w:r w:rsidR="00E50037" w:rsidRPr="00195DAB">
        <w:rPr>
          <w:i w:val="0"/>
          <w:sz w:val="28"/>
        </w:rPr>
        <w:t>предоставления</w:t>
      </w:r>
      <w:r w:rsidR="005D476E" w:rsidRPr="00195DAB">
        <w:rPr>
          <w:i w:val="0"/>
          <w:sz w:val="28"/>
        </w:rPr>
        <w:t xml:space="preserve"> </w:t>
      </w:r>
      <w:r w:rsidR="00E50037" w:rsidRPr="00195DAB">
        <w:rPr>
          <w:i w:val="0"/>
          <w:sz w:val="28"/>
        </w:rPr>
        <w:t>Муниципальной</w:t>
      </w:r>
      <w:r w:rsidR="005D476E" w:rsidRPr="00195DAB">
        <w:rPr>
          <w:i w:val="0"/>
          <w:sz w:val="28"/>
        </w:rPr>
        <w:t xml:space="preserve"> </w:t>
      </w:r>
      <w:r w:rsidR="00E50037" w:rsidRPr="00195DAB">
        <w:rPr>
          <w:i w:val="0"/>
          <w:sz w:val="28"/>
        </w:rPr>
        <w:t>услуги,</w:t>
      </w:r>
      <w:r w:rsidR="005D476E" w:rsidRPr="00195DAB">
        <w:rPr>
          <w:i w:val="0"/>
          <w:sz w:val="28"/>
        </w:rPr>
        <w:t xml:space="preserve"> </w:t>
      </w:r>
      <w:r w:rsidR="00E50037" w:rsidRPr="00195DAB">
        <w:rPr>
          <w:i w:val="0"/>
          <w:sz w:val="28"/>
        </w:rPr>
        <w:t>подлежащих</w:t>
      </w:r>
      <w:r w:rsidR="005D476E" w:rsidRPr="00195DAB">
        <w:rPr>
          <w:i w:val="0"/>
          <w:sz w:val="28"/>
        </w:rPr>
        <w:t xml:space="preserve"> </w:t>
      </w:r>
      <w:r w:rsidR="00E50037" w:rsidRPr="00195DAB">
        <w:rPr>
          <w:i w:val="0"/>
          <w:sz w:val="28"/>
        </w:rPr>
        <w:t>представлению</w:t>
      </w:r>
      <w:r w:rsidR="005D476E" w:rsidRPr="00195DAB">
        <w:rPr>
          <w:i w:val="0"/>
          <w:sz w:val="28"/>
        </w:rPr>
        <w:t xml:space="preserve"> </w:t>
      </w:r>
      <w:r w:rsidR="00E50037" w:rsidRPr="00195DAB">
        <w:rPr>
          <w:i w:val="0"/>
          <w:sz w:val="28"/>
        </w:rPr>
        <w:t>Заявителем</w:t>
      </w:r>
      <w:bookmarkEnd w:id="181"/>
      <w:bookmarkEnd w:id="182"/>
      <w:bookmarkEnd w:id="183"/>
      <w:bookmarkEnd w:id="184"/>
      <w:bookmarkEnd w:id="185"/>
      <w:bookmarkEnd w:id="186"/>
    </w:p>
    <w:p w14:paraId="1ED11749" w14:textId="77777777" w:rsidR="00195DAB" w:rsidRPr="00195DAB" w:rsidRDefault="00195DAB" w:rsidP="00195DAB">
      <w:pPr>
        <w:pStyle w:val="11"/>
        <w:widowControl/>
        <w:numPr>
          <w:ilvl w:val="1"/>
          <w:numId w:val="2"/>
        </w:numPr>
        <w:tabs>
          <w:tab w:val="left" w:pos="1341"/>
        </w:tabs>
        <w:ind w:firstLine="0"/>
        <w:jc w:val="center"/>
        <w:rPr>
          <w:b/>
          <w:sz w:val="28"/>
        </w:rPr>
      </w:pPr>
      <w:bookmarkStart w:id="187" w:name="bookmark197"/>
      <w:bookmarkEnd w:id="187"/>
    </w:p>
    <w:p w14:paraId="3E03FF67" w14:textId="41BD862C" w:rsidR="0005692C" w:rsidRPr="00195DAB" w:rsidRDefault="00E50037" w:rsidP="00195DAB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195DAB">
        <w:rPr>
          <w:sz w:val="28"/>
        </w:rPr>
        <w:t>Перечень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документов,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обязательных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Заявителем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независимо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категории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основания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обращения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услуги:</w:t>
      </w:r>
    </w:p>
    <w:p w14:paraId="3A69E1FE" w14:textId="7C257581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bookmarkStart w:id="188" w:name="bookmark198"/>
      <w:r w:rsidRPr="00195DAB">
        <w:rPr>
          <w:rFonts w:eastAsiaTheme="minorEastAsia"/>
          <w:sz w:val="28"/>
          <w:shd w:val="clear" w:color="auto" w:fill="FFFFFF"/>
        </w:rPr>
        <w:t>а</w:t>
      </w:r>
      <w:bookmarkEnd w:id="188"/>
      <w:r w:rsidRPr="00195DAB">
        <w:rPr>
          <w:rFonts w:eastAsiaTheme="minorEastAsia"/>
          <w:sz w:val="28"/>
          <w:shd w:val="clear" w:color="auto" w:fill="FFFFFF"/>
        </w:rPr>
        <w:t>)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удостоверяющий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личность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заявителя.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случае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направления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посредством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ЕПГУ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сведения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из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документа,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удостоверяющего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личность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заявителя,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представителя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формируются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подтверждении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учетной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записи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Единой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системе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идентификации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аутентификации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(далее</w:t>
      </w:r>
      <w:r w:rsidR="005D476E" w:rsidRPr="00195DAB">
        <w:rPr>
          <w:sz w:val="28"/>
        </w:rPr>
        <w:t xml:space="preserve"> </w:t>
      </w:r>
      <w:r w:rsidR="00082161" w:rsidRPr="00195DAB">
        <w:rPr>
          <w:rFonts w:eastAsiaTheme="minorEastAsia"/>
          <w:sz w:val="28"/>
        </w:rPr>
        <w:t>–</w:t>
      </w:r>
      <w:r w:rsidR="0034757D">
        <w:rPr>
          <w:rFonts w:eastAsiaTheme="minorEastAsia"/>
          <w:sz w:val="28"/>
        </w:rPr>
        <w:t xml:space="preserve"> </w:t>
      </w:r>
      <w:r w:rsidRPr="00195DAB">
        <w:rPr>
          <w:sz w:val="28"/>
        </w:rPr>
        <w:t>ЕСИА)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из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состава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соответствующих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данных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указанной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учетной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записи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могут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быть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проверены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путем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направления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запроса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использованием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системы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межведомственного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электронного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взаимодействия;</w:t>
      </w:r>
    </w:p>
    <w:p w14:paraId="0B0FA35F" w14:textId="7DB5AB79" w:rsidR="0005692C" w:rsidRPr="00195DAB" w:rsidRDefault="00E50037" w:rsidP="00195DAB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95DAB">
        <w:rPr>
          <w:rFonts w:ascii="Times New Roman" w:eastAsiaTheme="minorEastAsia" w:hAnsi="Times New Roman" w:cs="Times New Roman"/>
          <w:sz w:val="28"/>
          <w:szCs w:val="24"/>
        </w:rPr>
        <w:t>б)</w:t>
      </w:r>
      <w:r w:rsidR="0034757D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Документ,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подтверждающий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полномочия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представителя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Заявителя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действовать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от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имени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Заявителя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(в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случае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обращения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за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предоставлением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услуги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представителя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Заявителя).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При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обращении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посредством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ЕПГУ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указанный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документ,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выданный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Заявителем,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удостоверяется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усиленной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квалифицированной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электронной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подписью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заявителя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(в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случае,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если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заявителем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является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юридическое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лицо)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или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нотариуса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приложением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файла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открепленной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усиленной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квалифицированной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электронной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подписи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формате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sig;</w:t>
      </w:r>
    </w:p>
    <w:p w14:paraId="71FB1BAC" w14:textId="3E306918" w:rsidR="0005692C" w:rsidRPr="00195DAB" w:rsidRDefault="00E50037" w:rsidP="00195DAB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95DAB">
        <w:rPr>
          <w:rFonts w:ascii="Times New Roman" w:eastAsiaTheme="minorEastAsia" w:hAnsi="Times New Roman" w:cs="Times New Roman"/>
          <w:sz w:val="28"/>
          <w:szCs w:val="24"/>
        </w:rPr>
        <w:t>в)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Гарантийное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письмо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по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восстановлению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покрытия;</w:t>
      </w:r>
    </w:p>
    <w:p w14:paraId="49617D1C" w14:textId="2B33CFBF" w:rsidR="0005692C" w:rsidRPr="00195DAB" w:rsidRDefault="00E50037" w:rsidP="00195DAB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95DAB">
        <w:rPr>
          <w:rFonts w:ascii="Times New Roman" w:eastAsiaTheme="minorEastAsia" w:hAnsi="Times New Roman" w:cs="Times New Roman"/>
          <w:sz w:val="28"/>
          <w:szCs w:val="24"/>
        </w:rPr>
        <w:lastRenderedPageBreak/>
        <w:t>г)</w:t>
      </w:r>
      <w:r w:rsidR="0034757D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приказ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о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назначении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работника,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ответственного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за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производство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земляных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работ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указанием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контактной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информации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(для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юридических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лиц,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являющихся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исполнителем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195DAB">
        <w:rPr>
          <w:rFonts w:ascii="Times New Roman" w:eastAsiaTheme="minorEastAsia" w:hAnsi="Times New Roman" w:cs="Times New Roman"/>
          <w:sz w:val="28"/>
          <w:szCs w:val="24"/>
        </w:rPr>
        <w:t>работ);</w:t>
      </w:r>
    </w:p>
    <w:p w14:paraId="3C097D1B" w14:textId="09B2CB74" w:rsidR="0005692C" w:rsidRPr="00195DAB" w:rsidRDefault="006C6335" w:rsidP="00195DAB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95DAB">
        <w:rPr>
          <w:rFonts w:ascii="Times New Roman" w:eastAsiaTheme="minorEastAsia" w:hAnsi="Times New Roman" w:cs="Times New Roman"/>
          <w:sz w:val="28"/>
          <w:szCs w:val="24"/>
        </w:rPr>
        <w:t>д)</w:t>
      </w:r>
      <w:r w:rsidR="0034757D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договор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проведение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работ,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случае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если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работы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будут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проводиться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подрядной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организацией.</w:t>
      </w:r>
    </w:p>
    <w:p w14:paraId="531137CB" w14:textId="578DDD2F" w:rsidR="0005692C" w:rsidRPr="00195DAB" w:rsidRDefault="00E50037" w:rsidP="00195DAB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89" w:name="bookmark199"/>
      <w:bookmarkEnd w:id="189"/>
      <w:r w:rsidRPr="00195DAB">
        <w:rPr>
          <w:sz w:val="28"/>
        </w:rPr>
        <w:t>Перечень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документов,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обязательных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Заявителем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зависимости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основания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обращения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услуги:</w:t>
      </w:r>
    </w:p>
    <w:p w14:paraId="56964F6B" w14:textId="0E13EBA6" w:rsidR="0005692C" w:rsidRPr="00195DAB" w:rsidRDefault="00E50037" w:rsidP="00195DAB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90" w:name="bookmark200"/>
      <w:bookmarkEnd w:id="190"/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случае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обращения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основаниям,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указанным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пункте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6.1.1настоящего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Административного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регламента:</w:t>
      </w:r>
    </w:p>
    <w:p w14:paraId="5F71B28E" w14:textId="1FB54F60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bookmarkStart w:id="191" w:name="bookmark201"/>
      <w:r w:rsidRPr="00195DAB">
        <w:rPr>
          <w:sz w:val="28"/>
        </w:rPr>
        <w:t>а</w:t>
      </w:r>
      <w:bookmarkEnd w:id="191"/>
      <w:r w:rsidR="006C6335" w:rsidRPr="00195DAB">
        <w:rPr>
          <w:sz w:val="28"/>
        </w:rPr>
        <w:t>)</w:t>
      </w:r>
      <w:r w:rsidR="0034757D">
        <w:rPr>
          <w:sz w:val="28"/>
        </w:rPr>
        <w:t xml:space="preserve"> </w:t>
      </w:r>
      <w:r w:rsidRPr="00195DAB">
        <w:rPr>
          <w:sz w:val="28"/>
        </w:rPr>
        <w:t>Заявление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предоставлении</w:t>
      </w:r>
      <w:r w:rsidR="005D476E" w:rsidRPr="00195DAB">
        <w:rPr>
          <w:sz w:val="28"/>
        </w:rPr>
        <w:t xml:space="preserve"> </w:t>
      </w:r>
      <w:r w:rsidR="007B2C70"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услуги.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случае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направления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посредством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ЕПГУ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формирование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осуществляется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посредством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заполнения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интерактивной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формы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ЕПГУ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без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необходимости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дополнительной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подачи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какой-либо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форме.</w:t>
      </w:r>
    </w:p>
    <w:p w14:paraId="38F91357" w14:textId="77777777" w:rsidR="0034757D" w:rsidRDefault="00E50037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заявлении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также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указывается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один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из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следующих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способов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направления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результата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предоставления</w:t>
      </w:r>
      <w:r w:rsidR="005D476E" w:rsidRPr="00195DAB">
        <w:rPr>
          <w:sz w:val="28"/>
        </w:rPr>
        <w:t xml:space="preserve"> </w:t>
      </w:r>
      <w:r w:rsidR="007B2C70"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услуги:</w:t>
      </w:r>
    </w:p>
    <w:p w14:paraId="1E7A2161" w14:textId="4E5F4C25" w:rsidR="0034757D" w:rsidRDefault="00E50037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форме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электронного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личном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кабинете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ЕПГУ;</w:t>
      </w:r>
    </w:p>
    <w:p w14:paraId="144A660F" w14:textId="77777777" w:rsidR="0034757D" w:rsidRDefault="00E50037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бумажном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носителе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виде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распечатанного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экземпляра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электронного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Уполномоченном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органе,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многофункциональном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центре;</w:t>
      </w:r>
    </w:p>
    <w:p w14:paraId="27DBE700" w14:textId="4667B9A9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бумажном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носителе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Уполномоченном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органе,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многофункциональном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центре.</w:t>
      </w:r>
    </w:p>
    <w:p w14:paraId="3A39B6AE" w14:textId="4419C6B5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bookmarkStart w:id="192" w:name="bookmark202"/>
      <w:r w:rsidRPr="00195DAB">
        <w:rPr>
          <w:sz w:val="28"/>
        </w:rPr>
        <w:t>б</w:t>
      </w:r>
      <w:bookmarkEnd w:id="192"/>
      <w:r w:rsidR="006C6335" w:rsidRPr="00195DAB">
        <w:rPr>
          <w:sz w:val="28"/>
        </w:rPr>
        <w:t>)</w:t>
      </w:r>
      <w:r w:rsidR="0034757D">
        <w:rPr>
          <w:sz w:val="28"/>
        </w:rPr>
        <w:t xml:space="preserve"> </w:t>
      </w:r>
      <w:r w:rsidRPr="00195DAB">
        <w:rPr>
          <w:sz w:val="28"/>
        </w:rPr>
        <w:t>Проект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производства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(вариант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оформления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представлен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Приложении</w:t>
      </w:r>
      <w:r w:rsidR="005D476E" w:rsidRPr="00195DAB">
        <w:rPr>
          <w:sz w:val="28"/>
        </w:rPr>
        <w:t xml:space="preserve"> № </w:t>
      </w:r>
      <w:r w:rsidRPr="00195DAB">
        <w:rPr>
          <w:sz w:val="28"/>
        </w:rPr>
        <w:t>5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настоящему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административному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регламенту),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который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содержит:</w:t>
      </w:r>
    </w:p>
    <w:p w14:paraId="5321F638" w14:textId="696EEAB8" w:rsidR="0005692C" w:rsidRPr="00195DAB" w:rsidRDefault="00E50037" w:rsidP="00195DAB">
      <w:pPr>
        <w:pStyle w:val="11"/>
        <w:widowControl/>
        <w:numPr>
          <w:ilvl w:val="0"/>
          <w:numId w:val="3"/>
        </w:numPr>
        <w:ind w:firstLine="709"/>
        <w:jc w:val="both"/>
        <w:rPr>
          <w:sz w:val="28"/>
        </w:rPr>
      </w:pPr>
      <w:bookmarkStart w:id="193" w:name="bookmark203"/>
      <w:bookmarkEnd w:id="193"/>
      <w:r w:rsidRPr="00195DAB">
        <w:rPr>
          <w:sz w:val="28"/>
        </w:rPr>
        <w:t>текстовую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часть: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описанием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места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решением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заказчика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проведении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наименованием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заказчика;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исходными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данными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проектированию;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описанием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вида,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объемов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продолжительности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описанием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технологической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последовательности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выполнения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выделением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проводимых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проезжей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части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улиц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магистралей,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пешеходных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тротуаров;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описанием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мероприятий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восстановлению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нарушенного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благоустройства;</w:t>
      </w:r>
    </w:p>
    <w:p w14:paraId="58EFA759" w14:textId="1E696767" w:rsidR="0005692C" w:rsidRPr="00195DAB" w:rsidRDefault="00E50037" w:rsidP="0034757D">
      <w:pPr>
        <w:pStyle w:val="11"/>
        <w:widowControl/>
        <w:numPr>
          <w:ilvl w:val="0"/>
          <w:numId w:val="3"/>
        </w:numPr>
        <w:ind w:firstLine="709"/>
        <w:jc w:val="both"/>
        <w:rPr>
          <w:sz w:val="28"/>
        </w:rPr>
      </w:pPr>
      <w:bookmarkStart w:id="194" w:name="bookmark204"/>
      <w:bookmarkEnd w:id="194"/>
      <w:r w:rsidRPr="00195DAB">
        <w:rPr>
          <w:sz w:val="28"/>
        </w:rPr>
        <w:t>графическую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часть: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схема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производства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инженерно-топографическом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плане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1:500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указанием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границ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проводимых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разрытий;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расположением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проектируемых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зданий,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сооружений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коммуникаций;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временных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площадок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складирования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грунтов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проведения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рекультивации;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временных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сооружений,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временных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подземных,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надземных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инженерных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сетей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коммуникаций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указанием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мест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подключения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временных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сетей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действующим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сетям;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местами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размещения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грузоподъемной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землеройной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техники;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сведениями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древесно-кустарниковой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травянистой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растительности;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зонами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отстоя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транспорта;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местами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установки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ограждений.</w:t>
      </w:r>
    </w:p>
    <w:p w14:paraId="7CF3D579" w14:textId="11C8AF10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Инженерно-топографический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план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оформляется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соответствии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требованиями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Свода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правил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СП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47.13330.2016</w:t>
      </w:r>
      <w:r w:rsidR="005D476E" w:rsidRPr="00195DAB">
        <w:rPr>
          <w:sz w:val="28"/>
        </w:rPr>
        <w:t xml:space="preserve"> «</w:t>
      </w:r>
      <w:r w:rsidRPr="00195DAB">
        <w:rPr>
          <w:sz w:val="28"/>
        </w:rPr>
        <w:t>Инженерные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изыскания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строительства.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Основные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положения.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Актуализированная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редакция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СНиП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11-02-96</w:t>
      </w:r>
      <w:r w:rsidR="005D476E" w:rsidRPr="00195DAB">
        <w:rPr>
          <w:sz w:val="28"/>
        </w:rPr>
        <w:t xml:space="preserve">»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СП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11-104-97</w:t>
      </w:r>
      <w:r w:rsidR="005D476E" w:rsidRPr="00195DAB">
        <w:rPr>
          <w:sz w:val="28"/>
        </w:rPr>
        <w:t xml:space="preserve"> «</w:t>
      </w:r>
      <w:r w:rsidRPr="00195DAB">
        <w:rPr>
          <w:sz w:val="28"/>
        </w:rPr>
        <w:t>Инженерно-геодезические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изыскания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строительства.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инженерно-топографическом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плане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должны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быть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нанесены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lastRenderedPageBreak/>
        <w:t>существующие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проектируемые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инженерные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подземные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коммуникации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(сооружения).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Срок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действия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инженерно-топографического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плана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более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2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лет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момента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его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изготовления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учетом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требований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подпункта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5.189-5.199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СП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11-104-97</w:t>
      </w:r>
      <w:r w:rsidR="005D476E" w:rsidRPr="00195DAB">
        <w:rPr>
          <w:sz w:val="28"/>
        </w:rPr>
        <w:t xml:space="preserve"> «</w:t>
      </w:r>
      <w:r w:rsidRPr="00195DAB">
        <w:rPr>
          <w:sz w:val="28"/>
        </w:rPr>
        <w:t>Инженерно-геодезические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изыскания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строительства</w:t>
      </w:r>
      <w:r w:rsidR="005D476E" w:rsidRPr="00195DAB">
        <w:rPr>
          <w:sz w:val="28"/>
        </w:rPr>
        <w:t>»</w:t>
      </w:r>
      <w:r w:rsidRPr="00195DAB">
        <w:rPr>
          <w:sz w:val="28"/>
        </w:rPr>
        <w:t>.</w:t>
      </w:r>
    </w:p>
    <w:p w14:paraId="0F7631B4" w14:textId="7CD1A5C8" w:rsidR="00BF0B9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Схема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производства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согласовывается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соответствующими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службами,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отвечающими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эксплуатацию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инженерных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коммуникаций,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правообладателями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земельных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участков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случае,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если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проведение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земляных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будет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затрагивать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земельные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участки,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находящиеся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владении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физических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или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юридических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лиц,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которых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планируется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проведение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работ,</w:t>
      </w:r>
    </w:p>
    <w:p w14:paraId="1F07AEE2" w14:textId="40470F82" w:rsidR="0005692C" w:rsidRPr="00195DAB" w:rsidRDefault="00E50037" w:rsidP="00195DAB">
      <w:pPr>
        <w:pStyle w:val="11"/>
        <w:widowControl/>
        <w:ind w:firstLine="709"/>
        <w:jc w:val="both"/>
        <w:rPr>
          <w:ins w:id="195" w:author="Екатерина" w:date="2022-05-11T14:22:00Z"/>
          <w:sz w:val="28"/>
        </w:rPr>
      </w:pP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случае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производства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проезжей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части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необходимо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согласование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схемы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движения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транспорта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пешеходов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Государственной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инспекцией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безопасности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дорожного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движения.</w:t>
      </w:r>
    </w:p>
    <w:p w14:paraId="04CCD3CB" w14:textId="2ECACD9F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Разработка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проекта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может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осуществляться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заказчиком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либо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привлекаемым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заказчиком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основании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договора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физическим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или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юридическим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лицом,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которые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являются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членами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соответствующей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саморегулируемой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организации.</w:t>
      </w:r>
    </w:p>
    <w:p w14:paraId="40E5D55C" w14:textId="053A02E1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bookmarkStart w:id="196" w:name="bookmark205"/>
      <w:r w:rsidRPr="00195DAB">
        <w:rPr>
          <w:sz w:val="28"/>
        </w:rPr>
        <w:t>в</w:t>
      </w:r>
      <w:bookmarkEnd w:id="196"/>
      <w:r w:rsidR="006C6335" w:rsidRPr="00195DAB">
        <w:rPr>
          <w:sz w:val="28"/>
        </w:rPr>
        <w:t>)</w:t>
      </w:r>
      <w:r w:rsidR="0034757D">
        <w:rPr>
          <w:sz w:val="28"/>
        </w:rPr>
        <w:t xml:space="preserve"> </w:t>
      </w:r>
      <w:r w:rsidRPr="00195DAB">
        <w:rPr>
          <w:sz w:val="28"/>
        </w:rPr>
        <w:t>календарный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график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производства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(образец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представлен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Приложении</w:t>
      </w:r>
      <w:r w:rsidR="005D476E" w:rsidRPr="00195DAB">
        <w:rPr>
          <w:sz w:val="28"/>
        </w:rPr>
        <w:t xml:space="preserve"> № </w:t>
      </w:r>
      <w:r w:rsidRPr="00195DAB">
        <w:rPr>
          <w:sz w:val="28"/>
        </w:rPr>
        <w:t>5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настоящему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Административному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регламенту).</w:t>
      </w:r>
    </w:p>
    <w:p w14:paraId="4C36F041" w14:textId="1D8D1269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Не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соответствие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календарного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графика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производства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форме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образцу,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указанному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Приложении</w:t>
      </w:r>
      <w:r w:rsidR="005D476E" w:rsidRPr="00195DAB">
        <w:rPr>
          <w:sz w:val="28"/>
        </w:rPr>
        <w:t xml:space="preserve"> № </w:t>
      </w:r>
      <w:r w:rsidRPr="00195DAB">
        <w:rPr>
          <w:sz w:val="28"/>
        </w:rPr>
        <w:t>5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настоящему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Административному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регламенту,</w:t>
      </w:r>
      <w:r w:rsidR="0034757D">
        <w:rPr>
          <w:sz w:val="28"/>
        </w:rPr>
        <w:t xml:space="preserve"> </w:t>
      </w:r>
      <w:r w:rsidRPr="00195DAB">
        <w:rPr>
          <w:sz w:val="28"/>
        </w:rPr>
        <w:t>не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является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основанием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rFonts w:eastAsiaTheme="minorEastAsia"/>
          <w:color w:val="auto"/>
          <w:sz w:val="28"/>
        </w:rPr>
        <w:t>отказа</w:t>
      </w:r>
      <w:r w:rsidR="005D476E" w:rsidRPr="00195DAB">
        <w:rPr>
          <w:rFonts w:eastAsiaTheme="minorEastAsia"/>
          <w:color w:val="auto"/>
          <w:sz w:val="28"/>
        </w:rPr>
        <w:t xml:space="preserve"> </w:t>
      </w:r>
      <w:r w:rsidRPr="00195DAB">
        <w:rPr>
          <w:rFonts w:eastAsiaTheme="minorEastAsia"/>
          <w:color w:val="auto"/>
          <w:sz w:val="28"/>
        </w:rPr>
        <w:t>в</w:t>
      </w:r>
      <w:r w:rsidR="005D476E" w:rsidRPr="00195DAB">
        <w:rPr>
          <w:rFonts w:eastAsiaTheme="minorEastAsia"/>
          <w:color w:val="auto"/>
          <w:sz w:val="28"/>
        </w:rPr>
        <w:t xml:space="preserve"> </w:t>
      </w:r>
      <w:r w:rsidRPr="00195DAB">
        <w:rPr>
          <w:rFonts w:eastAsiaTheme="minorEastAsia"/>
          <w:color w:val="auto"/>
          <w:sz w:val="28"/>
        </w:rPr>
        <w:t>предоставлении</w:t>
      </w:r>
      <w:r w:rsidR="005D476E" w:rsidRPr="00195DAB">
        <w:rPr>
          <w:rFonts w:eastAsiaTheme="minorEastAsia"/>
          <w:color w:val="auto"/>
          <w:sz w:val="28"/>
        </w:rPr>
        <w:t xml:space="preserve"> </w:t>
      </w:r>
      <w:r w:rsidRPr="00195DAB">
        <w:rPr>
          <w:rFonts w:eastAsiaTheme="minorEastAsia"/>
          <w:color w:val="auto"/>
          <w:sz w:val="28"/>
        </w:rPr>
        <w:t>Муниципальной</w:t>
      </w:r>
      <w:r w:rsidR="005D476E" w:rsidRPr="00195DAB">
        <w:rPr>
          <w:rFonts w:eastAsiaTheme="minorEastAsia"/>
          <w:color w:val="auto"/>
          <w:sz w:val="28"/>
        </w:rPr>
        <w:t xml:space="preserve"> </w:t>
      </w:r>
      <w:r w:rsidRPr="00195DAB">
        <w:rPr>
          <w:rFonts w:eastAsiaTheme="minorEastAsia"/>
          <w:color w:val="auto"/>
          <w:sz w:val="28"/>
        </w:rPr>
        <w:t>услуги</w:t>
      </w:r>
      <w:r w:rsidR="005D476E" w:rsidRPr="00195DAB">
        <w:rPr>
          <w:rFonts w:eastAsiaTheme="minorEastAsia"/>
          <w:color w:val="auto"/>
          <w:sz w:val="28"/>
        </w:rPr>
        <w:t xml:space="preserve"> </w:t>
      </w:r>
      <w:r w:rsidRPr="00195DAB">
        <w:rPr>
          <w:rFonts w:eastAsiaTheme="minorEastAsia"/>
          <w:color w:val="auto"/>
          <w:sz w:val="28"/>
        </w:rPr>
        <w:t>по</w:t>
      </w:r>
      <w:r w:rsidR="005D476E" w:rsidRPr="00195DAB">
        <w:rPr>
          <w:rFonts w:eastAsiaTheme="minorEastAsia"/>
          <w:color w:val="auto"/>
          <w:sz w:val="28"/>
        </w:rPr>
        <w:t xml:space="preserve"> </w:t>
      </w:r>
      <w:r w:rsidRPr="00195DAB">
        <w:rPr>
          <w:rFonts w:eastAsiaTheme="minorEastAsia"/>
          <w:color w:val="auto"/>
          <w:sz w:val="28"/>
        </w:rPr>
        <w:t>основанию,</w:t>
      </w:r>
      <w:r w:rsidR="005D476E" w:rsidRPr="00195DAB">
        <w:rPr>
          <w:rFonts w:eastAsiaTheme="minorEastAsia"/>
          <w:color w:val="auto"/>
          <w:sz w:val="28"/>
        </w:rPr>
        <w:t xml:space="preserve"> </w:t>
      </w:r>
      <w:r w:rsidRPr="00195DAB">
        <w:rPr>
          <w:rFonts w:eastAsiaTheme="minorEastAsia"/>
          <w:color w:val="auto"/>
          <w:sz w:val="28"/>
        </w:rPr>
        <w:t>указанному</w:t>
      </w:r>
      <w:r w:rsidR="005D476E" w:rsidRPr="00195DAB">
        <w:rPr>
          <w:rFonts w:eastAsiaTheme="minorEastAsia"/>
          <w:color w:val="auto"/>
          <w:sz w:val="28"/>
        </w:rPr>
        <w:t xml:space="preserve"> </w:t>
      </w:r>
      <w:r w:rsidRPr="00195DAB">
        <w:rPr>
          <w:rFonts w:eastAsiaTheme="minorEastAsia"/>
          <w:color w:val="auto"/>
          <w:sz w:val="28"/>
        </w:rPr>
        <w:t>в</w:t>
      </w:r>
      <w:r w:rsidR="005D476E" w:rsidRPr="00195DAB">
        <w:rPr>
          <w:rFonts w:eastAsiaTheme="minorEastAsia"/>
          <w:color w:val="auto"/>
          <w:sz w:val="28"/>
        </w:rPr>
        <w:t xml:space="preserve"> </w:t>
      </w:r>
      <w:r w:rsidRPr="00195DAB">
        <w:rPr>
          <w:rFonts w:eastAsiaTheme="minorEastAsia"/>
          <w:color w:val="auto"/>
          <w:sz w:val="28"/>
        </w:rPr>
        <w:t>пункте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12.1.3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настоящего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Административного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регламента;</w:t>
      </w:r>
    </w:p>
    <w:p w14:paraId="72ABD28A" w14:textId="4808011D" w:rsidR="0005692C" w:rsidRPr="00195DAB" w:rsidRDefault="006C6335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г)</w:t>
      </w:r>
      <w:r w:rsidR="0034757D">
        <w:rPr>
          <w:sz w:val="28"/>
        </w:rPr>
        <w:t xml:space="preserve"> </w:t>
      </w:r>
      <w:r w:rsidR="00E50037" w:rsidRPr="00195DAB">
        <w:rPr>
          <w:sz w:val="28"/>
        </w:rPr>
        <w:t>договор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о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подключении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(технологическом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присоединении)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объектов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к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сетям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инженерно-</w:t>
      </w:r>
      <w:r w:rsidR="00E50037" w:rsidRPr="00195DAB">
        <w:rPr>
          <w:sz w:val="28"/>
        </w:rPr>
        <w:softHyphen/>
        <w:t>технического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обеспечения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или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технические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условия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подключение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к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сетям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инженерно-</w:t>
      </w:r>
      <w:r w:rsidR="00E50037" w:rsidRPr="00195DAB">
        <w:rPr>
          <w:sz w:val="28"/>
        </w:rPr>
        <w:softHyphen/>
        <w:t>технического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обеспечения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(при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подключении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к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сетям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инженерно-технического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обеспечения);</w:t>
      </w:r>
    </w:p>
    <w:p w14:paraId="44B8EBAC" w14:textId="761F8D7F" w:rsidR="0005692C" w:rsidRPr="00195DAB" w:rsidRDefault="006C6335" w:rsidP="00195DAB">
      <w:pPr>
        <w:pStyle w:val="af1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95DAB">
        <w:rPr>
          <w:rFonts w:ascii="Times New Roman" w:eastAsiaTheme="minorEastAsia" w:hAnsi="Times New Roman" w:cs="Times New Roman"/>
          <w:sz w:val="28"/>
          <w:szCs w:val="24"/>
        </w:rPr>
        <w:t>д)</w:t>
      </w:r>
      <w:r w:rsidR="0034757D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правоустанавливающие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документы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объект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недвижимости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(права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который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не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зарегистрированы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Едином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государственном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реестре</w:t>
      </w:r>
      <w:r w:rsidR="005D476E" w:rsidRPr="00195D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195DAB">
        <w:rPr>
          <w:rFonts w:ascii="Times New Roman" w:eastAsiaTheme="minorEastAsia" w:hAnsi="Times New Roman" w:cs="Times New Roman"/>
          <w:sz w:val="28"/>
          <w:szCs w:val="24"/>
        </w:rPr>
        <w:t>недвижимости).</w:t>
      </w:r>
    </w:p>
    <w:p w14:paraId="053602ED" w14:textId="57311CEA" w:rsidR="0005692C" w:rsidRPr="00195DAB" w:rsidRDefault="00E50037" w:rsidP="00195DAB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97" w:name="bookmark213"/>
      <w:bookmarkEnd w:id="197"/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случае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обращения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основанию,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указанному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пункте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6.1.2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настоящего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Административного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регламента:</w:t>
      </w:r>
    </w:p>
    <w:p w14:paraId="536930AE" w14:textId="33844AC8" w:rsidR="00BF0B9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bookmarkStart w:id="198" w:name="bookmark214"/>
      <w:r w:rsidRPr="00195DAB">
        <w:rPr>
          <w:sz w:val="28"/>
        </w:rPr>
        <w:t>а</w:t>
      </w:r>
      <w:bookmarkEnd w:id="198"/>
      <w:r w:rsidR="006C6335" w:rsidRPr="00195DAB">
        <w:rPr>
          <w:sz w:val="28"/>
        </w:rPr>
        <w:t>)</w:t>
      </w:r>
      <w:r w:rsidR="0034757D">
        <w:rPr>
          <w:sz w:val="28"/>
        </w:rPr>
        <w:t xml:space="preserve"> </w:t>
      </w:r>
      <w:r w:rsidRPr="00195DAB">
        <w:rPr>
          <w:sz w:val="28"/>
        </w:rPr>
        <w:t>заявление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государственной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услуги.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случае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направления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посредством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ЕПГУ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формирование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осуществляется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посредством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заполнения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интерактивной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формы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ЕПГУ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без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необходимости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дополнительной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подачи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какой-либо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форме.</w:t>
      </w:r>
    </w:p>
    <w:p w14:paraId="15DB26CC" w14:textId="46C765BC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заявлении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также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указывается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один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из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следующих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способов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направления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результата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государственной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услуги: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форме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электронного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личном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кабинете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ЕПГУ;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бумажном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носителе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виде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распечатанного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экземпляра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электронного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Уполномоченном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органе,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многофункциональном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центре;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бумажном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носителе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Уполномоченном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органе,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многофункциональном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центре;</w:t>
      </w:r>
    </w:p>
    <w:p w14:paraId="136C19F5" w14:textId="6B3F3F01" w:rsidR="0005692C" w:rsidRPr="00195DAB" w:rsidRDefault="006C6335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б)</w:t>
      </w:r>
      <w:r w:rsidR="00DF4BA3">
        <w:rPr>
          <w:sz w:val="28"/>
        </w:rPr>
        <w:t xml:space="preserve"> </w:t>
      </w:r>
      <w:r w:rsidR="00E50037" w:rsidRPr="00195DAB">
        <w:rPr>
          <w:sz w:val="28"/>
        </w:rPr>
        <w:t>схема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участка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работ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(</w:t>
      </w:r>
      <w:proofErr w:type="spellStart"/>
      <w:r w:rsidR="00E50037" w:rsidRPr="00195DAB">
        <w:rPr>
          <w:sz w:val="28"/>
        </w:rPr>
        <w:t>выкопировка</w:t>
      </w:r>
      <w:proofErr w:type="spellEnd"/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из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исполнительной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документации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подземные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коммуникации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сооружения);</w:t>
      </w:r>
    </w:p>
    <w:p w14:paraId="352C882C" w14:textId="74610B96" w:rsidR="0005692C" w:rsidRPr="00195DAB" w:rsidRDefault="006C6335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в)</w:t>
      </w:r>
      <w:r w:rsidR="00DF4BA3">
        <w:rPr>
          <w:sz w:val="28"/>
        </w:rPr>
        <w:t xml:space="preserve"> </w:t>
      </w:r>
      <w:r w:rsidR="00E50037" w:rsidRPr="00195DAB">
        <w:rPr>
          <w:sz w:val="28"/>
        </w:rPr>
        <w:t>документ,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подтверждающий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уведомление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организаций,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эксплуатирующих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инженерные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сети,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сооружения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коммуникации,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lastRenderedPageBreak/>
        <w:t>расположенные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смежных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с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аварией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земельных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участках,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о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предстоящих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аварийных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работах.</w:t>
      </w:r>
    </w:p>
    <w:p w14:paraId="0870D45B" w14:textId="592E3164" w:rsidR="0005692C" w:rsidRPr="00195DAB" w:rsidRDefault="00E50037" w:rsidP="00195DAB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199" w:name="bookmark219"/>
      <w:bookmarkEnd w:id="199"/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случае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обращения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основанию,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указанному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пункте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6.1.3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настоящего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Административного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регламента:</w:t>
      </w:r>
    </w:p>
    <w:p w14:paraId="349896B5" w14:textId="4A066E01" w:rsidR="00BF0B9C" w:rsidRPr="00195DAB" w:rsidRDefault="006C6335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а)</w:t>
      </w:r>
      <w:r w:rsidR="00DF4BA3">
        <w:rPr>
          <w:sz w:val="28"/>
        </w:rPr>
        <w:t xml:space="preserve"> </w:t>
      </w:r>
      <w:r w:rsidR="00E50037" w:rsidRPr="00195DAB">
        <w:rPr>
          <w:sz w:val="28"/>
        </w:rPr>
        <w:t>заявление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о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предоставлении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государственной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услуги.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случае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направления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заявления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посредством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ЕПГУ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формирование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заявления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осуществляется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посредством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заполнения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интерактивной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формы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ЕПГУ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без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необходимости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дополнительной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подачи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заявления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какой-либо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иной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форме.</w:t>
      </w:r>
    </w:p>
    <w:p w14:paraId="78992885" w14:textId="15FE92AB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заявлении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также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указывается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один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из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следующих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способов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направления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результата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государственной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услуги: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форме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электронного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личном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кабинете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ЕПГУ;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бумажном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носителе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виде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распечатанного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экземпляра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электронного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Уполномоченном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органе,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многофункциональном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центре;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бумажном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носителе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Уполномоченном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органе,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многофункциональном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центре;</w:t>
      </w:r>
    </w:p>
    <w:p w14:paraId="26B475EC" w14:textId="73B70795" w:rsidR="0005692C" w:rsidRPr="00195DAB" w:rsidRDefault="006C6335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б)</w:t>
      </w:r>
      <w:r w:rsidR="00DF4BA3">
        <w:rPr>
          <w:sz w:val="28"/>
        </w:rPr>
        <w:t xml:space="preserve"> </w:t>
      </w:r>
      <w:r w:rsidR="00E50037" w:rsidRPr="00195DAB">
        <w:rPr>
          <w:sz w:val="28"/>
        </w:rPr>
        <w:t>календарный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график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производства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земляных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работ;</w:t>
      </w:r>
    </w:p>
    <w:p w14:paraId="741C9F18" w14:textId="4FAADC8F" w:rsidR="0005692C" w:rsidRPr="00195DAB" w:rsidRDefault="006C6335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в)</w:t>
      </w:r>
      <w:r w:rsidR="00DF4BA3">
        <w:rPr>
          <w:sz w:val="28"/>
        </w:rPr>
        <w:t xml:space="preserve"> </w:t>
      </w:r>
      <w:r w:rsidR="00E50037" w:rsidRPr="00195DAB">
        <w:rPr>
          <w:sz w:val="28"/>
        </w:rPr>
        <w:t>проект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производства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работ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(в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случае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изменения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технических</w:t>
      </w:r>
      <w:r w:rsidR="005D476E" w:rsidRPr="00195DAB">
        <w:rPr>
          <w:sz w:val="28"/>
        </w:rPr>
        <w:t xml:space="preserve"> </w:t>
      </w:r>
      <w:r w:rsidR="00E50037" w:rsidRPr="00195DAB">
        <w:rPr>
          <w:sz w:val="28"/>
        </w:rPr>
        <w:t>решений);</w:t>
      </w:r>
    </w:p>
    <w:p w14:paraId="09105D0C" w14:textId="0B23C64D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r w:rsidRPr="00195DAB">
        <w:rPr>
          <w:sz w:val="28"/>
        </w:rPr>
        <w:t>г)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приказ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назначении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работника,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ответственного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производство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земляных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указанием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контактной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информации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(для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юридических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лиц,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являющихся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исполнителем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работ)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(в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случае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смены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исполнителя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работ).</w:t>
      </w:r>
    </w:p>
    <w:p w14:paraId="53CE5C9E" w14:textId="0B3F4E18" w:rsidR="0005692C" w:rsidRPr="00195DAB" w:rsidRDefault="00E50037" w:rsidP="00195DAB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200" w:name="bookmark222"/>
      <w:bookmarkStart w:id="201" w:name="bookmark225"/>
      <w:bookmarkEnd w:id="200"/>
      <w:bookmarkEnd w:id="201"/>
      <w:r w:rsidRPr="00195DAB">
        <w:rPr>
          <w:sz w:val="28"/>
        </w:rPr>
        <w:t>Запрещено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требовать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Заявителя:</w:t>
      </w:r>
    </w:p>
    <w:p w14:paraId="2EC3E946" w14:textId="62E0951E" w:rsidR="0005692C" w:rsidRPr="00195DAB" w:rsidRDefault="00E50037" w:rsidP="00195DAB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202" w:name="bookmark232"/>
      <w:bookmarkEnd w:id="202"/>
      <w:r w:rsidRPr="00195DAB">
        <w:rPr>
          <w:sz w:val="28"/>
        </w:rPr>
        <w:t>Представления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документов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информации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или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осуществления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действий,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представление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или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осуществление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которых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предусмотрено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настоящим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Административным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регламентом;</w:t>
      </w:r>
    </w:p>
    <w:p w14:paraId="2CD8EE09" w14:textId="5771FA58" w:rsidR="0005692C" w:rsidRPr="00195DAB" w:rsidRDefault="00E50037" w:rsidP="00195DAB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203" w:name="bookmark233"/>
      <w:bookmarkEnd w:id="203"/>
      <w:r w:rsidRPr="00195DAB">
        <w:rPr>
          <w:sz w:val="28"/>
        </w:rPr>
        <w:t>Представления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документов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информации,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отсутствие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(или)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недостоверность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которых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указывались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первоначальном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отказе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приеме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документов,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необходимых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либо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исключением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следующих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случаев:</w:t>
      </w:r>
    </w:p>
    <w:p w14:paraId="19308D50" w14:textId="68DC367C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bookmarkStart w:id="204" w:name="bookmark234"/>
      <w:r w:rsidRPr="00195DAB">
        <w:rPr>
          <w:sz w:val="28"/>
        </w:rPr>
        <w:t>а</w:t>
      </w:r>
      <w:bookmarkEnd w:id="204"/>
      <w:r w:rsidR="006C6335" w:rsidRPr="00195DAB">
        <w:rPr>
          <w:sz w:val="28"/>
        </w:rPr>
        <w:t>)</w:t>
      </w:r>
      <w:r w:rsidR="00DF4BA3">
        <w:rPr>
          <w:sz w:val="28"/>
        </w:rPr>
        <w:t xml:space="preserve"> </w:t>
      </w:r>
      <w:r w:rsidRPr="00195DAB">
        <w:rPr>
          <w:sz w:val="28"/>
        </w:rPr>
        <w:t>изменение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требований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нормативных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правовых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актов,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касающихся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после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первоначальной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подачи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услуги;</w:t>
      </w:r>
    </w:p>
    <w:p w14:paraId="76A9F8D2" w14:textId="63231966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bookmarkStart w:id="205" w:name="bookmark235"/>
      <w:r w:rsidRPr="00195DAB">
        <w:rPr>
          <w:sz w:val="28"/>
        </w:rPr>
        <w:t>б</w:t>
      </w:r>
      <w:bookmarkEnd w:id="205"/>
      <w:r w:rsidR="006C6335" w:rsidRPr="00195DAB">
        <w:rPr>
          <w:sz w:val="28"/>
        </w:rPr>
        <w:t>)</w:t>
      </w:r>
      <w:r w:rsidR="00DF4BA3">
        <w:rPr>
          <w:sz w:val="28"/>
        </w:rPr>
        <w:t xml:space="preserve"> </w:t>
      </w:r>
      <w:r w:rsidRPr="00195DAB">
        <w:rPr>
          <w:sz w:val="28"/>
        </w:rPr>
        <w:t>наличие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ошибок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Заявлении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документах,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поданных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Заявителем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после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первоначального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отказа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приеме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документов,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необходимых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либо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включенных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представленный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ранее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комплект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документов;</w:t>
      </w:r>
    </w:p>
    <w:p w14:paraId="71BB8A6B" w14:textId="54923C8A" w:rsidR="0005692C" w:rsidRPr="00195DAB" w:rsidRDefault="00E50037" w:rsidP="00195DAB">
      <w:pPr>
        <w:pStyle w:val="11"/>
        <w:widowControl/>
        <w:ind w:firstLine="709"/>
        <w:jc w:val="both"/>
        <w:rPr>
          <w:sz w:val="28"/>
        </w:rPr>
      </w:pPr>
      <w:bookmarkStart w:id="206" w:name="bookmark236"/>
      <w:r w:rsidRPr="00195DAB">
        <w:rPr>
          <w:sz w:val="28"/>
        </w:rPr>
        <w:t>в</w:t>
      </w:r>
      <w:bookmarkEnd w:id="206"/>
      <w:r w:rsidR="006C6335" w:rsidRPr="00195DAB">
        <w:rPr>
          <w:sz w:val="28"/>
        </w:rPr>
        <w:t>)</w:t>
      </w:r>
      <w:r w:rsidR="00DF4BA3">
        <w:rPr>
          <w:sz w:val="28"/>
        </w:rPr>
        <w:t xml:space="preserve"> </w:t>
      </w:r>
      <w:r w:rsidRPr="00195DAB">
        <w:rPr>
          <w:sz w:val="28"/>
        </w:rPr>
        <w:t>истечение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срока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действия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документов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или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изменение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информации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после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первоначального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отказа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приеме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документов,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необходимых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либо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услуги;</w:t>
      </w:r>
    </w:p>
    <w:p w14:paraId="42BA2E12" w14:textId="52EDA7A5" w:rsidR="0005692C" w:rsidRDefault="00E50037" w:rsidP="00195DAB">
      <w:pPr>
        <w:pStyle w:val="11"/>
        <w:widowControl/>
        <w:ind w:firstLine="709"/>
        <w:jc w:val="both"/>
        <w:rPr>
          <w:sz w:val="28"/>
        </w:rPr>
      </w:pPr>
      <w:bookmarkStart w:id="207" w:name="bookmark237"/>
      <w:r w:rsidRPr="00195DAB">
        <w:rPr>
          <w:sz w:val="28"/>
        </w:rPr>
        <w:t>г</w:t>
      </w:r>
      <w:bookmarkEnd w:id="207"/>
      <w:r w:rsidR="006C6335" w:rsidRPr="00195DAB">
        <w:rPr>
          <w:sz w:val="28"/>
        </w:rPr>
        <w:t>)</w:t>
      </w:r>
      <w:r w:rsidRPr="00195DAB">
        <w:rPr>
          <w:sz w:val="28"/>
        </w:rPr>
        <w:t>выявление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документально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подтвержденного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факта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(признаков)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ошибочного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или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противоправного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действия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(бездействия)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должностного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лица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Администрации,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предоставляющего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Муниципальную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услугу,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первоначальном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отказе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приеме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документов,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необходимых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либо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lastRenderedPageBreak/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чем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письменном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виде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подписью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руководителя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органа,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предоставляющего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Муниципальную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услугу,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первоначальном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отказе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в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приеме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документов,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необходимых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для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предоставления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Муниципальной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услуги,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уведомляется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Заявитель,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также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приносятся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извинения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за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доставленные</w:t>
      </w:r>
      <w:r w:rsidR="005D476E" w:rsidRPr="00195DAB">
        <w:rPr>
          <w:sz w:val="28"/>
        </w:rPr>
        <w:t xml:space="preserve"> </w:t>
      </w:r>
      <w:r w:rsidRPr="00195DAB">
        <w:rPr>
          <w:sz w:val="28"/>
        </w:rPr>
        <w:t>неудобства.</w:t>
      </w:r>
    </w:p>
    <w:p w14:paraId="02453C89" w14:textId="77777777" w:rsidR="00DF4BA3" w:rsidRPr="00DF4BA3" w:rsidRDefault="00DF4BA3" w:rsidP="00DF4BA3">
      <w:pPr>
        <w:pStyle w:val="11"/>
        <w:widowControl/>
        <w:ind w:firstLine="0"/>
        <w:jc w:val="center"/>
        <w:rPr>
          <w:b/>
          <w:sz w:val="28"/>
        </w:rPr>
      </w:pPr>
    </w:p>
    <w:p w14:paraId="7B864479" w14:textId="367A666D" w:rsidR="0005692C" w:rsidRPr="00DF4BA3" w:rsidRDefault="00B22148" w:rsidP="00DF4BA3">
      <w:pPr>
        <w:pStyle w:val="32"/>
        <w:keepNext/>
        <w:keepLines/>
        <w:widowControl/>
        <w:tabs>
          <w:tab w:val="left" w:pos="1534"/>
        </w:tabs>
        <w:spacing w:after="0"/>
        <w:jc w:val="center"/>
        <w:outlineLvl w:val="9"/>
        <w:rPr>
          <w:i w:val="0"/>
          <w:sz w:val="28"/>
        </w:rPr>
      </w:pPr>
      <w:bookmarkStart w:id="208" w:name="bookmark240"/>
      <w:bookmarkStart w:id="209" w:name="bookmark238"/>
      <w:bookmarkStart w:id="210" w:name="bookmark241"/>
      <w:bookmarkStart w:id="211" w:name="_Toc103862213"/>
      <w:bookmarkStart w:id="212" w:name="_Toc103862248"/>
      <w:bookmarkStart w:id="213" w:name="_Toc103863875"/>
      <w:bookmarkStart w:id="214" w:name="_Toc103877691"/>
      <w:bookmarkEnd w:id="208"/>
      <w:r w:rsidRPr="00DF4BA3">
        <w:rPr>
          <w:i w:val="0"/>
          <w:sz w:val="28"/>
        </w:rPr>
        <w:t>8.</w:t>
      </w:r>
      <w:r w:rsidR="00DF4BA3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Исчерпывающий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перечень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документов,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необходимых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для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предоставления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Муниципальной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услуги,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которые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находятся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в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распоряжении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органов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власти</w:t>
      </w:r>
      <w:bookmarkEnd w:id="209"/>
      <w:bookmarkEnd w:id="210"/>
      <w:bookmarkEnd w:id="211"/>
      <w:bookmarkEnd w:id="212"/>
      <w:bookmarkEnd w:id="213"/>
      <w:bookmarkEnd w:id="214"/>
    </w:p>
    <w:p w14:paraId="10841731" w14:textId="77777777" w:rsidR="00DF4BA3" w:rsidRPr="00DF4BA3" w:rsidRDefault="00DF4BA3" w:rsidP="00DF4BA3">
      <w:pPr>
        <w:pStyle w:val="11"/>
        <w:widowControl/>
        <w:numPr>
          <w:ilvl w:val="1"/>
          <w:numId w:val="2"/>
        </w:numPr>
        <w:tabs>
          <w:tab w:val="left" w:pos="1306"/>
        </w:tabs>
        <w:ind w:firstLine="0"/>
        <w:jc w:val="center"/>
        <w:rPr>
          <w:b/>
          <w:sz w:val="28"/>
        </w:rPr>
      </w:pPr>
      <w:bookmarkStart w:id="215" w:name="bookmark242"/>
      <w:bookmarkEnd w:id="215"/>
    </w:p>
    <w:p w14:paraId="68FDD149" w14:textId="35301435" w:rsidR="0005692C" w:rsidRPr="00DF4BA3" w:rsidRDefault="00E50037" w:rsidP="00DF4BA3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DF4BA3">
        <w:rPr>
          <w:sz w:val="28"/>
        </w:rPr>
        <w:t>Администрация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порядке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межведомственного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информационного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взаимодействия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целях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представления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получения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документов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информации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для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предоставления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Муниципальной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услуги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запрашивает:</w:t>
      </w:r>
    </w:p>
    <w:p w14:paraId="4292A641" w14:textId="10B84336" w:rsidR="00BF0B9C" w:rsidRPr="00DF4BA3" w:rsidRDefault="006C6335" w:rsidP="00DF4BA3">
      <w:pPr>
        <w:pStyle w:val="11"/>
        <w:widowControl/>
        <w:tabs>
          <w:tab w:val="left" w:pos="1054"/>
          <w:tab w:val="left" w:pos="1134"/>
        </w:tabs>
        <w:ind w:firstLine="709"/>
        <w:jc w:val="both"/>
        <w:rPr>
          <w:sz w:val="28"/>
        </w:rPr>
      </w:pPr>
      <w:r w:rsidRPr="00DF4BA3">
        <w:rPr>
          <w:sz w:val="28"/>
        </w:rPr>
        <w:t>а)</w:t>
      </w:r>
      <w:r w:rsidR="00DF4BA3">
        <w:rPr>
          <w:sz w:val="28"/>
        </w:rPr>
        <w:t xml:space="preserve"> </w:t>
      </w:r>
      <w:r w:rsidR="00E50037" w:rsidRPr="00DF4BA3">
        <w:rPr>
          <w:sz w:val="28"/>
        </w:rPr>
        <w:t>выписку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из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Единого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государственного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реестра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индивидуальных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предпринимателей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(запрашивается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для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подтверждения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регистрации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индивидуального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предпринимателя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на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территории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Российской</w:t>
      </w:r>
      <w:r w:rsidR="005D476E" w:rsidRPr="00DF4BA3">
        <w:rPr>
          <w:sz w:val="28"/>
        </w:rPr>
        <w:t xml:space="preserve"> </w:t>
      </w:r>
      <w:r w:rsidR="00E50037" w:rsidRPr="00DF4BA3">
        <w:rPr>
          <w:sz w:val="28"/>
        </w:rPr>
        <w:t>Федерации);</w:t>
      </w:r>
    </w:p>
    <w:p w14:paraId="41F9D4EA" w14:textId="0D399D96" w:rsidR="0005692C" w:rsidRPr="00DF4BA3" w:rsidRDefault="00E50037" w:rsidP="00DF4BA3">
      <w:pPr>
        <w:pStyle w:val="11"/>
        <w:widowControl/>
        <w:tabs>
          <w:tab w:val="left" w:pos="1054"/>
          <w:tab w:val="left" w:pos="1134"/>
        </w:tabs>
        <w:ind w:firstLine="709"/>
        <w:jc w:val="both"/>
        <w:rPr>
          <w:sz w:val="28"/>
        </w:rPr>
      </w:pPr>
      <w:r w:rsidRPr="00DF4BA3">
        <w:rPr>
          <w:sz w:val="28"/>
        </w:rPr>
        <w:t>б)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выписку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из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Единого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государственного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реестра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юридических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лиц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(запрашивается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Федеральной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налоговой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службе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Российской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Федерации)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(в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случае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обращения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юридического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лица)</w:t>
      </w:r>
    </w:p>
    <w:p w14:paraId="2869E927" w14:textId="2837AF60" w:rsidR="0005692C" w:rsidRPr="00DF4BA3" w:rsidRDefault="00E50037" w:rsidP="00DF4BA3">
      <w:pPr>
        <w:pStyle w:val="11"/>
        <w:widowControl/>
        <w:tabs>
          <w:tab w:val="left" w:pos="1054"/>
          <w:tab w:val="left" w:pos="1134"/>
        </w:tabs>
        <w:ind w:firstLine="709"/>
        <w:jc w:val="both"/>
        <w:rPr>
          <w:sz w:val="28"/>
        </w:rPr>
      </w:pPr>
      <w:r w:rsidRPr="00DF4BA3">
        <w:rPr>
          <w:sz w:val="28"/>
        </w:rPr>
        <w:t>в)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выписку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из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Единого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государственного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реестра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недвижимости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об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основных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характеристиках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зарегистрированных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правах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на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объект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недвижимости</w:t>
      </w:r>
    </w:p>
    <w:p w14:paraId="02225656" w14:textId="51A252BE" w:rsidR="0005692C" w:rsidRPr="00DF4BA3" w:rsidRDefault="00E50037" w:rsidP="00DF4BA3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F4BA3">
        <w:rPr>
          <w:rFonts w:ascii="Times New Roman" w:eastAsiaTheme="minorEastAsia" w:hAnsi="Times New Roman" w:cs="Times New Roman"/>
          <w:sz w:val="28"/>
          <w:szCs w:val="24"/>
        </w:rPr>
        <w:t>г)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уведомление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о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планируемом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сносе;</w:t>
      </w:r>
    </w:p>
    <w:p w14:paraId="31D3D4C7" w14:textId="0F3A2D57" w:rsidR="00BF0B9C" w:rsidRPr="00DF4BA3" w:rsidRDefault="00E50037" w:rsidP="00DF4BA3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DF4BA3">
        <w:rPr>
          <w:rFonts w:ascii="Times New Roman" w:eastAsiaTheme="minorEastAsia" w:hAnsi="Times New Roman" w:cs="Times New Roman"/>
          <w:sz w:val="28"/>
          <w:szCs w:val="24"/>
        </w:rPr>
        <w:t>д)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разрешение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строительство,</w:t>
      </w:r>
    </w:p>
    <w:p w14:paraId="7C073001" w14:textId="5571A7F1" w:rsidR="00BF0B9C" w:rsidRPr="00DF4BA3" w:rsidRDefault="00E50037" w:rsidP="00DF4BA3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DF4BA3">
        <w:rPr>
          <w:rFonts w:ascii="Times New Roman" w:eastAsiaTheme="minorEastAsia" w:hAnsi="Times New Roman" w:cs="Times New Roman"/>
          <w:sz w:val="28"/>
          <w:szCs w:val="24"/>
        </w:rPr>
        <w:t>е)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разрешение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проведение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работ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по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сохранению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объектов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культурного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наследия;</w:t>
      </w:r>
    </w:p>
    <w:p w14:paraId="65C9C3E4" w14:textId="3F9CDB55" w:rsidR="0005692C" w:rsidRPr="00DF4BA3" w:rsidRDefault="00E50037" w:rsidP="00DF4BA3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F4BA3">
        <w:rPr>
          <w:rFonts w:ascii="Times New Roman" w:eastAsiaTheme="minorEastAsia" w:hAnsi="Times New Roman" w:cs="Times New Roman"/>
          <w:sz w:val="28"/>
          <w:szCs w:val="24"/>
        </w:rPr>
        <w:t>ж)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разрешение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вырубку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зеленых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насаждений,</w:t>
      </w:r>
    </w:p>
    <w:p w14:paraId="6411F9DE" w14:textId="1338A81C" w:rsidR="00BF0B9C" w:rsidRPr="00DF4BA3" w:rsidRDefault="00E50037" w:rsidP="00DF4BA3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DF4BA3">
        <w:rPr>
          <w:rFonts w:ascii="Times New Roman" w:eastAsiaTheme="minorEastAsia" w:hAnsi="Times New Roman" w:cs="Times New Roman"/>
          <w:sz w:val="28"/>
          <w:szCs w:val="24"/>
        </w:rPr>
        <w:t>з)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разрешение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использование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земель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или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земельного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участка,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находящихся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государственной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или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муниципальной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собственности,</w:t>
      </w:r>
    </w:p>
    <w:p w14:paraId="73AFF846" w14:textId="4F5470F9" w:rsidR="00BF0B9C" w:rsidRPr="00DF4BA3" w:rsidRDefault="00E50037" w:rsidP="00DF4BA3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DF4BA3">
        <w:rPr>
          <w:rFonts w:ascii="Times New Roman" w:eastAsiaTheme="minorEastAsia" w:hAnsi="Times New Roman" w:cs="Times New Roman"/>
          <w:sz w:val="28"/>
          <w:szCs w:val="24"/>
        </w:rPr>
        <w:t>и)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разрешение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размещение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объекта,</w:t>
      </w:r>
    </w:p>
    <w:p w14:paraId="26454E65" w14:textId="74F9EFE8" w:rsidR="0005692C" w:rsidRPr="00DF4BA3" w:rsidRDefault="00E50037" w:rsidP="00DF4BA3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F4BA3">
        <w:rPr>
          <w:rFonts w:ascii="Times New Roman" w:eastAsiaTheme="minorEastAsia" w:hAnsi="Times New Roman" w:cs="Times New Roman"/>
          <w:sz w:val="28"/>
          <w:szCs w:val="24"/>
        </w:rPr>
        <w:t>к)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уведомление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о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соответствии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указанных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уведомлении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о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планируемом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строительстве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параметров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объекта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индивидуального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жилищного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строительства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или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садового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дома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установленным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параметрам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допустимости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размещения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объекта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индивидуального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жилищного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строительства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или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садового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дома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земельном</w:t>
      </w:r>
      <w:r w:rsidR="005D476E" w:rsidRPr="00DF4BA3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  <w:szCs w:val="24"/>
        </w:rPr>
        <w:t>участке</w:t>
      </w:r>
    </w:p>
    <w:p w14:paraId="4BDD481D" w14:textId="0400459B" w:rsidR="0005692C" w:rsidRPr="00DF4BA3" w:rsidRDefault="00E50037" w:rsidP="00DF4BA3">
      <w:pPr>
        <w:pStyle w:val="11"/>
        <w:widowControl/>
        <w:tabs>
          <w:tab w:val="left" w:pos="1054"/>
          <w:tab w:val="left" w:pos="1134"/>
        </w:tabs>
        <w:ind w:firstLine="709"/>
        <w:jc w:val="both"/>
        <w:rPr>
          <w:sz w:val="28"/>
        </w:rPr>
      </w:pPr>
      <w:r w:rsidRPr="00DF4BA3">
        <w:rPr>
          <w:sz w:val="28"/>
        </w:rPr>
        <w:t>л)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разрешение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на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установку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эксплуатацию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рекламной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конструкции;</w:t>
      </w:r>
    </w:p>
    <w:p w14:paraId="03246F0F" w14:textId="6411F324" w:rsidR="0005692C" w:rsidRPr="00DF4BA3" w:rsidRDefault="00E50037" w:rsidP="00DF4BA3">
      <w:pPr>
        <w:pStyle w:val="11"/>
        <w:widowControl/>
        <w:tabs>
          <w:tab w:val="left" w:pos="1054"/>
          <w:tab w:val="left" w:pos="1134"/>
        </w:tabs>
        <w:ind w:firstLine="709"/>
        <w:jc w:val="both"/>
        <w:rPr>
          <w:sz w:val="28"/>
        </w:rPr>
      </w:pPr>
      <w:r w:rsidRPr="00DF4BA3">
        <w:rPr>
          <w:sz w:val="28"/>
        </w:rPr>
        <w:t>м)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технические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условия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для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подключения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к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сетям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инженерно-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технического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обеспечения;</w:t>
      </w:r>
    </w:p>
    <w:p w14:paraId="27C542DB" w14:textId="54C23D29" w:rsidR="0005692C" w:rsidRPr="00DF4BA3" w:rsidRDefault="00E50037" w:rsidP="00DF4BA3">
      <w:pPr>
        <w:pStyle w:val="11"/>
        <w:widowControl/>
        <w:tabs>
          <w:tab w:val="left" w:pos="1054"/>
          <w:tab w:val="left" w:pos="1134"/>
        </w:tabs>
        <w:ind w:firstLine="709"/>
        <w:jc w:val="both"/>
        <w:rPr>
          <w:sz w:val="28"/>
        </w:rPr>
      </w:pPr>
      <w:r w:rsidRPr="00DF4BA3">
        <w:rPr>
          <w:sz w:val="28"/>
        </w:rPr>
        <w:t>н)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схему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движения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транспорта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пешеходов;</w:t>
      </w:r>
    </w:p>
    <w:p w14:paraId="55A28C13" w14:textId="45A5FC18" w:rsidR="0005692C" w:rsidRPr="00DF4BA3" w:rsidRDefault="00E50037" w:rsidP="00DF4BA3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rStyle w:val="af0"/>
          <w:sz w:val="28"/>
          <w:szCs w:val="24"/>
        </w:rPr>
      </w:pPr>
      <w:bookmarkStart w:id="216" w:name="bookmark252"/>
      <w:bookmarkEnd w:id="216"/>
      <w:r w:rsidRPr="00DF4BA3">
        <w:rPr>
          <w:sz w:val="28"/>
        </w:rPr>
        <w:t>Администрации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запрещено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требовать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у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Заявителя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представления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документов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информации,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которые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находятся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распоряжении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органов,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предоставляющих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государственные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услуги,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иных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государственных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органов,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органов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местного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самоуправления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либо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подведомственных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государственным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органам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или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органам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местного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самоуправления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организаций,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участвующих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предоставлении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государственных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услуг,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соответствии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с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нормативными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правовыми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актами.</w:t>
      </w:r>
    </w:p>
    <w:p w14:paraId="57E48E71" w14:textId="42469037" w:rsidR="0005692C" w:rsidRPr="00DF4BA3" w:rsidRDefault="00E50037" w:rsidP="00DF4BA3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DF4BA3">
        <w:rPr>
          <w:sz w:val="28"/>
        </w:rPr>
        <w:lastRenderedPageBreak/>
        <w:t>Документы,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указанные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пункте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п.11.1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настоящего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Административного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регламента,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могут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быть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представлены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Заявителем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самостоятельно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по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собственной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инициативе.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Непредставление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Заявителем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указанных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документов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не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является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основанием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для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отказа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Заявителю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предоставлении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Муниципальной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услуги.</w:t>
      </w:r>
    </w:p>
    <w:p w14:paraId="76396136" w14:textId="77777777" w:rsidR="0005692C" w:rsidRPr="00DF4BA3" w:rsidRDefault="0005692C" w:rsidP="00DF4BA3">
      <w:pPr>
        <w:pStyle w:val="11"/>
        <w:widowControl/>
        <w:tabs>
          <w:tab w:val="left" w:pos="1375"/>
        </w:tabs>
        <w:ind w:firstLine="0"/>
        <w:jc w:val="center"/>
        <w:rPr>
          <w:b/>
          <w:sz w:val="28"/>
        </w:rPr>
      </w:pPr>
    </w:p>
    <w:p w14:paraId="12533E7E" w14:textId="32F5CB0A" w:rsidR="0005692C" w:rsidRPr="00DF4BA3" w:rsidRDefault="00656A0D" w:rsidP="00DF4BA3">
      <w:pPr>
        <w:pStyle w:val="32"/>
        <w:keepNext/>
        <w:keepLines/>
        <w:widowControl/>
        <w:tabs>
          <w:tab w:val="left" w:pos="994"/>
        </w:tabs>
        <w:spacing w:after="0"/>
        <w:jc w:val="center"/>
        <w:outlineLvl w:val="9"/>
        <w:rPr>
          <w:i w:val="0"/>
          <w:sz w:val="28"/>
        </w:rPr>
      </w:pPr>
      <w:bookmarkStart w:id="217" w:name="bookmark258"/>
      <w:bookmarkStart w:id="218" w:name="bookmark256"/>
      <w:bookmarkStart w:id="219" w:name="bookmark259"/>
      <w:bookmarkStart w:id="220" w:name="_Toc103862214"/>
      <w:bookmarkStart w:id="221" w:name="_Toc103862249"/>
      <w:bookmarkStart w:id="222" w:name="_Toc103863876"/>
      <w:bookmarkStart w:id="223" w:name="_Toc103877692"/>
      <w:bookmarkEnd w:id="217"/>
      <w:r w:rsidRPr="00DF4BA3">
        <w:rPr>
          <w:i w:val="0"/>
          <w:sz w:val="28"/>
        </w:rPr>
        <w:t>9.</w:t>
      </w:r>
      <w:r w:rsidR="00E50037" w:rsidRPr="00DF4BA3">
        <w:rPr>
          <w:i w:val="0"/>
          <w:sz w:val="28"/>
        </w:rPr>
        <w:t>Исчерпывающий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перечень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оснований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для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отказа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в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приеме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документов,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необходимых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для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предоставления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Муниципальной</w:t>
      </w:r>
      <w:r w:rsidR="005D476E" w:rsidRPr="00DF4BA3">
        <w:rPr>
          <w:i w:val="0"/>
          <w:sz w:val="28"/>
        </w:rPr>
        <w:t xml:space="preserve"> </w:t>
      </w:r>
      <w:r w:rsidR="00E50037" w:rsidRPr="00DF4BA3">
        <w:rPr>
          <w:i w:val="0"/>
          <w:sz w:val="28"/>
        </w:rPr>
        <w:t>услуги</w:t>
      </w:r>
      <w:bookmarkEnd w:id="218"/>
      <w:bookmarkEnd w:id="219"/>
      <w:bookmarkEnd w:id="220"/>
      <w:bookmarkEnd w:id="221"/>
      <w:bookmarkEnd w:id="222"/>
      <w:bookmarkEnd w:id="223"/>
    </w:p>
    <w:p w14:paraId="3029D414" w14:textId="77777777" w:rsidR="00DF4BA3" w:rsidRPr="00DF4BA3" w:rsidRDefault="00DF4BA3" w:rsidP="00DF4BA3">
      <w:pPr>
        <w:pStyle w:val="11"/>
        <w:widowControl/>
        <w:numPr>
          <w:ilvl w:val="1"/>
          <w:numId w:val="2"/>
        </w:numPr>
        <w:tabs>
          <w:tab w:val="left" w:pos="1375"/>
        </w:tabs>
        <w:ind w:firstLine="0"/>
        <w:jc w:val="center"/>
        <w:rPr>
          <w:b/>
          <w:sz w:val="28"/>
        </w:rPr>
      </w:pPr>
      <w:bookmarkStart w:id="224" w:name="bookmark260"/>
      <w:bookmarkEnd w:id="224"/>
    </w:p>
    <w:p w14:paraId="1E913494" w14:textId="1DED357E" w:rsidR="0005692C" w:rsidRPr="00DF4BA3" w:rsidRDefault="00E50037" w:rsidP="00DF4BA3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DF4BA3">
        <w:rPr>
          <w:sz w:val="28"/>
        </w:rPr>
        <w:t>Основаниями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для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отказа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в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приеме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документов,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необходимых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для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предоставления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Муниципальной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услуги</w:t>
      </w:r>
      <w:r w:rsidR="005D476E" w:rsidRPr="00DF4BA3">
        <w:rPr>
          <w:sz w:val="28"/>
        </w:rPr>
        <w:t xml:space="preserve"> </w:t>
      </w:r>
      <w:r w:rsidRPr="00DF4BA3">
        <w:rPr>
          <w:sz w:val="28"/>
        </w:rPr>
        <w:t>являются:</w:t>
      </w:r>
    </w:p>
    <w:p w14:paraId="439ACC36" w14:textId="4FB9CAAC" w:rsidR="0005692C" w:rsidRPr="00DF4BA3" w:rsidRDefault="00E50037" w:rsidP="00DF4BA3">
      <w:pPr>
        <w:widowControl/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bookmarkStart w:id="225" w:name="bookmark261"/>
      <w:bookmarkStart w:id="226" w:name="bookmark270"/>
      <w:bookmarkEnd w:id="225"/>
      <w:bookmarkEnd w:id="226"/>
      <w:r w:rsidRPr="00DF4BA3">
        <w:rPr>
          <w:rFonts w:ascii="Times New Roman" w:eastAsiaTheme="minorEastAsia" w:hAnsi="Times New Roman" w:cs="Times New Roman"/>
          <w:bCs/>
          <w:sz w:val="28"/>
        </w:rPr>
        <w:t>12.1.1.</w:t>
      </w:r>
      <w:r w:rsid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Заявление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подано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орган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местного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самоуправления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или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организацию,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полномочия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которых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входит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предоставление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услуги;</w:t>
      </w:r>
    </w:p>
    <w:p w14:paraId="2499012C" w14:textId="25A1064C" w:rsidR="0005692C" w:rsidRPr="00DF4BA3" w:rsidRDefault="00E50037" w:rsidP="00DF4BA3">
      <w:pPr>
        <w:widowControl/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DF4BA3">
        <w:rPr>
          <w:rFonts w:ascii="Times New Roman" w:eastAsiaTheme="minorEastAsia" w:hAnsi="Times New Roman" w:cs="Times New Roman"/>
          <w:bCs/>
          <w:sz w:val="28"/>
        </w:rPr>
        <w:t>12.1.2.</w:t>
      </w:r>
      <w:r w:rsid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Неполное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заполнение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полей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форме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заявления,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том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числе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интерактивной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форме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заявления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на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ЕПГУ;</w:t>
      </w:r>
    </w:p>
    <w:p w14:paraId="35DF20A3" w14:textId="2D7B54F9" w:rsidR="00BF0B9C" w:rsidRPr="00DF4BA3" w:rsidRDefault="00E50037" w:rsidP="00DF4BA3">
      <w:pPr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bCs/>
          <w:sz w:val="28"/>
        </w:rPr>
      </w:pPr>
      <w:r w:rsidRPr="00DF4BA3">
        <w:rPr>
          <w:rFonts w:ascii="Times New Roman" w:eastAsiaTheme="minorEastAsia" w:hAnsi="Times New Roman" w:cs="Times New Roman"/>
          <w:bCs/>
          <w:sz w:val="28"/>
        </w:rPr>
        <w:t>12.1.3.</w:t>
      </w:r>
      <w:r w:rsid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Представление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неполного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комплекта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документов,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необходимых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для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предоставления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услуги;</w:t>
      </w:r>
    </w:p>
    <w:p w14:paraId="3F1EA8AB" w14:textId="6F77933F" w:rsidR="0005692C" w:rsidRPr="00DF4BA3" w:rsidRDefault="00E50037" w:rsidP="00DF4BA3">
      <w:pPr>
        <w:widowControl/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DF4BA3">
        <w:rPr>
          <w:rFonts w:ascii="Times New Roman" w:eastAsiaTheme="minorEastAsia" w:hAnsi="Times New Roman" w:cs="Times New Roman"/>
          <w:bCs/>
          <w:sz w:val="28"/>
        </w:rPr>
        <w:t>12.1.4.</w:t>
      </w:r>
      <w:r w:rsid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Представленные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документы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утратили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силу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на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момент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обращения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за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услугой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(документ,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удостоверяющий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личность;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документ,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удостоверяющий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полномочия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представителя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Заявителя,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случае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обращения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за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предоставлением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услуги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указанным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лицом);</w:t>
      </w:r>
    </w:p>
    <w:p w14:paraId="163985A2" w14:textId="5958B9F7" w:rsidR="0005692C" w:rsidRPr="00DF4BA3" w:rsidRDefault="00E50037" w:rsidP="00DF4BA3">
      <w:pPr>
        <w:widowControl/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DF4BA3">
        <w:rPr>
          <w:rFonts w:ascii="Times New Roman" w:eastAsiaTheme="minorEastAsia" w:hAnsi="Times New Roman" w:cs="Times New Roman"/>
          <w:bCs/>
          <w:sz w:val="28"/>
        </w:rPr>
        <w:t>12.1.5.</w:t>
      </w:r>
      <w:r w:rsid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Представленные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на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бумажном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носителе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документы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содержат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подчистки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и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исправления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текста,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заверенные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порядке,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установленном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законодательством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Российской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Федерации;</w:t>
      </w:r>
    </w:p>
    <w:p w14:paraId="37C865B4" w14:textId="3BE33018" w:rsidR="0005692C" w:rsidRPr="00DF4BA3" w:rsidRDefault="00E50037" w:rsidP="00DF4BA3">
      <w:pPr>
        <w:widowControl/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DF4BA3">
        <w:rPr>
          <w:rFonts w:ascii="Times New Roman" w:eastAsiaTheme="minorEastAsia" w:hAnsi="Times New Roman" w:cs="Times New Roman"/>
          <w:bCs/>
          <w:sz w:val="28"/>
        </w:rPr>
        <w:t>12.1.6.</w:t>
      </w:r>
      <w:r w:rsid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Представленные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электронном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виде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документы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содержат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повреждения,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наличие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которых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позволяет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полном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объеме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использовать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информацию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и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сведения,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содержащиеся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документах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для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предоставления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услуги;</w:t>
      </w:r>
    </w:p>
    <w:p w14:paraId="1DF279AB" w14:textId="15B8C9C2" w:rsidR="0005692C" w:rsidRPr="00DF4BA3" w:rsidRDefault="00E50037" w:rsidP="00DF4BA3">
      <w:pPr>
        <w:widowControl/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DF4BA3">
        <w:rPr>
          <w:rFonts w:ascii="Times New Roman" w:eastAsiaTheme="minorEastAsia" w:hAnsi="Times New Roman" w:cs="Times New Roman"/>
          <w:bCs/>
          <w:sz w:val="28"/>
        </w:rPr>
        <w:t>12.1.7.</w:t>
      </w:r>
      <w:r w:rsid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Заявление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и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документы,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необходимые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для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предоставления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услуги,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поданы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электронной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форме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с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нарушением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требований,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установленных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нормативными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правовыми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актами;</w:t>
      </w:r>
    </w:p>
    <w:p w14:paraId="7A324F56" w14:textId="6D20E46D" w:rsidR="0005692C" w:rsidRPr="00DF4BA3" w:rsidRDefault="00E50037" w:rsidP="00DF4BA3">
      <w:pPr>
        <w:widowControl/>
        <w:tabs>
          <w:tab w:val="left" w:pos="1134"/>
        </w:tabs>
        <w:ind w:firstLine="709"/>
        <w:jc w:val="both"/>
        <w:rPr>
          <w:rStyle w:val="af0"/>
          <w:rFonts w:ascii="Times New Roman" w:hAnsi="Times New Roman" w:cs="Times New Roman"/>
          <w:sz w:val="28"/>
          <w:szCs w:val="24"/>
        </w:rPr>
      </w:pPr>
      <w:r w:rsidRPr="00DF4BA3">
        <w:rPr>
          <w:rFonts w:ascii="Times New Roman" w:eastAsiaTheme="minorEastAsia" w:hAnsi="Times New Roman" w:cs="Times New Roman"/>
          <w:bCs/>
          <w:sz w:val="28"/>
        </w:rPr>
        <w:t>12.1.8.</w:t>
      </w:r>
      <w:r w:rsid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Выявлено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несоблюдение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установленных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статьей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11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Федерального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закона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от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6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апреля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2011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г.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№ </w:t>
      </w:r>
      <w:r w:rsidRPr="00DF4BA3">
        <w:rPr>
          <w:rFonts w:ascii="Times New Roman" w:eastAsiaTheme="minorEastAsia" w:hAnsi="Times New Roman" w:cs="Times New Roman"/>
          <w:bCs/>
          <w:sz w:val="28"/>
        </w:rPr>
        <w:t>63-ФЗ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«</w:t>
      </w:r>
      <w:r w:rsidRPr="00DF4BA3">
        <w:rPr>
          <w:rFonts w:ascii="Times New Roman" w:eastAsiaTheme="minorEastAsia" w:hAnsi="Times New Roman" w:cs="Times New Roman"/>
          <w:bCs/>
          <w:sz w:val="28"/>
        </w:rPr>
        <w:t>Об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электронной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подписи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» </w:t>
      </w:r>
      <w:r w:rsidRPr="00DF4BA3">
        <w:rPr>
          <w:rFonts w:ascii="Times New Roman" w:eastAsiaTheme="minorEastAsia" w:hAnsi="Times New Roman" w:cs="Times New Roman"/>
          <w:bCs/>
          <w:sz w:val="28"/>
        </w:rPr>
        <w:t>условий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признания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действительности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усиленной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квалифицированной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электронной</w:t>
      </w:r>
      <w:r w:rsidR="005D476E" w:rsidRPr="00DF4BA3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bCs/>
          <w:sz w:val="28"/>
        </w:rPr>
        <w:t>подписи.</w:t>
      </w:r>
      <w:bookmarkStart w:id="227" w:name="bookmark271"/>
      <w:bookmarkStart w:id="228" w:name="bookmark275"/>
      <w:bookmarkStart w:id="229" w:name="bookmark273"/>
      <w:bookmarkStart w:id="230" w:name="bookmark276"/>
      <w:bookmarkEnd w:id="227"/>
      <w:bookmarkEnd w:id="228"/>
    </w:p>
    <w:p w14:paraId="771A9B9D" w14:textId="65C77DD3" w:rsidR="0005692C" w:rsidRPr="00DF4BA3" w:rsidRDefault="00E50037" w:rsidP="00DF4BA3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DF4BA3">
        <w:rPr>
          <w:rFonts w:ascii="Times New Roman" w:eastAsiaTheme="minorEastAsia" w:hAnsi="Times New Roman" w:cs="Times New Roman"/>
          <w:sz w:val="28"/>
        </w:rPr>
        <w:t>12.2.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Решение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об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отказе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приеме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документов,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основаниям,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указанным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пункте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12.1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настоящего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Административного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регламента,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оформляется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форме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согласно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Приложению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№ </w:t>
      </w:r>
      <w:r w:rsidRPr="00DF4BA3">
        <w:rPr>
          <w:rFonts w:ascii="Times New Roman" w:eastAsiaTheme="minorEastAsia" w:hAnsi="Times New Roman" w:cs="Times New Roman"/>
          <w:sz w:val="28"/>
        </w:rPr>
        <w:t>2к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настоящему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Административному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регламенту.</w:t>
      </w:r>
    </w:p>
    <w:p w14:paraId="52D0BC29" w14:textId="4B4106E9" w:rsidR="0005692C" w:rsidRPr="00DF4BA3" w:rsidRDefault="00E50037" w:rsidP="00DF4BA3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DF4BA3">
        <w:rPr>
          <w:rFonts w:ascii="Times New Roman" w:eastAsiaTheme="minorEastAsia" w:hAnsi="Times New Roman" w:cs="Times New Roman"/>
          <w:sz w:val="28"/>
        </w:rPr>
        <w:t>12.3.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Решение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об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отказе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приеме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документов,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основаниям,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указанным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пункте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12.1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настоящего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Административного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регламента,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направляется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заявителю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способом,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определенным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заявителем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заявлении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предоставлении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разрешения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не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позднее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рабочего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дня,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следующего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за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днем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получения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такого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заявления,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либо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выдается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день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личного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обращения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за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получением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указанного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решения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многофункциональный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центр,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выбранный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lastRenderedPageBreak/>
        <w:t>при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подаче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заявления,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или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уполномоченный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орган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государственной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власти,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орган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местного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самоуправления,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организацию.</w:t>
      </w:r>
    </w:p>
    <w:p w14:paraId="2CCF60EA" w14:textId="6EC1BCBD" w:rsidR="0005692C" w:rsidRPr="00DF4BA3" w:rsidRDefault="00E50037" w:rsidP="00DF4BA3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DF4BA3">
        <w:rPr>
          <w:rFonts w:ascii="Times New Roman" w:eastAsiaTheme="minorEastAsia" w:hAnsi="Times New Roman" w:cs="Times New Roman"/>
          <w:sz w:val="28"/>
        </w:rPr>
        <w:t>12.4.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Отказ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приеме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документов,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основаниям,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указанным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пункте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12.1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настоящего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Административного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регламента,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не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препятствует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повторному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обращению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заявителя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в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Администрацию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за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получением</w:t>
      </w:r>
      <w:r w:rsidR="005D476E" w:rsidRPr="00DF4BA3">
        <w:rPr>
          <w:rFonts w:ascii="Times New Roman" w:eastAsiaTheme="minorEastAsia" w:hAnsi="Times New Roman" w:cs="Times New Roman"/>
          <w:sz w:val="28"/>
        </w:rPr>
        <w:t xml:space="preserve"> </w:t>
      </w:r>
      <w:r w:rsidRPr="00DF4BA3">
        <w:rPr>
          <w:rFonts w:ascii="Times New Roman" w:eastAsiaTheme="minorEastAsia" w:hAnsi="Times New Roman" w:cs="Times New Roman"/>
          <w:sz w:val="28"/>
        </w:rPr>
        <w:t>услуги.</w:t>
      </w:r>
    </w:p>
    <w:p w14:paraId="2AC5B9B1" w14:textId="77777777" w:rsidR="0005692C" w:rsidRPr="00045E81" w:rsidRDefault="0005692C" w:rsidP="00045E81">
      <w:pPr>
        <w:widowControl/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</w:rPr>
      </w:pPr>
    </w:p>
    <w:p w14:paraId="7E71761E" w14:textId="3F53BA68" w:rsidR="0005692C" w:rsidRPr="00045E81" w:rsidRDefault="001C0C64" w:rsidP="00045E81">
      <w:pPr>
        <w:widowControl/>
        <w:jc w:val="center"/>
        <w:rPr>
          <w:rFonts w:ascii="Times New Roman" w:hAnsi="Times New Roman" w:cs="Times New Roman"/>
          <w:b/>
          <w:bCs/>
          <w:iCs/>
          <w:sz w:val="28"/>
        </w:rPr>
      </w:pPr>
      <w:bookmarkStart w:id="231" w:name="_Toc103877693"/>
      <w:r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>10.</w:t>
      </w:r>
      <w:r w:rsidR="00E50037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>Исчерпывающий</w:t>
      </w:r>
      <w:r w:rsidR="005D476E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 xml:space="preserve"> </w:t>
      </w:r>
      <w:r w:rsidR="00E50037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>перечень</w:t>
      </w:r>
      <w:r w:rsidR="005D476E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 xml:space="preserve"> </w:t>
      </w:r>
      <w:r w:rsidR="00E50037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>оснований</w:t>
      </w:r>
      <w:r w:rsidR="005D476E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 xml:space="preserve"> </w:t>
      </w:r>
      <w:r w:rsidR="00E50037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>для</w:t>
      </w:r>
      <w:r w:rsidR="005D476E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 xml:space="preserve"> </w:t>
      </w:r>
      <w:r w:rsidR="00E50037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>приостановления</w:t>
      </w:r>
      <w:r w:rsidR="005D476E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 xml:space="preserve"> </w:t>
      </w:r>
      <w:r w:rsidR="00E50037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>или</w:t>
      </w:r>
      <w:r w:rsidR="005D476E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 xml:space="preserve"> </w:t>
      </w:r>
      <w:r w:rsidR="00E50037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>отказа</w:t>
      </w:r>
      <w:r w:rsidR="005D476E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 xml:space="preserve"> </w:t>
      </w:r>
      <w:r w:rsidR="00E50037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>в</w:t>
      </w:r>
      <w:r w:rsidR="005D476E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 xml:space="preserve"> </w:t>
      </w:r>
      <w:r w:rsidR="00E50037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>предоставлении</w:t>
      </w:r>
      <w:r w:rsidR="005D476E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 xml:space="preserve"> </w:t>
      </w:r>
      <w:r w:rsidR="00E50037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>Муниципальной</w:t>
      </w:r>
      <w:r w:rsidR="005D476E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 xml:space="preserve"> </w:t>
      </w:r>
      <w:r w:rsidR="00E50037" w:rsidRPr="00045E81">
        <w:rPr>
          <w:rFonts w:ascii="Times New Roman" w:eastAsiaTheme="minorEastAsia" w:hAnsi="Times New Roman" w:cs="Times New Roman"/>
          <w:b/>
          <w:bCs/>
          <w:iCs/>
          <w:sz w:val="28"/>
        </w:rPr>
        <w:t>услуги</w:t>
      </w:r>
      <w:bookmarkEnd w:id="229"/>
      <w:bookmarkEnd w:id="230"/>
      <w:bookmarkEnd w:id="231"/>
    </w:p>
    <w:p w14:paraId="2746FB73" w14:textId="77777777" w:rsidR="00045E81" w:rsidRPr="00045E81" w:rsidRDefault="00045E81" w:rsidP="00045E81">
      <w:pPr>
        <w:widowControl/>
        <w:jc w:val="center"/>
        <w:rPr>
          <w:rFonts w:ascii="Times New Roman" w:eastAsiaTheme="minorEastAsia" w:hAnsi="Times New Roman" w:cs="Times New Roman"/>
          <w:b/>
          <w:bCs/>
          <w:iCs/>
          <w:sz w:val="28"/>
        </w:rPr>
      </w:pPr>
    </w:p>
    <w:p w14:paraId="61CD4D4A" w14:textId="6929394D" w:rsidR="0005692C" w:rsidRPr="00045E81" w:rsidRDefault="00E50037" w:rsidP="00045E81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45E81">
        <w:rPr>
          <w:rFonts w:ascii="Times New Roman" w:eastAsiaTheme="minorEastAsia" w:hAnsi="Times New Roman" w:cs="Times New Roman"/>
          <w:bCs/>
          <w:iCs/>
          <w:sz w:val="28"/>
        </w:rPr>
        <w:t>13.1.</w:t>
      </w:r>
      <w:r w:rsidR="00045E81" w:rsidRPr="00045E81">
        <w:rPr>
          <w:rFonts w:ascii="Times New Roman" w:eastAsiaTheme="minorEastAsia" w:hAnsi="Times New Roman" w:cs="Times New Roman"/>
          <w:bCs/>
          <w:i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Оснований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для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приостановления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предоставления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услуги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не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предусмотрено.</w:t>
      </w:r>
    </w:p>
    <w:p w14:paraId="522B915B" w14:textId="1C4C1F94" w:rsidR="0005692C" w:rsidRPr="00045E81" w:rsidRDefault="00E50037" w:rsidP="00045E81">
      <w:pPr>
        <w:pStyle w:val="af8"/>
        <w:tabs>
          <w:tab w:val="left" w:pos="1134"/>
        </w:tabs>
        <w:spacing w:before="0" w:line="240" w:lineRule="auto"/>
        <w:ind w:left="0" w:firstLine="709"/>
        <w:rPr>
          <w:b/>
          <w:bCs/>
          <w:i/>
          <w:iCs/>
          <w:szCs w:val="24"/>
        </w:rPr>
      </w:pPr>
      <w:r w:rsidRPr="00045E81">
        <w:rPr>
          <w:rFonts w:eastAsiaTheme="minorEastAsia"/>
          <w:bCs/>
          <w:iCs/>
          <w:szCs w:val="24"/>
        </w:rPr>
        <w:t>13.2.</w:t>
      </w:r>
      <w:r w:rsidR="005D476E" w:rsidRPr="00045E81">
        <w:rPr>
          <w:rFonts w:eastAsiaTheme="minorEastAsia"/>
          <w:b/>
          <w:bCs/>
          <w:i/>
          <w:iCs/>
          <w:szCs w:val="24"/>
        </w:rPr>
        <w:t xml:space="preserve"> </w:t>
      </w:r>
      <w:r w:rsidRPr="00045E81">
        <w:rPr>
          <w:rFonts w:eastAsiaTheme="minorEastAsia"/>
          <w:b/>
          <w:bCs/>
          <w:iCs/>
          <w:szCs w:val="24"/>
        </w:rPr>
        <w:t>Основания</w:t>
      </w:r>
      <w:r w:rsidR="005D476E" w:rsidRPr="00045E81">
        <w:rPr>
          <w:rFonts w:eastAsiaTheme="minorEastAsia"/>
          <w:b/>
          <w:bCs/>
          <w:iCs/>
          <w:szCs w:val="24"/>
        </w:rPr>
        <w:t xml:space="preserve"> </w:t>
      </w:r>
      <w:r w:rsidRPr="00045E81">
        <w:rPr>
          <w:rFonts w:eastAsiaTheme="minorEastAsia"/>
          <w:b/>
          <w:bCs/>
          <w:iCs/>
          <w:szCs w:val="24"/>
        </w:rPr>
        <w:t>для</w:t>
      </w:r>
      <w:r w:rsidR="005D476E" w:rsidRPr="00045E81">
        <w:rPr>
          <w:rFonts w:eastAsiaTheme="minorEastAsia"/>
          <w:b/>
          <w:bCs/>
          <w:iCs/>
          <w:szCs w:val="24"/>
        </w:rPr>
        <w:t xml:space="preserve"> </w:t>
      </w:r>
      <w:r w:rsidRPr="00045E81">
        <w:rPr>
          <w:rFonts w:eastAsiaTheme="minorEastAsia"/>
          <w:b/>
          <w:bCs/>
          <w:iCs/>
          <w:szCs w:val="24"/>
        </w:rPr>
        <w:t>отказа</w:t>
      </w:r>
      <w:r w:rsidR="005D476E" w:rsidRPr="00045E81">
        <w:rPr>
          <w:rFonts w:eastAsiaTheme="minorEastAsia"/>
          <w:b/>
          <w:bCs/>
          <w:iCs/>
          <w:szCs w:val="24"/>
        </w:rPr>
        <w:t xml:space="preserve"> </w:t>
      </w:r>
      <w:r w:rsidRPr="00045E81">
        <w:rPr>
          <w:rFonts w:eastAsiaTheme="minorEastAsia"/>
          <w:b/>
          <w:bCs/>
          <w:iCs/>
          <w:szCs w:val="24"/>
        </w:rPr>
        <w:t>в</w:t>
      </w:r>
      <w:r w:rsidR="005D476E" w:rsidRPr="00045E81">
        <w:rPr>
          <w:rFonts w:eastAsiaTheme="minorEastAsia"/>
          <w:b/>
          <w:bCs/>
          <w:iCs/>
          <w:szCs w:val="24"/>
        </w:rPr>
        <w:t xml:space="preserve"> </w:t>
      </w:r>
      <w:r w:rsidRPr="00045E81">
        <w:rPr>
          <w:rFonts w:eastAsiaTheme="minorEastAsia"/>
          <w:b/>
          <w:bCs/>
          <w:iCs/>
          <w:szCs w:val="24"/>
        </w:rPr>
        <w:t>предоставлении</w:t>
      </w:r>
      <w:r w:rsidR="005D476E" w:rsidRPr="00045E81">
        <w:rPr>
          <w:rFonts w:eastAsiaTheme="minorEastAsia"/>
          <w:b/>
          <w:bCs/>
          <w:iCs/>
          <w:szCs w:val="24"/>
        </w:rPr>
        <w:t xml:space="preserve"> </w:t>
      </w:r>
      <w:r w:rsidRPr="00045E81">
        <w:rPr>
          <w:rFonts w:eastAsiaTheme="minorEastAsia"/>
          <w:b/>
          <w:bCs/>
          <w:iCs/>
          <w:szCs w:val="24"/>
        </w:rPr>
        <w:t>услуги</w:t>
      </w:r>
    </w:p>
    <w:p w14:paraId="6C744252" w14:textId="6D882699" w:rsidR="0005692C" w:rsidRPr="00045E81" w:rsidRDefault="00E50037" w:rsidP="00045E81">
      <w:pPr>
        <w:pStyle w:val="11"/>
        <w:widowControl/>
        <w:tabs>
          <w:tab w:val="left" w:pos="1134"/>
          <w:tab w:val="left" w:pos="1443"/>
        </w:tabs>
        <w:ind w:firstLine="709"/>
        <w:jc w:val="both"/>
        <w:rPr>
          <w:rFonts w:eastAsia="Calibri"/>
          <w:bCs/>
          <w:sz w:val="28"/>
        </w:rPr>
      </w:pPr>
      <w:bookmarkStart w:id="232" w:name="bookmark277"/>
      <w:bookmarkEnd w:id="232"/>
      <w:r w:rsidRPr="00045E81">
        <w:rPr>
          <w:rFonts w:eastAsiaTheme="minorEastAsia"/>
          <w:bCs/>
          <w:sz w:val="28"/>
        </w:rPr>
        <w:t>13.2.1.</w:t>
      </w:r>
      <w:r w:rsidR="00045E81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Поступление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ответа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органа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государственной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власти,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органа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местного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самоуправления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либо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подведомственной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органу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государственной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власти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или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органу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местного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самоуправления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организации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на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межведомственный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запрос,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свидетельствующего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об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отсутствии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документа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и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(или)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информации,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необходимых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для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предоставления</w:t>
      </w:r>
      <w:r w:rsidR="005D476E" w:rsidRPr="00045E81">
        <w:rPr>
          <w:rFonts w:eastAsiaTheme="minorEastAsia"/>
          <w:bCs/>
          <w:sz w:val="28"/>
        </w:rPr>
        <w:t xml:space="preserve"> </w:t>
      </w:r>
      <w:r w:rsidRPr="00045E81">
        <w:rPr>
          <w:rFonts w:eastAsiaTheme="minorEastAsia"/>
          <w:bCs/>
          <w:sz w:val="28"/>
        </w:rPr>
        <w:t>услуги;</w:t>
      </w:r>
    </w:p>
    <w:p w14:paraId="43214411" w14:textId="1B3D9D71" w:rsidR="0005692C" w:rsidRPr="00045E81" w:rsidRDefault="00E50037" w:rsidP="00045E81">
      <w:pPr>
        <w:widowControl/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045E81">
        <w:rPr>
          <w:rFonts w:ascii="Times New Roman" w:eastAsiaTheme="minorEastAsia" w:hAnsi="Times New Roman" w:cs="Times New Roman"/>
          <w:bCs/>
          <w:sz w:val="28"/>
        </w:rPr>
        <w:t>13.2.2.</w:t>
      </w:r>
      <w:r w:rsidR="00045E81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Несоответствие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проекта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производства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работ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требованиям,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установленным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нормативными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правовыми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актами;</w:t>
      </w:r>
    </w:p>
    <w:p w14:paraId="6E3D18D0" w14:textId="25CDB438" w:rsidR="0005692C" w:rsidRPr="00045E81" w:rsidRDefault="00E50037" w:rsidP="00045E81">
      <w:pPr>
        <w:widowControl/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045E81">
        <w:rPr>
          <w:rFonts w:ascii="Times New Roman" w:eastAsiaTheme="minorEastAsia" w:hAnsi="Times New Roman" w:cs="Times New Roman"/>
          <w:bCs/>
          <w:sz w:val="28"/>
        </w:rPr>
        <w:t>13.2.3.</w:t>
      </w:r>
      <w:r w:rsidR="00045E81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Невозможность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выполнения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работ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заявленные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сроки;</w:t>
      </w:r>
    </w:p>
    <w:p w14:paraId="38EDDF32" w14:textId="5F879CB6" w:rsidR="0005692C" w:rsidRPr="00045E81" w:rsidRDefault="00E50037" w:rsidP="00045E81">
      <w:pPr>
        <w:widowControl/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045E81">
        <w:rPr>
          <w:rFonts w:ascii="Times New Roman" w:eastAsiaTheme="minorEastAsia" w:hAnsi="Times New Roman" w:cs="Times New Roman"/>
          <w:bCs/>
          <w:sz w:val="28"/>
        </w:rPr>
        <w:t>13.2.4.</w:t>
      </w:r>
      <w:r w:rsidR="00045E81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Установлены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факты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нарушений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при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проведении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земляных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работ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соответствии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с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выданным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разрешением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на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осуществление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земляных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работ;</w:t>
      </w:r>
    </w:p>
    <w:p w14:paraId="18984FEB" w14:textId="7093E02F" w:rsidR="0005692C" w:rsidRPr="00045E81" w:rsidRDefault="00E50037" w:rsidP="00045E81">
      <w:pPr>
        <w:widowControl/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 w:rsidRPr="00045E81">
        <w:rPr>
          <w:rFonts w:ascii="Times New Roman" w:eastAsiaTheme="minorEastAsia" w:hAnsi="Times New Roman" w:cs="Times New Roman"/>
          <w:bCs/>
          <w:sz w:val="28"/>
        </w:rPr>
        <w:t>13.2.5.</w:t>
      </w:r>
      <w:r w:rsidR="00045E81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Наличие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противоречивых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сведений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заявлении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о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предоставлении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услуги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и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приложенных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к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нему</w:t>
      </w:r>
      <w:r w:rsidR="005D476E" w:rsidRPr="00045E81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045E81">
        <w:rPr>
          <w:rFonts w:ascii="Times New Roman" w:eastAsiaTheme="minorEastAsia" w:hAnsi="Times New Roman" w:cs="Times New Roman"/>
          <w:bCs/>
          <w:sz w:val="28"/>
        </w:rPr>
        <w:t>документах.</w:t>
      </w:r>
    </w:p>
    <w:p w14:paraId="263E9A2D" w14:textId="740C64C1" w:rsidR="0005692C" w:rsidRDefault="00E50037" w:rsidP="00045E81">
      <w:pPr>
        <w:pStyle w:val="11"/>
        <w:widowControl/>
        <w:tabs>
          <w:tab w:val="left" w:pos="1134"/>
          <w:tab w:val="left" w:pos="1534"/>
        </w:tabs>
        <w:ind w:firstLine="709"/>
        <w:jc w:val="both"/>
        <w:rPr>
          <w:sz w:val="28"/>
        </w:rPr>
      </w:pPr>
      <w:bookmarkStart w:id="233" w:name="bookmark289"/>
      <w:bookmarkEnd w:id="233"/>
      <w:r w:rsidRPr="00045E81">
        <w:rPr>
          <w:sz w:val="28"/>
        </w:rPr>
        <w:t>Отказ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от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предоставления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Муниципальной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услуги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не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препятствует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повторному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обращению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Заявителя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Администрацию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предоставлением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Муниципальной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услуги.</w:t>
      </w:r>
    </w:p>
    <w:p w14:paraId="1A823FB8" w14:textId="77777777" w:rsidR="00045E81" w:rsidRPr="00045E81" w:rsidRDefault="00045E81" w:rsidP="00045E81">
      <w:pPr>
        <w:pStyle w:val="11"/>
        <w:widowControl/>
        <w:tabs>
          <w:tab w:val="left" w:pos="1134"/>
          <w:tab w:val="left" w:pos="1534"/>
        </w:tabs>
        <w:ind w:firstLine="0"/>
        <w:jc w:val="center"/>
        <w:rPr>
          <w:b/>
          <w:sz w:val="28"/>
        </w:rPr>
      </w:pPr>
    </w:p>
    <w:p w14:paraId="4AAD85D7" w14:textId="56F1CEE9" w:rsidR="0005692C" w:rsidRPr="00045E81" w:rsidRDefault="001C0C64" w:rsidP="00045E81">
      <w:pPr>
        <w:pStyle w:val="32"/>
        <w:keepNext/>
        <w:keepLines/>
        <w:widowControl/>
        <w:tabs>
          <w:tab w:val="left" w:pos="1108"/>
        </w:tabs>
        <w:spacing w:after="0"/>
        <w:jc w:val="center"/>
        <w:outlineLvl w:val="9"/>
        <w:rPr>
          <w:i w:val="0"/>
          <w:sz w:val="28"/>
        </w:rPr>
      </w:pPr>
      <w:bookmarkStart w:id="234" w:name="bookmark292"/>
      <w:bookmarkStart w:id="235" w:name="bookmark293"/>
      <w:bookmarkStart w:id="236" w:name="_Toc103862215"/>
      <w:bookmarkStart w:id="237" w:name="_Toc103862250"/>
      <w:bookmarkStart w:id="238" w:name="_Toc103863877"/>
      <w:bookmarkStart w:id="239" w:name="_Toc103877694"/>
      <w:bookmarkEnd w:id="234"/>
      <w:r w:rsidRPr="00045E81">
        <w:rPr>
          <w:i w:val="0"/>
          <w:sz w:val="28"/>
        </w:rPr>
        <w:t>11.</w:t>
      </w:r>
      <w:r w:rsidR="00E50037" w:rsidRPr="00045E81">
        <w:rPr>
          <w:i w:val="0"/>
          <w:sz w:val="28"/>
        </w:rPr>
        <w:t>Порядок,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размер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и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основания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взимания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муниципальной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пошлины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или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иной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платы,</w:t>
      </w:r>
      <w:bookmarkStart w:id="240" w:name="bookmark290"/>
      <w:bookmarkStart w:id="241" w:name="bookmark294"/>
      <w:bookmarkStart w:id="242" w:name="_Toc103862216"/>
      <w:bookmarkStart w:id="243" w:name="_Toc103862251"/>
      <w:bookmarkStart w:id="244" w:name="_Toc103863878"/>
      <w:bookmarkEnd w:id="235"/>
      <w:bookmarkEnd w:id="236"/>
      <w:bookmarkEnd w:id="237"/>
      <w:bookmarkEnd w:id="238"/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взимаемой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за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предоставление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Муниципальной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услуги</w:t>
      </w:r>
      <w:bookmarkEnd w:id="239"/>
      <w:bookmarkEnd w:id="240"/>
      <w:bookmarkEnd w:id="241"/>
      <w:bookmarkEnd w:id="242"/>
      <w:bookmarkEnd w:id="243"/>
      <w:bookmarkEnd w:id="244"/>
    </w:p>
    <w:p w14:paraId="7DF46C9B" w14:textId="77777777" w:rsidR="0005692C" w:rsidRPr="00045E81" w:rsidRDefault="0005692C" w:rsidP="00045E81">
      <w:pPr>
        <w:pStyle w:val="32"/>
        <w:keepNext/>
        <w:keepLines/>
        <w:widowControl/>
        <w:tabs>
          <w:tab w:val="left" w:pos="1108"/>
        </w:tabs>
        <w:spacing w:after="0"/>
        <w:jc w:val="center"/>
        <w:outlineLvl w:val="9"/>
        <w:rPr>
          <w:sz w:val="28"/>
        </w:rPr>
      </w:pPr>
    </w:p>
    <w:p w14:paraId="24F77EE8" w14:textId="11D33636" w:rsidR="0005692C" w:rsidRDefault="00E50037" w:rsidP="00045E81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245" w:name="bookmark295"/>
      <w:bookmarkEnd w:id="245"/>
      <w:r w:rsidRPr="00045E81">
        <w:rPr>
          <w:sz w:val="28"/>
        </w:rPr>
        <w:t>Муниципальная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услуга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предоставляется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бесплатно.</w:t>
      </w:r>
    </w:p>
    <w:p w14:paraId="6ED36A37" w14:textId="77777777" w:rsidR="00045E81" w:rsidRPr="00045E81" w:rsidRDefault="00045E81" w:rsidP="00045E81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0"/>
        <w:jc w:val="center"/>
        <w:rPr>
          <w:b/>
          <w:sz w:val="28"/>
        </w:rPr>
      </w:pPr>
    </w:p>
    <w:p w14:paraId="45CC42DA" w14:textId="3406D2C1" w:rsidR="0005692C" w:rsidRPr="00045E81" w:rsidRDefault="001C0C64" w:rsidP="00045E81">
      <w:pPr>
        <w:pStyle w:val="11"/>
        <w:widowControl/>
        <w:tabs>
          <w:tab w:val="left" w:pos="1266"/>
        </w:tabs>
        <w:ind w:firstLine="0"/>
        <w:jc w:val="center"/>
        <w:rPr>
          <w:b/>
          <w:sz w:val="28"/>
        </w:rPr>
      </w:pPr>
      <w:bookmarkStart w:id="246" w:name="_Toc103877695"/>
      <w:r w:rsidRPr="00045E81">
        <w:rPr>
          <w:rFonts w:eastAsiaTheme="minorEastAsia"/>
          <w:b/>
          <w:bCs/>
          <w:iCs/>
          <w:sz w:val="28"/>
        </w:rPr>
        <w:t>12.</w:t>
      </w:r>
      <w:r w:rsidR="00E50037" w:rsidRPr="00045E81">
        <w:rPr>
          <w:rFonts w:eastAsiaTheme="minorEastAsia"/>
          <w:b/>
          <w:bCs/>
          <w:iCs/>
          <w:sz w:val="28"/>
        </w:rPr>
        <w:t>Перечень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услуг,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необходимых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и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обязательных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для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предоставления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Муниципальной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услуги,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в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том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числе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порядок,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размер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и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основания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взимания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платы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за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предоставление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таких</w:t>
      </w:r>
      <w:r w:rsidR="005D476E" w:rsidRPr="00045E81">
        <w:rPr>
          <w:rFonts w:eastAsiaTheme="minorEastAsia"/>
          <w:b/>
          <w:bCs/>
          <w:iCs/>
          <w:sz w:val="28"/>
        </w:rPr>
        <w:t xml:space="preserve"> </w:t>
      </w:r>
      <w:r w:rsidR="00E50037" w:rsidRPr="00045E81">
        <w:rPr>
          <w:rFonts w:eastAsiaTheme="minorEastAsia"/>
          <w:b/>
          <w:bCs/>
          <w:iCs/>
          <w:sz w:val="28"/>
        </w:rPr>
        <w:t>услуг</w:t>
      </w:r>
      <w:bookmarkEnd w:id="246"/>
    </w:p>
    <w:p w14:paraId="482D845B" w14:textId="77777777" w:rsidR="0005692C" w:rsidRPr="00045E81" w:rsidRDefault="0005692C" w:rsidP="00045E81">
      <w:pPr>
        <w:pStyle w:val="11"/>
        <w:widowControl/>
        <w:tabs>
          <w:tab w:val="left" w:pos="1266"/>
        </w:tabs>
        <w:ind w:firstLine="0"/>
        <w:jc w:val="center"/>
        <w:rPr>
          <w:b/>
          <w:sz w:val="28"/>
        </w:rPr>
      </w:pPr>
    </w:p>
    <w:p w14:paraId="153B64C3" w14:textId="210CC945" w:rsidR="0005692C" w:rsidRPr="00045E81" w:rsidRDefault="00E50037" w:rsidP="00045E81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247" w:name="bookmark297"/>
      <w:bookmarkEnd w:id="247"/>
      <w:r w:rsidRPr="00045E81">
        <w:rPr>
          <w:sz w:val="28"/>
        </w:rPr>
        <w:t>Услуги,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необходимые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обязательные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для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предоставления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Муниципальной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услуги,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отсутствуют.</w:t>
      </w:r>
    </w:p>
    <w:p w14:paraId="22954E2E" w14:textId="77777777" w:rsidR="0005692C" w:rsidRPr="00045E81" w:rsidRDefault="0005692C" w:rsidP="00045E81">
      <w:pPr>
        <w:pStyle w:val="11"/>
        <w:widowControl/>
        <w:tabs>
          <w:tab w:val="left" w:pos="1432"/>
        </w:tabs>
        <w:ind w:firstLine="0"/>
        <w:jc w:val="center"/>
        <w:rPr>
          <w:b/>
          <w:sz w:val="28"/>
        </w:rPr>
      </w:pPr>
    </w:p>
    <w:p w14:paraId="54E4FD2C" w14:textId="0730C8CC" w:rsidR="0005692C" w:rsidRPr="00045E81" w:rsidRDefault="001C0C64" w:rsidP="00045E81">
      <w:pPr>
        <w:pStyle w:val="32"/>
        <w:keepNext/>
        <w:keepLines/>
        <w:widowControl/>
        <w:tabs>
          <w:tab w:val="left" w:pos="1308"/>
        </w:tabs>
        <w:spacing w:after="0"/>
        <w:jc w:val="center"/>
        <w:outlineLvl w:val="9"/>
        <w:rPr>
          <w:i w:val="0"/>
          <w:sz w:val="28"/>
        </w:rPr>
      </w:pPr>
      <w:bookmarkStart w:id="248" w:name="bookmark300"/>
      <w:bookmarkStart w:id="249" w:name="bookmark298"/>
      <w:bookmarkStart w:id="250" w:name="bookmark301"/>
      <w:bookmarkStart w:id="251" w:name="_Toc103862217"/>
      <w:bookmarkStart w:id="252" w:name="_Toc103862252"/>
      <w:bookmarkStart w:id="253" w:name="_Toc103863879"/>
      <w:bookmarkStart w:id="254" w:name="_Toc103877696"/>
      <w:bookmarkEnd w:id="248"/>
      <w:r w:rsidRPr="00045E81">
        <w:rPr>
          <w:i w:val="0"/>
          <w:sz w:val="28"/>
        </w:rPr>
        <w:t>13.</w:t>
      </w:r>
      <w:r w:rsidR="00E50037" w:rsidRPr="00045E81">
        <w:rPr>
          <w:i w:val="0"/>
          <w:sz w:val="28"/>
        </w:rPr>
        <w:t>Способы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предоставления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Заявителем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документов,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необходимых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для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получения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Муниципальной</w:t>
      </w:r>
      <w:r w:rsidR="005D476E" w:rsidRPr="00045E81">
        <w:rPr>
          <w:i w:val="0"/>
          <w:sz w:val="28"/>
        </w:rPr>
        <w:t xml:space="preserve"> </w:t>
      </w:r>
      <w:r w:rsidR="00E50037" w:rsidRPr="00045E81">
        <w:rPr>
          <w:i w:val="0"/>
          <w:sz w:val="28"/>
        </w:rPr>
        <w:t>услуги</w:t>
      </w:r>
      <w:bookmarkEnd w:id="249"/>
      <w:bookmarkEnd w:id="250"/>
      <w:bookmarkEnd w:id="251"/>
      <w:bookmarkEnd w:id="252"/>
      <w:bookmarkEnd w:id="253"/>
      <w:bookmarkEnd w:id="254"/>
    </w:p>
    <w:p w14:paraId="6AE8CBB7" w14:textId="77777777" w:rsidR="00045E81" w:rsidRPr="00045E81" w:rsidRDefault="00045E81" w:rsidP="00045E81">
      <w:pPr>
        <w:pStyle w:val="11"/>
        <w:widowControl/>
        <w:numPr>
          <w:ilvl w:val="1"/>
          <w:numId w:val="2"/>
        </w:numPr>
        <w:tabs>
          <w:tab w:val="left" w:pos="1432"/>
        </w:tabs>
        <w:ind w:firstLine="0"/>
        <w:jc w:val="center"/>
        <w:rPr>
          <w:b/>
          <w:sz w:val="28"/>
        </w:rPr>
      </w:pPr>
      <w:bookmarkStart w:id="255" w:name="bookmark302"/>
      <w:bookmarkEnd w:id="255"/>
    </w:p>
    <w:p w14:paraId="6FD15F3E" w14:textId="1AAC9BFC" w:rsidR="0005692C" w:rsidRPr="00045E81" w:rsidRDefault="00E50037" w:rsidP="00045E81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045E81">
        <w:rPr>
          <w:sz w:val="28"/>
        </w:rPr>
        <w:t>Администрация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обеспечивает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предоставление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Муниципальной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услуги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электронной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форме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посредством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ЕПГУ,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также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иных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формах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выбору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lastRenderedPageBreak/>
        <w:t>Заявителя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соответствии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Федеральным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законом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от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27.07.2010</w:t>
      </w:r>
      <w:r w:rsidR="005D476E" w:rsidRPr="00045E81">
        <w:rPr>
          <w:sz w:val="28"/>
        </w:rPr>
        <w:t xml:space="preserve"> № </w:t>
      </w:r>
      <w:r w:rsidRPr="00045E81">
        <w:rPr>
          <w:sz w:val="28"/>
        </w:rPr>
        <w:t>210-ФЗ</w:t>
      </w:r>
      <w:r w:rsidR="005D476E" w:rsidRPr="00045E81">
        <w:rPr>
          <w:sz w:val="28"/>
        </w:rPr>
        <w:t xml:space="preserve"> «</w:t>
      </w:r>
      <w:r w:rsidRPr="00045E81">
        <w:rPr>
          <w:sz w:val="28"/>
        </w:rPr>
        <w:t>Об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организации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предоставления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государственных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муниципальных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услуг</w:t>
      </w:r>
      <w:r w:rsidR="005D476E" w:rsidRPr="00045E81">
        <w:rPr>
          <w:sz w:val="28"/>
        </w:rPr>
        <w:t>»</w:t>
      </w:r>
      <w:r w:rsidRPr="00045E81">
        <w:rPr>
          <w:sz w:val="28"/>
        </w:rPr>
        <w:t>.</w:t>
      </w:r>
      <w:bookmarkStart w:id="256" w:name="bookmark303"/>
      <w:bookmarkEnd w:id="256"/>
    </w:p>
    <w:p w14:paraId="4E3FBAB2" w14:textId="0D50F32F" w:rsidR="0005692C" w:rsidRPr="00045E81" w:rsidRDefault="00E50037" w:rsidP="00045E81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045E81">
        <w:rPr>
          <w:sz w:val="28"/>
        </w:rPr>
        <w:t>Для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получения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Муниципальной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услуги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электронной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форме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Заявитель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авторизуется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на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ЕПГУ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посредством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подтвержденной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учетной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записи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Единой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системы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идентификации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аутентификации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(далее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-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ЕСИА),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затем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заполняет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Заявление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использованием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специальной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интерактивной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формы.</w:t>
      </w:r>
      <w:bookmarkStart w:id="257" w:name="bookmark304"/>
      <w:bookmarkEnd w:id="257"/>
    </w:p>
    <w:p w14:paraId="7DEA0B2A" w14:textId="5199DAEF" w:rsidR="0005692C" w:rsidRPr="00045E81" w:rsidRDefault="00E50037" w:rsidP="00045E81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045E81">
        <w:rPr>
          <w:sz w:val="28"/>
        </w:rPr>
        <w:t>Заполненное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Заявление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отправляется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Заявителем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вместе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прикрепленными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электронными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образами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обязательных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документов,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указанными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п.10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настоящего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Административного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регламента,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необходимых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для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предоставления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Муниципальной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услуги,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Администрацию.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авторизации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ЕСИА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Заявление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считается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подписанным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простой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электронной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подписью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Заявителя,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представителя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Заявителя,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уполномоченного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на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подписание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Заявления.</w:t>
      </w:r>
      <w:bookmarkStart w:id="258" w:name="bookmark305"/>
      <w:bookmarkEnd w:id="258"/>
    </w:p>
    <w:p w14:paraId="16BB358F" w14:textId="4CD4A22F" w:rsidR="0005692C" w:rsidRPr="00045E81" w:rsidRDefault="00E50037" w:rsidP="00045E81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045E81">
        <w:rPr>
          <w:sz w:val="28"/>
        </w:rPr>
        <w:t>Заявитель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уведомляется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получении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Администрацией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Заявления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документов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день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подачи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Заявления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посредством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изменения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статуса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Заявления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Личном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кабинете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Заявителя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на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ЕПГУ.</w:t>
      </w:r>
      <w:bookmarkStart w:id="259" w:name="bookmark306"/>
      <w:bookmarkEnd w:id="259"/>
    </w:p>
    <w:p w14:paraId="2702669F" w14:textId="7FDC1C05" w:rsidR="0005692C" w:rsidRPr="00045E81" w:rsidRDefault="00E50037" w:rsidP="00045E81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045E81">
        <w:rPr>
          <w:sz w:val="28"/>
        </w:rPr>
        <w:t>Решение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предоставлении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Муниципальной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услуги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принимается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Администрацией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на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основании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электронных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образов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документов,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представленных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Заявителем,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сведений,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также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сведений,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полученных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Администрацией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посредством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межведомственного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электронного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взаимодействия,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также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сведений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информации</w:t>
      </w:r>
      <w:bookmarkStart w:id="260" w:name="bookmark307"/>
      <w:bookmarkStart w:id="261" w:name="bookmark311"/>
      <w:bookmarkStart w:id="262" w:name="bookmark309"/>
      <w:bookmarkStart w:id="263" w:name="bookmark312"/>
      <w:bookmarkEnd w:id="260"/>
      <w:bookmarkEnd w:id="261"/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на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бумажном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носителе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посредством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личного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обращения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Администрацию,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том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числе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через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многофункциональный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центр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соответствии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соглашением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взаимодействии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между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многофункциональным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центром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Администрацией,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заключенным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соответствии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постановлением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Правительства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Российской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Федерации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от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27</w:t>
      </w:r>
      <w:r w:rsidRPr="00045E81">
        <w:rPr>
          <w:rFonts w:eastAsiaTheme="minorEastAsia"/>
          <w:spacing w:val="1"/>
          <w:sz w:val="28"/>
        </w:rPr>
        <w:t>.09.2</w:t>
      </w:r>
      <w:r w:rsidRPr="00045E81">
        <w:rPr>
          <w:sz w:val="28"/>
        </w:rPr>
        <w:t>011</w:t>
      </w:r>
      <w:r w:rsidR="005D476E" w:rsidRPr="00045E81">
        <w:rPr>
          <w:sz w:val="28"/>
        </w:rPr>
        <w:t xml:space="preserve"> № </w:t>
      </w:r>
      <w:r w:rsidRPr="00045E81">
        <w:rPr>
          <w:sz w:val="28"/>
        </w:rPr>
        <w:t>797</w:t>
      </w:r>
      <w:r w:rsidR="005D476E" w:rsidRPr="00045E81">
        <w:rPr>
          <w:sz w:val="28"/>
        </w:rPr>
        <w:t>»</w:t>
      </w:r>
      <w:r w:rsidR="00045E81">
        <w:rPr>
          <w:sz w:val="28"/>
        </w:rPr>
        <w:t xml:space="preserve"> </w:t>
      </w:r>
      <w:r w:rsidRPr="00045E81">
        <w:rPr>
          <w:sz w:val="28"/>
        </w:rPr>
        <w:t>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взаимодействии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между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многофункциональными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центрами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предоставления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государственных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муниципальных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услуг</w:t>
      </w:r>
      <w:r w:rsidR="005D476E" w:rsidRPr="00045E81">
        <w:rPr>
          <w:sz w:val="28"/>
        </w:rPr>
        <w:t xml:space="preserve"> </w:t>
      </w:r>
      <w:r w:rsidRPr="00045E81">
        <w:rPr>
          <w:rFonts w:eastAsiaTheme="minorEastAsia"/>
          <w:spacing w:val="-1"/>
          <w:sz w:val="28"/>
        </w:rPr>
        <w:t>и</w:t>
      </w:r>
      <w:r w:rsidR="005D476E" w:rsidRPr="00045E81">
        <w:rPr>
          <w:rFonts w:eastAsiaTheme="minorEastAsia"/>
          <w:spacing w:val="-1"/>
          <w:sz w:val="28"/>
        </w:rPr>
        <w:t xml:space="preserve"> </w:t>
      </w:r>
      <w:r w:rsidRPr="00045E81">
        <w:rPr>
          <w:sz w:val="28"/>
        </w:rPr>
        <w:t>федеральными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органами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исполнительной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власти,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органами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государственных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внебюджетных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фондов,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органами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государственной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власти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субъектов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Российской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Федерации,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органами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местного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самоуправления</w:t>
      </w:r>
      <w:r w:rsidR="005D476E" w:rsidRPr="00045E81">
        <w:rPr>
          <w:sz w:val="28"/>
        </w:rPr>
        <w:t>»</w:t>
      </w:r>
      <w:r w:rsidRPr="00045E81">
        <w:rPr>
          <w:sz w:val="28"/>
        </w:rPr>
        <w:t>,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либо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посредством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почтового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отправления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с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уведомлением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о</w:t>
      </w:r>
      <w:r w:rsidR="005D476E" w:rsidRPr="00045E81">
        <w:rPr>
          <w:sz w:val="28"/>
        </w:rPr>
        <w:t xml:space="preserve"> </w:t>
      </w:r>
      <w:r w:rsidRPr="00045E81">
        <w:rPr>
          <w:sz w:val="28"/>
        </w:rPr>
        <w:t>вручении.</w:t>
      </w:r>
    </w:p>
    <w:p w14:paraId="2227BA08" w14:textId="77777777" w:rsidR="0005692C" w:rsidRPr="00484D38" w:rsidRDefault="0005692C" w:rsidP="00484D38">
      <w:pPr>
        <w:pStyle w:val="aff3"/>
        <w:widowControl/>
        <w:tabs>
          <w:tab w:val="left" w:pos="1700"/>
          <w:tab w:val="left" w:pos="1804"/>
          <w:tab w:val="left" w:pos="2217"/>
          <w:tab w:val="left" w:pos="2398"/>
          <w:tab w:val="left" w:pos="3415"/>
          <w:tab w:val="left" w:pos="3572"/>
          <w:tab w:val="left" w:pos="3938"/>
          <w:tab w:val="left" w:pos="4859"/>
          <w:tab w:val="left" w:pos="5764"/>
          <w:tab w:val="left" w:pos="6341"/>
          <w:tab w:val="left" w:pos="6503"/>
          <w:tab w:val="left" w:pos="6745"/>
          <w:tab w:val="left" w:pos="6838"/>
          <w:tab w:val="left" w:pos="7761"/>
          <w:tab w:val="left" w:pos="7982"/>
          <w:tab w:val="left" w:pos="8089"/>
          <w:tab w:val="left" w:pos="8165"/>
          <w:tab w:val="left" w:pos="9117"/>
          <w:tab w:val="left" w:pos="9774"/>
          <w:tab w:val="left" w:pos="10123"/>
        </w:tabs>
        <w:ind w:left="0"/>
        <w:jc w:val="center"/>
        <w:rPr>
          <w:b/>
          <w:szCs w:val="24"/>
        </w:rPr>
      </w:pPr>
    </w:p>
    <w:p w14:paraId="69187755" w14:textId="40A7A380" w:rsidR="0005692C" w:rsidRPr="00484D38" w:rsidRDefault="001C0C64" w:rsidP="00484D38">
      <w:pPr>
        <w:pStyle w:val="32"/>
        <w:keepNext/>
        <w:keepLines/>
        <w:widowControl/>
        <w:tabs>
          <w:tab w:val="left" w:pos="954"/>
        </w:tabs>
        <w:spacing w:after="0"/>
        <w:jc w:val="center"/>
        <w:outlineLvl w:val="9"/>
        <w:rPr>
          <w:i w:val="0"/>
          <w:sz w:val="28"/>
        </w:rPr>
      </w:pPr>
      <w:bookmarkStart w:id="264" w:name="_Toc103862218"/>
      <w:bookmarkStart w:id="265" w:name="_Toc103862253"/>
      <w:bookmarkStart w:id="266" w:name="_Toc103863880"/>
      <w:bookmarkStart w:id="267" w:name="_Toc103877697"/>
      <w:r w:rsidRPr="00484D38">
        <w:rPr>
          <w:i w:val="0"/>
          <w:sz w:val="28"/>
        </w:rPr>
        <w:t>14.</w:t>
      </w:r>
      <w:r w:rsidR="00E50037" w:rsidRPr="00484D38">
        <w:rPr>
          <w:i w:val="0"/>
          <w:sz w:val="28"/>
        </w:rPr>
        <w:t>Способы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получения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Заявителем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результатов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предоставления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Муниципальной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услуги</w:t>
      </w:r>
      <w:bookmarkEnd w:id="262"/>
      <w:bookmarkEnd w:id="263"/>
      <w:bookmarkEnd w:id="264"/>
      <w:bookmarkEnd w:id="265"/>
      <w:bookmarkEnd w:id="266"/>
      <w:bookmarkEnd w:id="267"/>
    </w:p>
    <w:p w14:paraId="2A916F34" w14:textId="77777777" w:rsidR="00484D38" w:rsidRPr="00484D38" w:rsidRDefault="00484D38" w:rsidP="00484D38">
      <w:pPr>
        <w:pStyle w:val="11"/>
        <w:widowControl/>
        <w:numPr>
          <w:ilvl w:val="1"/>
          <w:numId w:val="2"/>
        </w:numPr>
        <w:tabs>
          <w:tab w:val="left" w:pos="1366"/>
        </w:tabs>
        <w:ind w:firstLine="0"/>
        <w:jc w:val="center"/>
        <w:rPr>
          <w:b/>
          <w:sz w:val="28"/>
        </w:rPr>
      </w:pPr>
      <w:bookmarkStart w:id="268" w:name="bookmark313"/>
      <w:bookmarkEnd w:id="268"/>
    </w:p>
    <w:p w14:paraId="6AA6DB15" w14:textId="1DBE5A0D" w:rsidR="0005692C" w:rsidRPr="00484D38" w:rsidRDefault="00E50037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84D38">
        <w:rPr>
          <w:sz w:val="28"/>
        </w:rPr>
        <w:t>Заявитель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уведомляется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ходе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рассмотрения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готовности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результата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следующими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способами:</w:t>
      </w:r>
    </w:p>
    <w:p w14:paraId="1E2FA15A" w14:textId="709B0631" w:rsidR="0005692C" w:rsidRPr="00484D38" w:rsidRDefault="00E50037" w:rsidP="00484D38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269" w:name="bookmark314"/>
      <w:bookmarkEnd w:id="269"/>
      <w:r w:rsidRPr="00484D38">
        <w:rPr>
          <w:sz w:val="28"/>
        </w:rPr>
        <w:t>Через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личный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кабинет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ЕПГУ</w:t>
      </w:r>
      <w:ins w:id="270" w:author="Bogomolova, Olga" w:date="2022-05-06T10:13:00Z">
        <w:r w:rsidRPr="00484D38">
          <w:rPr>
            <w:sz w:val="28"/>
          </w:rPr>
          <w:t>.</w:t>
        </w:r>
      </w:ins>
    </w:p>
    <w:p w14:paraId="244DC2AD" w14:textId="6DDE2928" w:rsidR="0005692C" w:rsidRPr="00484D38" w:rsidRDefault="00E50037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271" w:name="bookmark315"/>
      <w:bookmarkEnd w:id="271"/>
      <w:r w:rsidRPr="00484D38">
        <w:rPr>
          <w:sz w:val="28"/>
        </w:rPr>
        <w:t>Заявитель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может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самостоятельно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получить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информацию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готовности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результата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посредством:</w:t>
      </w:r>
    </w:p>
    <w:p w14:paraId="56323D8A" w14:textId="541C8CCF" w:rsidR="0005692C" w:rsidRPr="00484D38" w:rsidRDefault="00082161" w:rsidP="00484D38">
      <w:pPr>
        <w:pStyle w:val="11"/>
        <w:widowControl/>
        <w:ind w:firstLine="709"/>
        <w:jc w:val="both"/>
        <w:rPr>
          <w:sz w:val="28"/>
        </w:rPr>
      </w:pPr>
      <w:r w:rsidRPr="00484D38">
        <w:rPr>
          <w:rFonts w:eastAsiaTheme="minorEastAsia"/>
          <w:sz w:val="28"/>
        </w:rPr>
        <w:t xml:space="preserve">– </w:t>
      </w:r>
      <w:r w:rsidR="00E50037" w:rsidRPr="00484D38">
        <w:rPr>
          <w:sz w:val="28"/>
        </w:rPr>
        <w:t>сервиса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ЕПГУ</w:t>
      </w:r>
      <w:r w:rsidR="005D476E" w:rsidRPr="00484D38">
        <w:rPr>
          <w:sz w:val="28"/>
        </w:rPr>
        <w:t xml:space="preserve"> «</w:t>
      </w:r>
      <w:r w:rsidR="00E50037" w:rsidRPr="00484D38">
        <w:rPr>
          <w:sz w:val="28"/>
        </w:rPr>
        <w:t>Узнать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статус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заявления</w:t>
      </w:r>
      <w:r w:rsidR="005D476E" w:rsidRPr="00484D38">
        <w:rPr>
          <w:sz w:val="28"/>
        </w:rPr>
        <w:t>»</w:t>
      </w:r>
      <w:r w:rsidR="00E50037" w:rsidRPr="00484D38">
        <w:rPr>
          <w:sz w:val="28"/>
        </w:rPr>
        <w:t>;</w:t>
      </w:r>
    </w:p>
    <w:p w14:paraId="606FB70A" w14:textId="0F963808" w:rsidR="0005692C" w:rsidRPr="00484D38" w:rsidRDefault="00082161" w:rsidP="00484D38">
      <w:pPr>
        <w:pStyle w:val="11"/>
        <w:widowControl/>
        <w:ind w:firstLine="709"/>
        <w:jc w:val="both"/>
        <w:rPr>
          <w:sz w:val="28"/>
          <w:lang w:val="en-US"/>
        </w:rPr>
      </w:pPr>
      <w:r w:rsidRPr="00484D38">
        <w:rPr>
          <w:rFonts w:eastAsiaTheme="minorEastAsia"/>
          <w:sz w:val="28"/>
        </w:rPr>
        <w:t xml:space="preserve">– </w:t>
      </w:r>
      <w:r w:rsidR="00E50037" w:rsidRPr="00484D38">
        <w:rPr>
          <w:sz w:val="28"/>
        </w:rPr>
        <w:t>по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телефону</w:t>
      </w:r>
      <w:r w:rsidR="00E50037" w:rsidRPr="00484D38">
        <w:rPr>
          <w:rFonts w:eastAsiaTheme="minorEastAsia"/>
          <w:sz w:val="28"/>
          <w:lang w:val="en-US"/>
        </w:rPr>
        <w:t>.</w:t>
      </w:r>
    </w:p>
    <w:p w14:paraId="38CDE7A7" w14:textId="363BF676" w:rsidR="0005692C" w:rsidRPr="00484D38" w:rsidRDefault="00E50037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272" w:name="bookmark316"/>
      <w:bookmarkEnd w:id="272"/>
      <w:r w:rsidRPr="00484D38">
        <w:rPr>
          <w:sz w:val="28"/>
        </w:rPr>
        <w:t>Способы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получения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результата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услуги:</w:t>
      </w:r>
    </w:p>
    <w:p w14:paraId="4E3CD685" w14:textId="26F33FC8" w:rsidR="0005692C" w:rsidRPr="00484D38" w:rsidRDefault="00E50037" w:rsidP="00484D38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273" w:name="bookmark317"/>
      <w:bookmarkEnd w:id="273"/>
      <w:r w:rsidRPr="00484D38">
        <w:rPr>
          <w:sz w:val="28"/>
        </w:rPr>
        <w:t>через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Личный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кабинет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ЕПГУ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электронного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документа,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подписанного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усиленной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электронной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цифровой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подписью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уполномоченного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должностного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лица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Администрации.</w:t>
      </w:r>
    </w:p>
    <w:p w14:paraId="0EFE98E4" w14:textId="2863E67F" w:rsidR="0005692C" w:rsidRPr="00484D38" w:rsidRDefault="00E50037" w:rsidP="00484D38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84D38">
        <w:rPr>
          <w:sz w:val="28"/>
        </w:rPr>
        <w:lastRenderedPageBreak/>
        <w:t>Заявителю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обеспечена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возможность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получения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результата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бумажном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носителе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личном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обращении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уполномоченный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орган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местного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самоуправления,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также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через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многофункциональный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центр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соответствии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соглашением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взаимодействии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между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многофункциональным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центром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Администрацией,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заключенным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соответствии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постановлением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Правительства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Российской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Федерации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от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27</w:t>
      </w:r>
      <w:r w:rsidRPr="00484D38">
        <w:rPr>
          <w:rFonts w:eastAsiaTheme="minorEastAsia"/>
          <w:spacing w:val="1"/>
          <w:sz w:val="28"/>
        </w:rPr>
        <w:t>.09.2</w:t>
      </w:r>
      <w:r w:rsidRPr="00484D38">
        <w:rPr>
          <w:sz w:val="28"/>
        </w:rPr>
        <w:t>011</w:t>
      </w:r>
      <w:r w:rsidR="005D476E" w:rsidRPr="00484D38">
        <w:rPr>
          <w:sz w:val="28"/>
        </w:rPr>
        <w:t xml:space="preserve"> № </w:t>
      </w:r>
      <w:r w:rsidRPr="00484D38">
        <w:rPr>
          <w:sz w:val="28"/>
        </w:rPr>
        <w:t>797</w:t>
      </w:r>
      <w:r w:rsidR="005D476E" w:rsidRPr="00484D38">
        <w:rPr>
          <w:sz w:val="28"/>
        </w:rPr>
        <w:t>»</w:t>
      </w:r>
      <w:r w:rsidR="00484D38">
        <w:rPr>
          <w:sz w:val="28"/>
        </w:rPr>
        <w:t xml:space="preserve"> </w:t>
      </w:r>
      <w:r w:rsidRPr="00484D38">
        <w:rPr>
          <w:sz w:val="28"/>
        </w:rPr>
        <w:t>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взаимодействии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между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многофункциональными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центрами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государственных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</w:t>
      </w:r>
      <w:r w:rsidR="005D476E" w:rsidRPr="00484D38">
        <w:rPr>
          <w:sz w:val="28"/>
        </w:rPr>
        <w:t xml:space="preserve"> </w:t>
      </w:r>
      <w:r w:rsidRPr="00484D38">
        <w:rPr>
          <w:rFonts w:eastAsiaTheme="minorEastAsia"/>
          <w:spacing w:val="-1"/>
          <w:sz w:val="28"/>
        </w:rPr>
        <w:t>и</w:t>
      </w:r>
      <w:r w:rsidR="005D476E" w:rsidRPr="00484D38">
        <w:rPr>
          <w:rFonts w:eastAsiaTheme="minorEastAsia"/>
          <w:spacing w:val="-1"/>
          <w:sz w:val="28"/>
        </w:rPr>
        <w:t xml:space="preserve"> </w:t>
      </w:r>
      <w:r w:rsidRPr="00484D38">
        <w:rPr>
          <w:sz w:val="28"/>
        </w:rPr>
        <w:t>федеральными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органами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исполнительной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власти,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органами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государственных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внебюджетных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фондов,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органами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государственной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власти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субъектов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Российской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Федерации,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органами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местного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самоуправления</w:t>
      </w:r>
      <w:r w:rsidR="005D476E" w:rsidRPr="00484D38">
        <w:rPr>
          <w:sz w:val="28"/>
        </w:rPr>
        <w:t>»</w:t>
      </w:r>
      <w:r w:rsidRPr="00484D38">
        <w:rPr>
          <w:sz w:val="28"/>
        </w:rPr>
        <w:t>,</w:t>
      </w:r>
    </w:p>
    <w:p w14:paraId="583C1DDF" w14:textId="1B8E705A" w:rsidR="0005692C" w:rsidRDefault="00E50037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274" w:name="bookmark318"/>
      <w:bookmarkEnd w:id="274"/>
      <w:r w:rsidRPr="00484D38">
        <w:rPr>
          <w:sz w:val="28"/>
        </w:rPr>
        <w:t>Способ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получения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определяется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заявителем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указывается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заявлении.</w:t>
      </w:r>
    </w:p>
    <w:p w14:paraId="4278FAD8" w14:textId="77777777" w:rsidR="00484D38" w:rsidRPr="00484D38" w:rsidRDefault="00484D38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0"/>
        <w:jc w:val="center"/>
        <w:rPr>
          <w:b/>
          <w:sz w:val="28"/>
        </w:rPr>
      </w:pPr>
    </w:p>
    <w:p w14:paraId="1552D2F3" w14:textId="5681EBA4" w:rsidR="0005692C" w:rsidRPr="00484D38" w:rsidRDefault="00CD2AED" w:rsidP="00484D38">
      <w:pPr>
        <w:pStyle w:val="32"/>
        <w:keepNext/>
        <w:keepLines/>
        <w:widowControl/>
        <w:tabs>
          <w:tab w:val="left" w:pos="474"/>
        </w:tabs>
        <w:spacing w:after="0"/>
        <w:jc w:val="center"/>
        <w:outlineLvl w:val="9"/>
        <w:rPr>
          <w:i w:val="0"/>
          <w:sz w:val="28"/>
        </w:rPr>
      </w:pPr>
      <w:bookmarkStart w:id="275" w:name="bookmark321"/>
      <w:bookmarkStart w:id="276" w:name="bookmark319"/>
      <w:bookmarkStart w:id="277" w:name="bookmark322"/>
      <w:bookmarkStart w:id="278" w:name="_Toc103862219"/>
      <w:bookmarkStart w:id="279" w:name="_Toc103862254"/>
      <w:bookmarkStart w:id="280" w:name="_Toc103863881"/>
      <w:bookmarkStart w:id="281" w:name="_Toc103877698"/>
      <w:bookmarkEnd w:id="275"/>
      <w:r w:rsidRPr="00484D38">
        <w:rPr>
          <w:i w:val="0"/>
          <w:sz w:val="28"/>
        </w:rPr>
        <w:t>15.</w:t>
      </w:r>
      <w:r w:rsidR="00E50037" w:rsidRPr="00484D38">
        <w:rPr>
          <w:i w:val="0"/>
          <w:sz w:val="28"/>
        </w:rPr>
        <w:t>Максимальный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срок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ожидания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в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очереди</w:t>
      </w:r>
      <w:bookmarkEnd w:id="276"/>
      <w:bookmarkEnd w:id="277"/>
      <w:bookmarkEnd w:id="278"/>
      <w:bookmarkEnd w:id="279"/>
      <w:bookmarkEnd w:id="280"/>
      <w:bookmarkEnd w:id="281"/>
    </w:p>
    <w:p w14:paraId="7A6085FB" w14:textId="77777777" w:rsidR="00484D38" w:rsidRPr="00484D38" w:rsidRDefault="00484D38" w:rsidP="00484D38">
      <w:pPr>
        <w:pStyle w:val="11"/>
        <w:widowControl/>
        <w:numPr>
          <w:ilvl w:val="1"/>
          <w:numId w:val="2"/>
        </w:numPr>
        <w:tabs>
          <w:tab w:val="left" w:pos="1539"/>
        </w:tabs>
        <w:ind w:firstLine="0"/>
        <w:jc w:val="center"/>
        <w:rPr>
          <w:b/>
          <w:sz w:val="28"/>
        </w:rPr>
      </w:pPr>
      <w:bookmarkStart w:id="282" w:name="bookmark323"/>
      <w:bookmarkEnd w:id="282"/>
    </w:p>
    <w:p w14:paraId="25736D13" w14:textId="6400D881" w:rsidR="0005692C" w:rsidRDefault="00E50037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84D38">
        <w:rPr>
          <w:sz w:val="28"/>
        </w:rPr>
        <w:t>Максимальный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срок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ожидания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очереди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личной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подаче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получении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результата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должен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превышать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10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минут.</w:t>
      </w:r>
    </w:p>
    <w:p w14:paraId="0F7EC37A" w14:textId="77777777" w:rsidR="00484D38" w:rsidRPr="00484D38" w:rsidRDefault="00484D38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0"/>
        <w:jc w:val="center"/>
        <w:rPr>
          <w:b/>
          <w:sz w:val="28"/>
        </w:rPr>
      </w:pPr>
    </w:p>
    <w:p w14:paraId="582C3F9A" w14:textId="12BB6B38" w:rsidR="0005692C" w:rsidRPr="00484D38" w:rsidRDefault="00CD2AED" w:rsidP="00484D38">
      <w:pPr>
        <w:pStyle w:val="11"/>
        <w:widowControl/>
        <w:tabs>
          <w:tab w:val="left" w:pos="1134"/>
        </w:tabs>
        <w:ind w:firstLine="0"/>
        <w:jc w:val="center"/>
        <w:rPr>
          <w:b/>
          <w:sz w:val="28"/>
        </w:rPr>
      </w:pPr>
      <w:bookmarkStart w:id="283" w:name="bookmark324"/>
      <w:bookmarkStart w:id="284" w:name="_Toc103877699"/>
      <w:bookmarkEnd w:id="283"/>
      <w:r w:rsidRPr="00484D38">
        <w:rPr>
          <w:rFonts w:eastAsiaTheme="minorEastAsia"/>
          <w:b/>
          <w:bCs/>
          <w:iCs/>
          <w:sz w:val="28"/>
        </w:rPr>
        <w:t>16.</w:t>
      </w:r>
      <w:r w:rsidR="00E50037" w:rsidRPr="00484D38">
        <w:rPr>
          <w:rFonts w:eastAsiaTheme="minorEastAsia"/>
          <w:b/>
          <w:bCs/>
          <w:iCs/>
          <w:sz w:val="28"/>
        </w:rPr>
        <w:t>Требования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к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помещениям,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в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которых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предоставляются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Муниципальная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услуга,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к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залу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ожидания,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местам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для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заполнения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запросов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о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предоставлении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Муниципальной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услуги,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информационным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стендам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с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образцами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их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заполнения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и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перечнем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документов,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необходимых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для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предоставления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Муниципальной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услуги,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в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том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числе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к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обеспечению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доступности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указанных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объектов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для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инвалидов,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мало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мобильных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групп</w:t>
      </w:r>
      <w:r w:rsidR="005D476E" w:rsidRPr="00484D38">
        <w:rPr>
          <w:rFonts w:eastAsiaTheme="minorEastAsia"/>
          <w:b/>
          <w:bCs/>
          <w:iCs/>
          <w:sz w:val="28"/>
        </w:rPr>
        <w:t xml:space="preserve"> </w:t>
      </w:r>
      <w:r w:rsidR="00E50037" w:rsidRPr="00484D38">
        <w:rPr>
          <w:rFonts w:eastAsiaTheme="minorEastAsia"/>
          <w:b/>
          <w:bCs/>
          <w:iCs/>
          <w:sz w:val="28"/>
        </w:rPr>
        <w:t>населения</w:t>
      </w:r>
      <w:bookmarkEnd w:id="284"/>
    </w:p>
    <w:p w14:paraId="3D8FE159" w14:textId="77777777" w:rsidR="00484D38" w:rsidRPr="00484D38" w:rsidRDefault="00484D38" w:rsidP="00484D38">
      <w:pPr>
        <w:pStyle w:val="af1"/>
        <w:widowControl/>
        <w:jc w:val="center"/>
        <w:rPr>
          <w:rFonts w:ascii="Times New Roman" w:eastAsiaTheme="minorEastAsia" w:hAnsi="Times New Roman" w:cs="Times New Roman"/>
          <w:b/>
          <w:sz w:val="28"/>
          <w:szCs w:val="24"/>
        </w:rPr>
      </w:pPr>
    </w:p>
    <w:p w14:paraId="665B7C9C" w14:textId="5EB76AFA" w:rsidR="00BF0B9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19.1.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Местоположение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административных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зданий,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осуществляется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прием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заявлений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документов,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необходимых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предоставления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6C6335" w:rsidRPr="00484D38">
        <w:rPr>
          <w:rFonts w:ascii="Times New Roman" w:eastAsiaTheme="minorEastAsia" w:hAnsi="Times New Roman" w:cs="Times New Roman"/>
          <w:sz w:val="28"/>
          <w:szCs w:val="24"/>
        </w:rPr>
        <w:t>муниципальной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услуги,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также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выдача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результатов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предоставления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0F36B0" w:rsidRPr="00484D38">
        <w:rPr>
          <w:rFonts w:ascii="Times New Roman" w:eastAsiaTheme="minorEastAsia" w:hAnsi="Times New Roman" w:cs="Times New Roman"/>
          <w:sz w:val="28"/>
          <w:szCs w:val="24"/>
        </w:rPr>
        <w:t>муниципальной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услуги,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должно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обеспечивать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удобство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граждан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точки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зрения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пешеходной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доступности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от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остановок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общественного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транспорта.</w:t>
      </w:r>
    </w:p>
    <w:p w14:paraId="48311420" w14:textId="53C4D5B8" w:rsidR="00BF0B9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19.2.</w:t>
      </w:r>
      <w:r w:rsid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случае,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если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имеется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возможность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организации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стоянки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(парковки)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возле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здания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(строения),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котором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размещено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помещение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приема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выдачи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документов,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организовывается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стоянка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(парковка)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личного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автомобильного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транспорта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заявителей.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пользование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стоянкой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(парковкой)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заявителей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плата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не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взимается.</w:t>
      </w:r>
    </w:p>
    <w:p w14:paraId="682F4AEC" w14:textId="4147CB23" w:rsidR="00BF0B9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19.3.</w:t>
      </w:r>
      <w:r w:rsid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парковки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специальных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автотранспортных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средств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инвалидов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стоянке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(парковке)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выделяется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не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менее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10%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мест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(но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не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менее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одного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места)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бесплатной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парковки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транспортных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средств,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управляемых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инвалидами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I,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II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групп,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также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инвалидами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III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группы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порядке,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установленном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Правительством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Российской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Федерации,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транспортных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средств,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перевозящих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таких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инвалидов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(или)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детей-инвалидов.</w:t>
      </w:r>
    </w:p>
    <w:p w14:paraId="1400A6A2" w14:textId="7A48C8A4" w:rsidR="00BF0B9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lastRenderedPageBreak/>
        <w:t>19.4.</w:t>
      </w:r>
      <w:r w:rsid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целях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обеспечения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беспрепятственного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доступа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заявителей,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том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числе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передвигающихся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инвалидных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колясках,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вход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здание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помещения,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предоставляется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0F36B0" w:rsidRPr="00484D38">
        <w:rPr>
          <w:rFonts w:ascii="Times New Roman" w:eastAsiaTheme="minorEastAsia" w:hAnsi="Times New Roman" w:cs="Times New Roman"/>
          <w:sz w:val="28"/>
          <w:szCs w:val="24"/>
        </w:rPr>
        <w:t>муниципальная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услуга,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оборудуются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пандусами,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поручнями,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тактильными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(контрастными)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предупреждающими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элементами,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иными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специальными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приспособлениями,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позволяющими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обеспечить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беспрепятственный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доступ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передвижение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инвалидов,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соответствии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законодательством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Российской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Федерации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социальной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защите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инвалидов.</w:t>
      </w:r>
    </w:p>
    <w:p w14:paraId="7F02012F" w14:textId="55462DFE" w:rsidR="00BF0B9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19.5.</w:t>
      </w:r>
      <w:r w:rsid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Центральный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вход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здание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Уполномоченного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органа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должен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быть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оборудован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информационной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табличкой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(вывеской),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содержащей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информацию:</w:t>
      </w:r>
    </w:p>
    <w:p w14:paraId="5A9F5C94" w14:textId="1E171655" w:rsidR="00BF0B9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84109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наименование;</w:t>
      </w:r>
    </w:p>
    <w:p w14:paraId="1BAAF637" w14:textId="4F08CE39" w:rsidR="00BF0B9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84109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местонахождение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юридический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адрес;</w:t>
      </w:r>
    </w:p>
    <w:p w14:paraId="0C38C090" w14:textId="5E1DE5C6" w:rsidR="00BF0B9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84109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режим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работы;</w:t>
      </w:r>
    </w:p>
    <w:p w14:paraId="4B0D46D7" w14:textId="1BEA34FB" w:rsidR="00BF0B9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84109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график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приема;</w:t>
      </w:r>
    </w:p>
    <w:p w14:paraId="1EFC7AEB" w14:textId="180655DB" w:rsidR="00BF0B9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84109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номера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телефонов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справок.</w:t>
      </w:r>
    </w:p>
    <w:p w14:paraId="634BE1C8" w14:textId="005F5134" w:rsidR="0005692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19.6.</w:t>
      </w:r>
      <w:r w:rsid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Помещения,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предоставляется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государственная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услуга,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должны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соответствовать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санитарно-эпидемиологическим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правилам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нормативам.</w:t>
      </w:r>
    </w:p>
    <w:p w14:paraId="7121A200" w14:textId="63BAE8E4" w:rsidR="0005692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19.7.</w:t>
      </w:r>
      <w:r w:rsid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Помещения,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предоставляется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государственная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услуга,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оснащаются:</w:t>
      </w:r>
    </w:p>
    <w:p w14:paraId="582C27AD" w14:textId="33A47233" w:rsidR="00BF0B9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84109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противопожарной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системой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средствами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пожаротушения;</w:t>
      </w:r>
    </w:p>
    <w:p w14:paraId="60D025A8" w14:textId="7ECA4CD8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84109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системой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оповещения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возникновении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чрезвычайной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ситуации;</w:t>
      </w:r>
    </w:p>
    <w:p w14:paraId="2C418309" w14:textId="4EC16A19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84109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средствами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оказания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первой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медицинской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помощи;</w:t>
      </w:r>
    </w:p>
    <w:p w14:paraId="684CC469" w14:textId="31E8E69B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 xml:space="preserve">–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туалетными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комнатами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посетителей.</w:t>
      </w:r>
    </w:p>
    <w:p w14:paraId="27BA6BBB" w14:textId="14856B18" w:rsidR="00BF0B9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19.8.</w:t>
      </w:r>
      <w:r w:rsid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Зал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ожидания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Заявителей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оборудуется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стульями,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скамьями,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количество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определяется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исходя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из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фактической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нагрузки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возможностей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размещения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помещении,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также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информационными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стендами.</w:t>
      </w:r>
    </w:p>
    <w:p w14:paraId="0552792C" w14:textId="5D6A27AC" w:rsidR="0005692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19.9.</w:t>
      </w:r>
      <w:r w:rsid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Тексты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материалов,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размещенных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информационном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стенде,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печатаются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удобным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чтения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шрифтом,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без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исправлений,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выделением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наиболее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важных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мест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полужирным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шрифтом.</w:t>
      </w:r>
    </w:p>
    <w:p w14:paraId="47FF3EBD" w14:textId="4C80D4EA" w:rsidR="0005692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19.10.</w:t>
      </w:r>
      <w:r w:rsid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Места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заполнения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заявлений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оборудуются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стульями,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столами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(стойками),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бланками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заявлений,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письменными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принадлежностями.</w:t>
      </w:r>
    </w:p>
    <w:p w14:paraId="2616A384" w14:textId="0574F046" w:rsidR="0005692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19.11.</w:t>
      </w:r>
      <w:r w:rsid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Места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приема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Заявителей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оборудуются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информационными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табличками(вывесками)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указанием:</w:t>
      </w:r>
    </w:p>
    <w:p w14:paraId="4D8BC409" w14:textId="0AF63E54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 xml:space="preserve">–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номера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кабинета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наименования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отдела;</w:t>
      </w:r>
    </w:p>
    <w:p w14:paraId="05EC793F" w14:textId="5EE782D7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 xml:space="preserve">–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фамилии,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имени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отчества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(последнее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при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наличии),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должности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ответственного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лица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за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прием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документов;</w:t>
      </w:r>
    </w:p>
    <w:p w14:paraId="5BF40F8C" w14:textId="178A97F3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 xml:space="preserve">–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графика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приема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Заявителей.</w:t>
      </w:r>
    </w:p>
    <w:p w14:paraId="3D054766" w14:textId="72326A0B" w:rsidR="0005692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19.12.</w:t>
      </w:r>
      <w:r w:rsid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Рабочее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место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каждого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ответственного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лица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прием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документов,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должно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быть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оборудовано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персональным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компьютером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возможностью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доступа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к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необходимым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информационным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базам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данных,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печатающим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устройством(принтером)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копирующим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устройством.</w:t>
      </w:r>
    </w:p>
    <w:p w14:paraId="0E90F038" w14:textId="131B262E" w:rsidR="0005692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lastRenderedPageBreak/>
        <w:t>19.13.</w:t>
      </w:r>
      <w:r w:rsid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Лицо,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ответственное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за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прием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документов,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должно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иметь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настольную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табличку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указанием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фамилии,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имени,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отчества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(последнее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-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наличии)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должности.</w:t>
      </w:r>
    </w:p>
    <w:p w14:paraId="695C57DA" w14:textId="139461B2" w:rsidR="0005692C" w:rsidRPr="00484D38" w:rsidRDefault="00E50037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>19.14.</w:t>
      </w:r>
      <w:r w:rsid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proofErr w:type="gramStart"/>
      <w:r w:rsidRPr="00484D38">
        <w:rPr>
          <w:rFonts w:ascii="Times New Roman" w:eastAsiaTheme="minorEastAsia" w:hAnsi="Times New Roman" w:cs="Times New Roman"/>
          <w:sz w:val="28"/>
          <w:szCs w:val="24"/>
        </w:rPr>
        <w:t>При</w:t>
      </w:r>
      <w:proofErr w:type="gramEnd"/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предоставлении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985130" w:rsidRPr="00484D38">
        <w:rPr>
          <w:rFonts w:ascii="Times New Roman" w:eastAsiaTheme="minorEastAsia" w:hAnsi="Times New Roman" w:cs="Times New Roman"/>
          <w:sz w:val="28"/>
          <w:szCs w:val="24"/>
        </w:rPr>
        <w:t>муниципальной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услуги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инвалидам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Pr="00484D38">
        <w:rPr>
          <w:rFonts w:ascii="Times New Roman" w:eastAsiaTheme="minorEastAsia" w:hAnsi="Times New Roman" w:cs="Times New Roman"/>
          <w:sz w:val="28"/>
          <w:szCs w:val="24"/>
        </w:rPr>
        <w:t>обеспечиваются:</w:t>
      </w:r>
    </w:p>
    <w:p w14:paraId="16A3394A" w14:textId="4118A20E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 xml:space="preserve">–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возможность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беспрепятственного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доступа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к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объекту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(зданию,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помещению),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котором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предоставляется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985130" w:rsidRPr="00484D38">
        <w:rPr>
          <w:rFonts w:ascii="Times New Roman" w:eastAsiaTheme="minorEastAsia" w:hAnsi="Times New Roman" w:cs="Times New Roman"/>
          <w:sz w:val="28"/>
          <w:szCs w:val="24"/>
        </w:rPr>
        <w:t>муниципальная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услуга;</w:t>
      </w:r>
    </w:p>
    <w:p w14:paraId="0ED97F5D" w14:textId="5198307A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 xml:space="preserve">–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возможность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самостоятельного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передвижения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территории,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которой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расположены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здания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помещения,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предоставляется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985130" w:rsidRPr="00484D38">
        <w:rPr>
          <w:rFonts w:ascii="Times New Roman" w:eastAsiaTheme="minorEastAsia" w:hAnsi="Times New Roman" w:cs="Times New Roman"/>
          <w:sz w:val="28"/>
          <w:szCs w:val="24"/>
        </w:rPr>
        <w:t>муниципальная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услуга,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также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входа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такие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объекты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выхода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из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них,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посадки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транспортное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средство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высадки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из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него,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том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числе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использованием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кресла-коляски;</w:t>
      </w:r>
    </w:p>
    <w:p w14:paraId="48F7BE18" w14:textId="4FDD8642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 xml:space="preserve">–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сопровождение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инвалидов,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имеющих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стойкие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расстройства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функции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зрения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самостоятельного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передвижения;</w:t>
      </w:r>
    </w:p>
    <w:p w14:paraId="6344781B" w14:textId="0BB5557C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 xml:space="preserve">–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надлежащее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размещение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оборудования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носителей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информации,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необходимых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обеспечения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беспрепятственного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доступа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инвалидов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зданиям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помещениям,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предоставляется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985130" w:rsidRPr="00484D38">
        <w:rPr>
          <w:rFonts w:ascii="Times New Roman" w:eastAsiaTheme="minorEastAsia" w:hAnsi="Times New Roman" w:cs="Times New Roman"/>
          <w:sz w:val="28"/>
          <w:szCs w:val="24"/>
        </w:rPr>
        <w:t>муниципальная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услуга,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к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985130" w:rsidRPr="00484D38">
        <w:rPr>
          <w:rFonts w:ascii="Times New Roman" w:eastAsiaTheme="minorEastAsia" w:hAnsi="Times New Roman" w:cs="Times New Roman"/>
          <w:sz w:val="28"/>
          <w:szCs w:val="24"/>
        </w:rPr>
        <w:t>муниципальной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услуге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учетом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ограничений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жизнедеятельности;</w:t>
      </w:r>
    </w:p>
    <w:p w14:paraId="54C09865" w14:textId="146BEC95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 xml:space="preserve">–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дублирование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необходимой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инвалидов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звуковой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зрительной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информации,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также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надписей,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знаков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иной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текстовой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графической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информации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знаками,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выполненными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рельефно-точечным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шрифтом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Брайля;</w:t>
      </w:r>
    </w:p>
    <w:p w14:paraId="7BA34CCE" w14:textId="7644276E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 xml:space="preserve">–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допуск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сурдопереводчика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тифлосурдопереводчика;</w:t>
      </w:r>
    </w:p>
    <w:p w14:paraId="42C66D2D" w14:textId="1B1CE0F8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 xml:space="preserve">–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допуск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собаки-проводника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при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налич</w:t>
      </w:r>
      <w:r w:rsidR="00511D4D" w:rsidRPr="00484D38">
        <w:rPr>
          <w:rFonts w:ascii="Times New Roman" w:eastAsiaTheme="minorEastAsia" w:hAnsi="Times New Roman" w:cs="Times New Roman"/>
          <w:sz w:val="28"/>
          <w:szCs w:val="24"/>
        </w:rPr>
        <w:t>ии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511D4D" w:rsidRPr="00484D38">
        <w:rPr>
          <w:rFonts w:ascii="Times New Roman" w:eastAsiaTheme="minorEastAsia" w:hAnsi="Times New Roman" w:cs="Times New Roman"/>
          <w:sz w:val="28"/>
          <w:szCs w:val="24"/>
        </w:rPr>
        <w:t>документа,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511D4D" w:rsidRPr="00484D38">
        <w:rPr>
          <w:rFonts w:ascii="Times New Roman" w:eastAsiaTheme="minorEastAsia" w:hAnsi="Times New Roman" w:cs="Times New Roman"/>
          <w:sz w:val="28"/>
          <w:szCs w:val="24"/>
        </w:rPr>
        <w:t>подтверждающего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специальное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обучение,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на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объекты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(здания,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помещения),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которых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предоставляются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985130" w:rsidRPr="00484D38">
        <w:rPr>
          <w:rFonts w:ascii="Times New Roman" w:eastAsiaTheme="minorEastAsia" w:hAnsi="Times New Roman" w:cs="Times New Roman"/>
          <w:sz w:val="28"/>
          <w:szCs w:val="24"/>
        </w:rPr>
        <w:t>муниципальная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услуги;</w:t>
      </w:r>
    </w:p>
    <w:p w14:paraId="51573861" w14:textId="20A65E5B" w:rsidR="0005692C" w:rsidRPr="00484D38" w:rsidRDefault="00082161" w:rsidP="00484D38">
      <w:pPr>
        <w:pStyle w:val="af1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4D38">
        <w:rPr>
          <w:rFonts w:ascii="Times New Roman" w:eastAsiaTheme="minorEastAsia" w:hAnsi="Times New Roman" w:cs="Times New Roman"/>
          <w:sz w:val="28"/>
          <w:szCs w:val="24"/>
        </w:rPr>
        <w:t xml:space="preserve">–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оказание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инвалидам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помощи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в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преодолении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барьеров,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мешающих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получению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ими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985130" w:rsidRPr="00484D38">
        <w:rPr>
          <w:rFonts w:ascii="Times New Roman" w:eastAsiaTheme="minorEastAsia" w:hAnsi="Times New Roman" w:cs="Times New Roman"/>
          <w:sz w:val="28"/>
          <w:szCs w:val="24"/>
        </w:rPr>
        <w:t>муниципальных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услуг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наравне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другими</w:t>
      </w:r>
      <w:r w:rsidR="005D476E" w:rsidRPr="00484D38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50037" w:rsidRPr="00484D38">
        <w:rPr>
          <w:rFonts w:ascii="Times New Roman" w:eastAsiaTheme="minorEastAsia" w:hAnsi="Times New Roman" w:cs="Times New Roman"/>
          <w:sz w:val="28"/>
          <w:szCs w:val="24"/>
        </w:rPr>
        <w:t>лицами.</w:t>
      </w:r>
    </w:p>
    <w:p w14:paraId="1A1AC3B2" w14:textId="77777777" w:rsidR="0005692C" w:rsidRPr="00484D38" w:rsidRDefault="0005692C" w:rsidP="00484D38">
      <w:pPr>
        <w:pStyle w:val="af1"/>
        <w:widowControl/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FD25111" w14:textId="450EACDD" w:rsidR="0005692C" w:rsidRPr="00484D38" w:rsidRDefault="00CD2AED" w:rsidP="00484D38">
      <w:pPr>
        <w:pStyle w:val="32"/>
        <w:keepNext/>
        <w:keepLines/>
        <w:widowControl/>
        <w:tabs>
          <w:tab w:val="left" w:pos="483"/>
        </w:tabs>
        <w:spacing w:after="0"/>
        <w:jc w:val="center"/>
        <w:outlineLvl w:val="9"/>
        <w:rPr>
          <w:i w:val="0"/>
          <w:sz w:val="28"/>
        </w:rPr>
      </w:pPr>
      <w:bookmarkStart w:id="285" w:name="bookmark352"/>
      <w:bookmarkStart w:id="286" w:name="bookmark350"/>
      <w:bookmarkStart w:id="287" w:name="bookmark353"/>
      <w:bookmarkStart w:id="288" w:name="_Toc103862220"/>
      <w:bookmarkStart w:id="289" w:name="_Toc103862255"/>
      <w:bookmarkStart w:id="290" w:name="_Toc103863882"/>
      <w:bookmarkStart w:id="291" w:name="_Toc103877700"/>
      <w:bookmarkEnd w:id="285"/>
      <w:r w:rsidRPr="00484D38">
        <w:rPr>
          <w:i w:val="0"/>
          <w:sz w:val="28"/>
        </w:rPr>
        <w:t>17.</w:t>
      </w:r>
      <w:r w:rsidR="00E50037" w:rsidRPr="00484D38">
        <w:rPr>
          <w:i w:val="0"/>
          <w:sz w:val="28"/>
        </w:rPr>
        <w:t>Показатели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доступности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и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качества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Муниципальной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услуги</w:t>
      </w:r>
      <w:bookmarkEnd w:id="286"/>
      <w:bookmarkEnd w:id="287"/>
      <w:bookmarkEnd w:id="288"/>
      <w:bookmarkEnd w:id="289"/>
      <w:bookmarkEnd w:id="290"/>
      <w:bookmarkEnd w:id="291"/>
    </w:p>
    <w:p w14:paraId="1A196720" w14:textId="77777777" w:rsidR="00484D38" w:rsidRPr="00484D38" w:rsidRDefault="00484D38" w:rsidP="00484D38">
      <w:pPr>
        <w:pStyle w:val="11"/>
        <w:widowControl/>
        <w:numPr>
          <w:ilvl w:val="1"/>
          <w:numId w:val="2"/>
        </w:numPr>
        <w:tabs>
          <w:tab w:val="left" w:pos="1357"/>
        </w:tabs>
        <w:ind w:firstLine="0"/>
        <w:jc w:val="center"/>
        <w:rPr>
          <w:b/>
          <w:color w:val="000000" w:themeColor="text1"/>
          <w:sz w:val="28"/>
        </w:rPr>
      </w:pPr>
      <w:bookmarkStart w:id="292" w:name="bookmark354"/>
      <w:bookmarkEnd w:id="292"/>
    </w:p>
    <w:p w14:paraId="127CC502" w14:textId="3E7498DF" w:rsidR="0005692C" w:rsidRPr="00484D38" w:rsidRDefault="00E50037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color w:val="000000" w:themeColor="text1"/>
          <w:sz w:val="28"/>
        </w:rPr>
      </w:pPr>
      <w:r w:rsidRPr="00484D38">
        <w:rPr>
          <w:rFonts w:eastAsiaTheme="minorEastAsia"/>
          <w:color w:val="000000" w:themeColor="text1"/>
          <w:sz w:val="28"/>
        </w:rPr>
        <w:t>Оценка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доступности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и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качества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предоставления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Муниципальной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услуги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должна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осуществляться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по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следующим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показателям:</w:t>
      </w:r>
    </w:p>
    <w:p w14:paraId="579E8A4F" w14:textId="56B29360" w:rsidR="0005692C" w:rsidRPr="00484D38" w:rsidRDefault="00E50037" w:rsidP="00484D38">
      <w:pPr>
        <w:pStyle w:val="11"/>
        <w:widowControl/>
        <w:tabs>
          <w:tab w:val="left" w:pos="1074"/>
          <w:tab w:val="left" w:pos="1134"/>
        </w:tabs>
        <w:ind w:firstLine="709"/>
        <w:jc w:val="both"/>
        <w:rPr>
          <w:sz w:val="28"/>
        </w:rPr>
      </w:pPr>
      <w:bookmarkStart w:id="293" w:name="bookmark355"/>
      <w:r w:rsidRPr="00484D38">
        <w:rPr>
          <w:rFonts w:eastAsiaTheme="minorEastAsia"/>
          <w:color w:val="000000" w:themeColor="text1"/>
          <w:sz w:val="28"/>
        </w:rPr>
        <w:t>а</w:t>
      </w:r>
      <w:bookmarkEnd w:id="293"/>
      <w:r w:rsidRPr="00484D38">
        <w:rPr>
          <w:rFonts w:eastAsiaTheme="minorEastAsia"/>
          <w:color w:val="000000" w:themeColor="text1"/>
          <w:sz w:val="28"/>
        </w:rPr>
        <w:t>)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Наличие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полной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и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понятной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rFonts w:eastAsiaTheme="minorEastAsia"/>
          <w:color w:val="000000" w:themeColor="text1"/>
          <w:sz w:val="28"/>
        </w:rPr>
        <w:t>информации</w:t>
      </w:r>
      <w:r w:rsidR="005D476E" w:rsidRPr="00484D38">
        <w:rPr>
          <w:rFonts w:eastAsiaTheme="minorEastAsia"/>
          <w:color w:val="000000" w:themeColor="text1"/>
          <w:sz w:val="28"/>
        </w:rPr>
        <w:t xml:space="preserve"> </w:t>
      </w:r>
      <w:r w:rsidRPr="00484D38">
        <w:rPr>
          <w:sz w:val="28"/>
        </w:rPr>
        <w:t>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порядке,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сроках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ходе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государственной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информационно-телекоммуникационных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сетях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общего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пользования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(в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числе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сети</w:t>
      </w:r>
      <w:r w:rsidR="005D476E" w:rsidRPr="00484D38">
        <w:rPr>
          <w:sz w:val="28"/>
        </w:rPr>
        <w:t xml:space="preserve"> «</w:t>
      </w:r>
      <w:r w:rsidRPr="00484D38">
        <w:rPr>
          <w:sz w:val="28"/>
        </w:rPr>
        <w:t>Интернет</w:t>
      </w:r>
      <w:r w:rsidR="005D476E" w:rsidRPr="00484D38">
        <w:rPr>
          <w:sz w:val="28"/>
        </w:rPr>
        <w:t>»</w:t>
      </w:r>
      <w:r w:rsidRPr="00484D38">
        <w:rPr>
          <w:sz w:val="28"/>
        </w:rPr>
        <w:t>),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средствах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массовой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информации;</w:t>
      </w:r>
    </w:p>
    <w:p w14:paraId="782CD575" w14:textId="43C2028C" w:rsidR="0005692C" w:rsidRPr="00484D38" w:rsidRDefault="00E50037" w:rsidP="00484D38">
      <w:pPr>
        <w:pStyle w:val="11"/>
        <w:widowControl/>
        <w:tabs>
          <w:tab w:val="left" w:pos="1134"/>
          <w:tab w:val="left" w:pos="1355"/>
        </w:tabs>
        <w:ind w:firstLine="709"/>
        <w:jc w:val="both"/>
        <w:rPr>
          <w:sz w:val="28"/>
        </w:rPr>
      </w:pPr>
      <w:bookmarkStart w:id="294" w:name="bookmark356"/>
      <w:r w:rsidRPr="00484D38">
        <w:rPr>
          <w:sz w:val="28"/>
        </w:rPr>
        <w:t>б</w:t>
      </w:r>
      <w:bookmarkEnd w:id="294"/>
      <w:r w:rsidRPr="00484D38">
        <w:rPr>
          <w:sz w:val="28"/>
        </w:rPr>
        <w:t>)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возможность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выбора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Заявителем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услуги;</w:t>
      </w:r>
    </w:p>
    <w:p w14:paraId="6B05E4C2" w14:textId="7F489089" w:rsidR="0005692C" w:rsidRPr="00484D38" w:rsidRDefault="00E50037" w:rsidP="00484D38">
      <w:pPr>
        <w:pStyle w:val="11"/>
        <w:widowControl/>
        <w:tabs>
          <w:tab w:val="left" w:pos="1134"/>
          <w:tab w:val="left" w:pos="1355"/>
        </w:tabs>
        <w:ind w:firstLine="709"/>
        <w:jc w:val="both"/>
        <w:rPr>
          <w:sz w:val="28"/>
        </w:rPr>
      </w:pPr>
      <w:r w:rsidRPr="00484D38">
        <w:rPr>
          <w:sz w:val="28"/>
        </w:rPr>
        <w:t>в)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возможность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обращения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получением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МФЦ,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числе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использованием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ЕПГУ;</w:t>
      </w:r>
    </w:p>
    <w:p w14:paraId="5C25DF09" w14:textId="2A683F52" w:rsidR="0005692C" w:rsidRPr="00484D38" w:rsidRDefault="00E50037" w:rsidP="00484D38">
      <w:pPr>
        <w:pStyle w:val="11"/>
        <w:widowControl/>
        <w:tabs>
          <w:tab w:val="left" w:pos="1083"/>
          <w:tab w:val="left" w:pos="1134"/>
        </w:tabs>
        <w:ind w:firstLine="709"/>
        <w:jc w:val="both"/>
        <w:rPr>
          <w:sz w:val="28"/>
        </w:rPr>
      </w:pPr>
      <w:bookmarkStart w:id="295" w:name="bookmark357"/>
      <w:r w:rsidRPr="00484D38">
        <w:rPr>
          <w:sz w:val="28"/>
        </w:rPr>
        <w:t>г</w:t>
      </w:r>
      <w:bookmarkEnd w:id="295"/>
      <w:r w:rsidRPr="00484D38">
        <w:rPr>
          <w:sz w:val="28"/>
        </w:rPr>
        <w:t>)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возможность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обращения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получением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электронной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форме,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числе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использованием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ЕПГУ;</w:t>
      </w:r>
    </w:p>
    <w:p w14:paraId="33EA4026" w14:textId="2327B032" w:rsidR="0005692C" w:rsidRPr="00484D38" w:rsidRDefault="00E50037" w:rsidP="00484D38">
      <w:pPr>
        <w:pStyle w:val="11"/>
        <w:widowControl/>
        <w:tabs>
          <w:tab w:val="left" w:pos="1098"/>
          <w:tab w:val="left" w:pos="1134"/>
        </w:tabs>
        <w:ind w:firstLine="709"/>
        <w:jc w:val="both"/>
        <w:rPr>
          <w:sz w:val="28"/>
        </w:rPr>
      </w:pPr>
      <w:r w:rsidRPr="00484D38">
        <w:rPr>
          <w:sz w:val="28"/>
        </w:rPr>
        <w:t>д)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доступность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обращения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числе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для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маломобильных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групп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населения;</w:t>
      </w:r>
    </w:p>
    <w:p w14:paraId="3CABD084" w14:textId="26958C16" w:rsidR="0005692C" w:rsidRPr="00484D38" w:rsidRDefault="00E50037" w:rsidP="00484D38">
      <w:pPr>
        <w:pStyle w:val="11"/>
        <w:widowControl/>
        <w:tabs>
          <w:tab w:val="left" w:pos="1134"/>
          <w:tab w:val="left" w:pos="1355"/>
        </w:tabs>
        <w:ind w:firstLine="709"/>
        <w:jc w:val="both"/>
        <w:rPr>
          <w:sz w:val="28"/>
        </w:rPr>
      </w:pPr>
      <w:r w:rsidRPr="00484D38">
        <w:rPr>
          <w:sz w:val="28"/>
        </w:rPr>
        <w:lastRenderedPageBreak/>
        <w:t>е)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соблюдения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установленного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времени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ожидания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очереди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подаче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получении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результата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услуги;</w:t>
      </w:r>
    </w:p>
    <w:p w14:paraId="266B2235" w14:textId="49BD0B03" w:rsidR="0005692C" w:rsidRPr="00484D38" w:rsidRDefault="00E50037" w:rsidP="00484D38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484D38">
        <w:rPr>
          <w:sz w:val="28"/>
        </w:rPr>
        <w:t>ж)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соблюдение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сроков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сроков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выполнения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административных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процедур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услуги;</w:t>
      </w:r>
    </w:p>
    <w:p w14:paraId="770C2551" w14:textId="5EBF6D1C" w:rsidR="0005692C" w:rsidRPr="00484D38" w:rsidRDefault="00E50037" w:rsidP="00484D38">
      <w:pPr>
        <w:pStyle w:val="11"/>
        <w:widowControl/>
        <w:tabs>
          <w:tab w:val="left" w:pos="1107"/>
          <w:tab w:val="left" w:pos="1134"/>
        </w:tabs>
        <w:ind w:firstLine="709"/>
        <w:jc w:val="both"/>
        <w:rPr>
          <w:sz w:val="28"/>
        </w:rPr>
      </w:pPr>
      <w:r w:rsidRPr="00484D38">
        <w:rPr>
          <w:sz w:val="28"/>
        </w:rPr>
        <w:t>з)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отсутствие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обоснованных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жалоб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стороны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граждан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результатам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числе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использованием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ЕПГУ;</w:t>
      </w:r>
    </w:p>
    <w:p w14:paraId="28007B01" w14:textId="67C20BF3" w:rsidR="0005692C" w:rsidRPr="00484D38" w:rsidRDefault="00E50037" w:rsidP="00484D38">
      <w:pPr>
        <w:pStyle w:val="11"/>
        <w:widowControl/>
        <w:tabs>
          <w:tab w:val="left" w:pos="1102"/>
          <w:tab w:val="left" w:pos="1134"/>
        </w:tabs>
        <w:ind w:firstLine="709"/>
        <w:jc w:val="both"/>
        <w:rPr>
          <w:sz w:val="28"/>
        </w:rPr>
      </w:pPr>
      <w:r w:rsidRPr="00484D38">
        <w:rPr>
          <w:sz w:val="28"/>
        </w:rPr>
        <w:t>и)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возможности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подачи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документов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(содержащихся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них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сведений),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необходимых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для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электронного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документа,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числе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использованием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ЕПГУ;</w:t>
      </w:r>
    </w:p>
    <w:p w14:paraId="357BA277" w14:textId="273ECC52" w:rsidR="0005692C" w:rsidRPr="00484D38" w:rsidRDefault="00E50037" w:rsidP="00484D38">
      <w:pPr>
        <w:pStyle w:val="11"/>
        <w:widowControl/>
        <w:tabs>
          <w:tab w:val="left" w:pos="1102"/>
          <w:tab w:val="left" w:pos="1134"/>
        </w:tabs>
        <w:ind w:firstLine="709"/>
        <w:jc w:val="both"/>
        <w:rPr>
          <w:sz w:val="28"/>
        </w:rPr>
      </w:pPr>
      <w:r w:rsidRPr="00484D38">
        <w:rPr>
          <w:sz w:val="28"/>
        </w:rPr>
        <w:t>к)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возможности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получения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информации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ходе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числе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использованием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ЕПГУ.</w:t>
      </w:r>
    </w:p>
    <w:p w14:paraId="6314858C" w14:textId="62EEB246" w:rsidR="0005692C" w:rsidRPr="00484D38" w:rsidRDefault="00E50037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296" w:name="bookmark365"/>
      <w:bookmarkEnd w:id="296"/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целях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консультаций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информирования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ходе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осуществляется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Заявителей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предварительной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записи.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Запись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проводится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личном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обращении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гражданина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или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использованием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средств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телефонной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связи,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также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через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сеть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Интернет,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числе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через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сайт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Администрации.</w:t>
      </w:r>
    </w:p>
    <w:p w14:paraId="25542F4B" w14:textId="5B95EE5F" w:rsidR="0005692C" w:rsidRDefault="00E50037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297" w:name="bookmark366"/>
      <w:bookmarkEnd w:id="297"/>
      <w:r w:rsidRPr="00484D38">
        <w:rPr>
          <w:sz w:val="28"/>
        </w:rPr>
        <w:t>Предоставление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осуществляется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электронной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без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взаимодействия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Заявителя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должностными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лицами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Администрации,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числе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использованием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ЕПГУ.</w:t>
      </w:r>
    </w:p>
    <w:p w14:paraId="21E691BF" w14:textId="77777777" w:rsidR="00484D38" w:rsidRPr="00484D38" w:rsidRDefault="00484D38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0"/>
        <w:jc w:val="center"/>
        <w:rPr>
          <w:b/>
          <w:sz w:val="28"/>
        </w:rPr>
      </w:pPr>
    </w:p>
    <w:p w14:paraId="29A70526" w14:textId="7F201476" w:rsidR="0005692C" w:rsidRPr="00484D38" w:rsidRDefault="00CD2AED" w:rsidP="00484D38">
      <w:pPr>
        <w:pStyle w:val="32"/>
        <w:keepNext/>
        <w:keepLines/>
        <w:widowControl/>
        <w:tabs>
          <w:tab w:val="left" w:pos="1203"/>
        </w:tabs>
        <w:spacing w:after="0"/>
        <w:jc w:val="center"/>
        <w:outlineLvl w:val="9"/>
        <w:rPr>
          <w:i w:val="0"/>
          <w:sz w:val="28"/>
        </w:rPr>
      </w:pPr>
      <w:bookmarkStart w:id="298" w:name="bookmark369"/>
      <w:bookmarkStart w:id="299" w:name="bookmark367"/>
      <w:bookmarkStart w:id="300" w:name="bookmark370"/>
      <w:bookmarkStart w:id="301" w:name="_Toc103862221"/>
      <w:bookmarkStart w:id="302" w:name="_Toc103862256"/>
      <w:bookmarkStart w:id="303" w:name="_Toc103863883"/>
      <w:bookmarkStart w:id="304" w:name="_Toc103877701"/>
      <w:bookmarkEnd w:id="298"/>
      <w:r w:rsidRPr="00484D38">
        <w:rPr>
          <w:i w:val="0"/>
          <w:sz w:val="28"/>
        </w:rPr>
        <w:t>18.</w:t>
      </w:r>
      <w:r w:rsidR="00E50037" w:rsidRPr="00484D38">
        <w:rPr>
          <w:i w:val="0"/>
          <w:sz w:val="28"/>
        </w:rPr>
        <w:t>Требования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к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организации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предоставления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Муниципальной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услуги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в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электронной</w:t>
      </w:r>
      <w:r w:rsidR="005D476E" w:rsidRPr="00484D38">
        <w:rPr>
          <w:i w:val="0"/>
          <w:sz w:val="28"/>
        </w:rPr>
        <w:t xml:space="preserve"> </w:t>
      </w:r>
      <w:r w:rsidR="00E50037" w:rsidRPr="00484D38">
        <w:rPr>
          <w:i w:val="0"/>
          <w:sz w:val="28"/>
        </w:rPr>
        <w:t>форме</w:t>
      </w:r>
      <w:bookmarkEnd w:id="299"/>
      <w:bookmarkEnd w:id="300"/>
      <w:bookmarkEnd w:id="301"/>
      <w:bookmarkEnd w:id="302"/>
      <w:bookmarkEnd w:id="303"/>
      <w:bookmarkEnd w:id="304"/>
    </w:p>
    <w:p w14:paraId="1581ACBF" w14:textId="77777777" w:rsidR="00484D38" w:rsidRPr="00484D38" w:rsidRDefault="00484D38" w:rsidP="00484D38">
      <w:pPr>
        <w:pStyle w:val="11"/>
        <w:widowControl/>
        <w:numPr>
          <w:ilvl w:val="1"/>
          <w:numId w:val="2"/>
        </w:numPr>
        <w:tabs>
          <w:tab w:val="left" w:pos="1406"/>
        </w:tabs>
        <w:ind w:firstLine="0"/>
        <w:jc w:val="center"/>
        <w:rPr>
          <w:b/>
          <w:sz w:val="28"/>
        </w:rPr>
      </w:pPr>
      <w:bookmarkStart w:id="305" w:name="bookmark371"/>
      <w:bookmarkStart w:id="306" w:name="bookmark379"/>
      <w:bookmarkEnd w:id="305"/>
      <w:bookmarkEnd w:id="306"/>
    </w:p>
    <w:p w14:paraId="077D3F6D" w14:textId="70F8D7F4" w:rsidR="0005692C" w:rsidRPr="00484D38" w:rsidRDefault="00E50037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этом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случае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заявитель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или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представитель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авторизуется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ЕПГУ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посредством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подтвержденной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учетной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записи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ЕСИА,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заполняет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заявление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государственной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использованием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интерактивной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формы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электронном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виде,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которой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обеспечивается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автозаполнение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использованием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сведений,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полученных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из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цифрового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профиля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ЕСИА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или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витрин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данных.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случае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невозможности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автозаполнения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отдельных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полей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использованием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ЕСИА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или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витрин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данных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заявитель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вносит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необходимые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сведения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интерактивную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форму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вручную.</w:t>
      </w:r>
    </w:p>
    <w:p w14:paraId="2D7B31A5" w14:textId="415BA35D" w:rsidR="00BF0B9C" w:rsidRPr="00484D38" w:rsidRDefault="00E50037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84D38">
        <w:rPr>
          <w:sz w:val="28"/>
        </w:rPr>
        <w:t>Интерактивная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должна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содержать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опросную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систему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для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определения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индивидуального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набора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документов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сведений,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обязательных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для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заявителем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целях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получения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государственной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услуги.</w:t>
      </w:r>
    </w:p>
    <w:p w14:paraId="3F1D1D48" w14:textId="3E3EB8EF" w:rsidR="00BF0B9C" w:rsidRPr="00484D38" w:rsidRDefault="00E50037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84D38">
        <w:rPr>
          <w:sz w:val="28"/>
        </w:rPr>
        <w:t>Заполненное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заявление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государственной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отправляется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заявителем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вместе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прикрепленными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электронными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образами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документов,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необходимыми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для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государственной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Уполномоченный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орган.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авторизации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ЕСИА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заявление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государственной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считается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подписанным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простой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электронной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подписью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заявителя,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представителя,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уполномоченного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подписание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заявления.</w:t>
      </w:r>
    </w:p>
    <w:p w14:paraId="7DBDC3D1" w14:textId="179BCE85" w:rsidR="0005692C" w:rsidRPr="00484D38" w:rsidRDefault="00E50037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84D38">
        <w:rPr>
          <w:sz w:val="28"/>
        </w:rPr>
        <w:lastRenderedPageBreak/>
        <w:t>Результаты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государственной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указанные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пункте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6.1.настоящего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Административного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регламента,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направляются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заявителю,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представителю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личный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кабинет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ЕПГУ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электронного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документа,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подписанного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усиленной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квалифицированной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электронной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подписью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уполномоченного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должностного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лица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Уполномоченного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органа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(кроме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случаев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отсутствия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заявителя,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представителя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учетной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записи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ЕПГУ).В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случае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направления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посредством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ЕПГУ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результат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государственной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также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может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быть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выдан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заявителю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бумажном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носителе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многофункциональном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центре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порядке,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указанном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заявлении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предусмотренным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пунктом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___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настоящего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Административного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регламента.</w:t>
      </w:r>
    </w:p>
    <w:p w14:paraId="740E1A5D" w14:textId="37C23922" w:rsidR="0005692C" w:rsidRPr="00484D38" w:rsidRDefault="00E50037" w:rsidP="00484D38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484D38">
        <w:rPr>
          <w:sz w:val="28"/>
        </w:rPr>
        <w:t>Требования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к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форматам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заявлений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документов,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представляемых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электронных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документов,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необходимых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для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предоставления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государственных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муниципальных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услуг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территории:</w:t>
      </w:r>
    </w:p>
    <w:p w14:paraId="5C166249" w14:textId="6D8BEC8A" w:rsidR="0005692C" w:rsidRPr="00484D38" w:rsidRDefault="00E50037" w:rsidP="00484D38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307" w:name="bookmark380"/>
      <w:bookmarkEnd w:id="307"/>
      <w:r w:rsidRPr="00484D38">
        <w:rPr>
          <w:sz w:val="28"/>
        </w:rPr>
        <w:t>Электронные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документы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представляются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следующих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форматах:</w:t>
      </w:r>
    </w:p>
    <w:p w14:paraId="61C57823" w14:textId="3857E5E8" w:rsidR="0005692C" w:rsidRPr="00484D38" w:rsidRDefault="00E50037" w:rsidP="00484D38">
      <w:pPr>
        <w:pStyle w:val="af8"/>
        <w:tabs>
          <w:tab w:val="left" w:pos="1134"/>
        </w:tabs>
        <w:spacing w:before="0" w:line="240" w:lineRule="auto"/>
        <w:ind w:left="0" w:firstLine="709"/>
        <w:rPr>
          <w:bCs/>
          <w:szCs w:val="24"/>
        </w:rPr>
      </w:pPr>
      <w:r w:rsidRPr="00484D38">
        <w:rPr>
          <w:rFonts w:eastAsiaTheme="minorEastAsia"/>
          <w:bCs/>
          <w:szCs w:val="24"/>
        </w:rPr>
        <w:t>а)</w:t>
      </w:r>
      <w:r w:rsid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xml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-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для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документов,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в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отношении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которых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утверждены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формы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и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требования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по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формированию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электронных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документов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в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виде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файлов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в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формате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xml;</w:t>
      </w:r>
    </w:p>
    <w:p w14:paraId="6F9ECCF3" w14:textId="7D0909BA" w:rsidR="0005692C" w:rsidRPr="00484D38" w:rsidRDefault="00E50037" w:rsidP="00484D38">
      <w:pPr>
        <w:pStyle w:val="af8"/>
        <w:tabs>
          <w:tab w:val="left" w:pos="1134"/>
        </w:tabs>
        <w:spacing w:before="0" w:line="240" w:lineRule="auto"/>
        <w:ind w:left="0" w:firstLine="709"/>
        <w:rPr>
          <w:bCs/>
          <w:szCs w:val="24"/>
        </w:rPr>
      </w:pPr>
      <w:r w:rsidRPr="00484D38">
        <w:rPr>
          <w:rFonts w:eastAsiaTheme="minorEastAsia"/>
          <w:bCs/>
          <w:szCs w:val="24"/>
        </w:rPr>
        <w:t>б)</w:t>
      </w:r>
      <w:r w:rsid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doc,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docx,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odt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-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для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документов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с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текстовым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содержанием,</w:t>
      </w:r>
      <w:r w:rsid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не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включающим</w:t>
      </w:r>
      <w:r w:rsidR="005D476E" w:rsidRPr="00484D38">
        <w:rPr>
          <w:rFonts w:eastAsiaTheme="minorEastAsia"/>
          <w:bCs/>
          <w:szCs w:val="24"/>
        </w:rPr>
        <w:t xml:space="preserve"> </w:t>
      </w:r>
      <w:r w:rsidRPr="00484D38">
        <w:rPr>
          <w:rFonts w:eastAsiaTheme="minorEastAsia"/>
          <w:bCs/>
          <w:szCs w:val="24"/>
        </w:rPr>
        <w:t>формулы;</w:t>
      </w:r>
    </w:p>
    <w:p w14:paraId="3A29783E" w14:textId="08980D6E" w:rsidR="0005692C" w:rsidRPr="00484D38" w:rsidRDefault="00E50037" w:rsidP="00484D38">
      <w:pPr>
        <w:widowControl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484D38">
        <w:rPr>
          <w:rFonts w:ascii="Times New Roman" w:eastAsiaTheme="minorEastAsia" w:hAnsi="Times New Roman" w:cs="Times New Roman"/>
          <w:bCs/>
          <w:sz w:val="28"/>
        </w:rPr>
        <w:t>в)</w:t>
      </w:r>
      <w:r w:rsid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pdf,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jpg,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jpeg,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  <w:lang w:val="en-US"/>
        </w:rPr>
        <w:t>png</w:t>
      </w:r>
      <w:r w:rsidRPr="00484D38">
        <w:rPr>
          <w:rFonts w:ascii="Times New Roman" w:eastAsiaTheme="minorEastAsia" w:hAnsi="Times New Roman" w:cs="Times New Roman"/>
          <w:bCs/>
          <w:sz w:val="28"/>
        </w:rPr>
        <w:t>,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  <w:lang w:val="en-US"/>
        </w:rPr>
        <w:t>bmp</w:t>
      </w:r>
      <w:r w:rsidRPr="00484D38">
        <w:rPr>
          <w:rFonts w:ascii="Times New Roman" w:eastAsiaTheme="minorEastAsia" w:hAnsi="Times New Roman" w:cs="Times New Roman"/>
          <w:bCs/>
          <w:sz w:val="28"/>
        </w:rPr>
        <w:t>,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  <w:lang w:val="en-US"/>
        </w:rPr>
        <w:t>tiff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-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для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документов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с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текстовым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содержанием,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том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числе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включающих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формулы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и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(или)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графические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изображения,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а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также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документов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с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графическим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содержанием;</w:t>
      </w:r>
    </w:p>
    <w:p w14:paraId="63F6C700" w14:textId="641CCC43" w:rsidR="0005692C" w:rsidRPr="00484D38" w:rsidRDefault="00E50037" w:rsidP="00484D38">
      <w:pPr>
        <w:widowControl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484D38">
        <w:rPr>
          <w:rFonts w:ascii="Times New Roman" w:eastAsiaTheme="minorEastAsia" w:hAnsi="Times New Roman" w:cs="Times New Roman"/>
          <w:bCs/>
          <w:sz w:val="28"/>
        </w:rPr>
        <w:t>г)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  <w:lang w:val="en-US"/>
        </w:rPr>
        <w:t>zip</w:t>
      </w:r>
      <w:r w:rsidRPr="00484D38">
        <w:rPr>
          <w:rFonts w:ascii="Times New Roman" w:eastAsiaTheme="minorEastAsia" w:hAnsi="Times New Roman" w:cs="Times New Roman"/>
          <w:bCs/>
          <w:sz w:val="28"/>
        </w:rPr>
        <w:t>,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  <w:lang w:val="en-US"/>
        </w:rPr>
        <w:t>rar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–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для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сжатых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документов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в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один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файл;</w:t>
      </w:r>
    </w:p>
    <w:p w14:paraId="0D3D3B19" w14:textId="5281A491" w:rsidR="0005692C" w:rsidRPr="00484D38" w:rsidRDefault="00E50037" w:rsidP="00484D38">
      <w:pPr>
        <w:widowControl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484D38">
        <w:rPr>
          <w:rFonts w:ascii="Times New Roman" w:eastAsiaTheme="minorEastAsia" w:hAnsi="Times New Roman" w:cs="Times New Roman"/>
          <w:bCs/>
          <w:sz w:val="28"/>
        </w:rPr>
        <w:t>д)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  <w:lang w:val="en-US"/>
        </w:rPr>
        <w:t>sig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–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для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открепленной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усиленной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квалифицированной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электронной</w:t>
      </w:r>
      <w:r w:rsidR="005D476E" w:rsidRPr="00484D38">
        <w:rPr>
          <w:rFonts w:ascii="Times New Roman" w:eastAsiaTheme="minorEastAsia" w:hAnsi="Times New Roman" w:cs="Times New Roman"/>
          <w:bCs/>
          <w:sz w:val="28"/>
        </w:rPr>
        <w:t xml:space="preserve"> </w:t>
      </w:r>
      <w:r w:rsidRPr="00484D38">
        <w:rPr>
          <w:rFonts w:ascii="Times New Roman" w:eastAsiaTheme="minorEastAsia" w:hAnsi="Times New Roman" w:cs="Times New Roman"/>
          <w:bCs/>
          <w:sz w:val="28"/>
        </w:rPr>
        <w:t>подписи.</w:t>
      </w:r>
    </w:p>
    <w:p w14:paraId="7E230E35" w14:textId="7746535D" w:rsidR="0005692C" w:rsidRPr="00484D38" w:rsidRDefault="00E50037" w:rsidP="00484D38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308" w:name="bookmark381"/>
      <w:bookmarkEnd w:id="308"/>
      <w:r w:rsidRPr="00484D38">
        <w:rPr>
          <w:sz w:val="28"/>
        </w:rPr>
        <w:t>Допускается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формирование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электронного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путем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сканирования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непосредственно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оригинала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(использование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копий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не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допускается),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которое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осуществляется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сохранением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ориентации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оригинала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разрешении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300-500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dpi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(масштаб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1:1)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использованием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следующих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режимов:</w:t>
      </w:r>
    </w:p>
    <w:p w14:paraId="21E4F806" w14:textId="01B1B24F" w:rsidR="0005692C" w:rsidRPr="00484D38" w:rsidRDefault="005D476E" w:rsidP="00484D38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484D38">
        <w:rPr>
          <w:sz w:val="28"/>
        </w:rPr>
        <w:t>«</w:t>
      </w:r>
      <w:r w:rsidR="00E50037" w:rsidRPr="00484D38">
        <w:rPr>
          <w:sz w:val="28"/>
        </w:rPr>
        <w:t>черно-белый</w:t>
      </w:r>
      <w:r w:rsidRPr="00484D38">
        <w:rPr>
          <w:sz w:val="28"/>
        </w:rPr>
        <w:t xml:space="preserve">» </w:t>
      </w:r>
      <w:r w:rsidR="00E50037" w:rsidRPr="00484D38">
        <w:rPr>
          <w:sz w:val="28"/>
        </w:rPr>
        <w:t>(при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отсутствии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в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документе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графических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изображений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и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(или)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цветного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текста);</w:t>
      </w:r>
    </w:p>
    <w:p w14:paraId="680BCB6E" w14:textId="3A315A40" w:rsidR="0005692C" w:rsidRPr="00484D38" w:rsidRDefault="005D476E" w:rsidP="00484D38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484D38">
        <w:rPr>
          <w:sz w:val="28"/>
        </w:rPr>
        <w:t>«</w:t>
      </w:r>
      <w:r w:rsidR="00E50037" w:rsidRPr="00484D38">
        <w:rPr>
          <w:sz w:val="28"/>
        </w:rPr>
        <w:t>оттенки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серого</w:t>
      </w:r>
      <w:r w:rsidRPr="00484D38">
        <w:rPr>
          <w:sz w:val="28"/>
        </w:rPr>
        <w:t xml:space="preserve">» </w:t>
      </w:r>
      <w:r w:rsidR="00E50037" w:rsidRPr="00484D38">
        <w:rPr>
          <w:sz w:val="28"/>
        </w:rPr>
        <w:t>(при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наличии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в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документе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графических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изображений,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отличных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от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цветного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графического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изображения);</w:t>
      </w:r>
    </w:p>
    <w:p w14:paraId="27881F38" w14:textId="587D5756" w:rsidR="0005692C" w:rsidRPr="00484D38" w:rsidRDefault="005D476E" w:rsidP="00484D38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484D38">
        <w:rPr>
          <w:sz w:val="28"/>
        </w:rPr>
        <w:t>«</w:t>
      </w:r>
      <w:r w:rsidR="00E50037" w:rsidRPr="00484D38">
        <w:rPr>
          <w:sz w:val="28"/>
        </w:rPr>
        <w:t>цветной</w:t>
      </w:r>
      <w:r w:rsidRPr="00484D38">
        <w:rPr>
          <w:sz w:val="28"/>
        </w:rPr>
        <w:t xml:space="preserve">» </w:t>
      </w:r>
      <w:r w:rsidR="00E50037" w:rsidRPr="00484D38">
        <w:rPr>
          <w:sz w:val="28"/>
        </w:rPr>
        <w:t>или</w:t>
      </w:r>
      <w:r w:rsidRPr="00484D38">
        <w:rPr>
          <w:sz w:val="28"/>
        </w:rPr>
        <w:t xml:space="preserve"> «</w:t>
      </w:r>
      <w:r w:rsidR="00E50037" w:rsidRPr="00484D38">
        <w:rPr>
          <w:sz w:val="28"/>
        </w:rPr>
        <w:t>режим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полной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цветопередачи</w:t>
      </w:r>
      <w:r w:rsidRPr="00484D38">
        <w:rPr>
          <w:sz w:val="28"/>
        </w:rPr>
        <w:t xml:space="preserve">» </w:t>
      </w:r>
      <w:r w:rsidR="00E50037" w:rsidRPr="00484D38">
        <w:rPr>
          <w:sz w:val="28"/>
        </w:rPr>
        <w:t>(при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наличии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в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документе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цветных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графических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изображений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либо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цветного</w:t>
      </w:r>
      <w:r w:rsidRPr="00484D38">
        <w:rPr>
          <w:sz w:val="28"/>
        </w:rPr>
        <w:t xml:space="preserve"> </w:t>
      </w:r>
      <w:r w:rsidR="00E50037" w:rsidRPr="00484D38">
        <w:rPr>
          <w:sz w:val="28"/>
        </w:rPr>
        <w:t>текста);</w:t>
      </w:r>
    </w:p>
    <w:p w14:paraId="2C225C2B" w14:textId="4D81D27F" w:rsidR="0005692C" w:rsidRPr="00484D38" w:rsidRDefault="00E50037" w:rsidP="00484D38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484D38">
        <w:rPr>
          <w:sz w:val="28"/>
        </w:rPr>
        <w:t>сохранением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всех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аутентичных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признаков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подлинности,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именно: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графической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подписи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лица,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печати,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углового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штампа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бланка;</w:t>
      </w:r>
    </w:p>
    <w:p w14:paraId="3D36B9A2" w14:textId="1CCB7D09" w:rsidR="0005692C" w:rsidRPr="00484D38" w:rsidRDefault="00E50037" w:rsidP="00484D38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484D38">
        <w:rPr>
          <w:sz w:val="28"/>
        </w:rPr>
        <w:t>количество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файлов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должно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соответствовать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количеству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документов,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каждый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из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которых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содержит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текстовую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(или)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графическую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информацию.</w:t>
      </w:r>
    </w:p>
    <w:p w14:paraId="777C57C9" w14:textId="62566640" w:rsidR="0005692C" w:rsidRPr="00484D38" w:rsidRDefault="00E50037" w:rsidP="00443E12">
      <w:pPr>
        <w:pStyle w:val="11"/>
        <w:widowControl/>
        <w:numPr>
          <w:ilvl w:val="2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309" w:name="bookmark382"/>
      <w:bookmarkEnd w:id="309"/>
      <w:r w:rsidRPr="00484D38">
        <w:rPr>
          <w:sz w:val="28"/>
        </w:rPr>
        <w:t>Электронные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документы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должны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обеспечивать:</w:t>
      </w:r>
    </w:p>
    <w:p w14:paraId="7840B559" w14:textId="77F49D7A" w:rsidR="0005692C" w:rsidRPr="00484D38" w:rsidRDefault="00082161" w:rsidP="00484D38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484D38">
        <w:rPr>
          <w:rFonts w:eastAsiaTheme="minorEastAsia"/>
          <w:sz w:val="28"/>
        </w:rPr>
        <w:t xml:space="preserve">– </w:t>
      </w:r>
      <w:r w:rsidR="00E50037" w:rsidRPr="00484D38">
        <w:rPr>
          <w:sz w:val="28"/>
        </w:rPr>
        <w:t>возможность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идентифицировать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документ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количество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листов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документе;</w:t>
      </w:r>
    </w:p>
    <w:p w14:paraId="657A16EF" w14:textId="02F88116" w:rsidR="0005692C" w:rsidRPr="00484D38" w:rsidRDefault="00082161" w:rsidP="00484D38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484D38">
        <w:rPr>
          <w:rFonts w:eastAsiaTheme="minorEastAsia"/>
          <w:sz w:val="28"/>
        </w:rPr>
        <w:lastRenderedPageBreak/>
        <w:t xml:space="preserve">– </w:t>
      </w:r>
      <w:r w:rsidR="00E50037" w:rsidRPr="00484D38">
        <w:rPr>
          <w:sz w:val="28"/>
        </w:rPr>
        <w:t>возможность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поиска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по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текстовому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содержанию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документа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возможность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копирования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текста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(за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исключением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случаев,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когда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текст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является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частью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графического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изображения);</w:t>
      </w:r>
    </w:p>
    <w:p w14:paraId="17CEB58E" w14:textId="59065194" w:rsidR="0005692C" w:rsidRPr="00484D38" w:rsidRDefault="00082161" w:rsidP="00484D38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484D38">
        <w:rPr>
          <w:rFonts w:eastAsiaTheme="minorEastAsia"/>
          <w:sz w:val="28"/>
        </w:rPr>
        <w:t xml:space="preserve">– </w:t>
      </w:r>
      <w:r w:rsidR="00E50037" w:rsidRPr="00484D38">
        <w:rPr>
          <w:sz w:val="28"/>
        </w:rPr>
        <w:t>содержать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оглавление,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соответствующее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их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смыслу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содержанию;</w:t>
      </w:r>
    </w:p>
    <w:p w14:paraId="7017BD2F" w14:textId="2D2ADC1F" w:rsidR="0005692C" w:rsidRPr="00484D38" w:rsidRDefault="00082161" w:rsidP="00484D38">
      <w:pPr>
        <w:pStyle w:val="11"/>
        <w:widowControl/>
        <w:tabs>
          <w:tab w:val="left" w:pos="1134"/>
        </w:tabs>
        <w:ind w:firstLine="709"/>
        <w:jc w:val="both"/>
        <w:rPr>
          <w:sz w:val="28"/>
        </w:rPr>
      </w:pPr>
      <w:r w:rsidRPr="00484D38">
        <w:rPr>
          <w:rFonts w:eastAsiaTheme="minorEastAsia"/>
          <w:sz w:val="28"/>
        </w:rPr>
        <w:t xml:space="preserve">– </w:t>
      </w:r>
      <w:r w:rsidR="00E50037" w:rsidRPr="00484D38">
        <w:rPr>
          <w:sz w:val="28"/>
        </w:rPr>
        <w:t>для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документов,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содержащих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структурированные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по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частям,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главам,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разделам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(подразделам)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данные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закладки,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обеспечивающие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переходы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по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оглавлению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(или)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к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содержащимся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тексте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рисункам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и</w:t>
      </w:r>
      <w:r w:rsidR="005D476E" w:rsidRPr="00484D38">
        <w:rPr>
          <w:sz w:val="28"/>
        </w:rPr>
        <w:t xml:space="preserve"> </w:t>
      </w:r>
      <w:r w:rsidR="00E50037" w:rsidRPr="00484D38">
        <w:rPr>
          <w:sz w:val="28"/>
        </w:rPr>
        <w:t>таблицам.</w:t>
      </w:r>
    </w:p>
    <w:p w14:paraId="59C1A18B" w14:textId="22FEF68D" w:rsidR="0005692C" w:rsidRPr="00484D38" w:rsidRDefault="00E50037" w:rsidP="00484D38">
      <w:pPr>
        <w:pStyle w:val="11"/>
        <w:widowControl/>
        <w:numPr>
          <w:ilvl w:val="2"/>
          <w:numId w:val="2"/>
        </w:numPr>
        <w:tabs>
          <w:tab w:val="left" w:pos="1134"/>
          <w:tab w:val="left" w:pos="1539"/>
        </w:tabs>
        <w:ind w:firstLine="709"/>
        <w:jc w:val="both"/>
        <w:rPr>
          <w:sz w:val="28"/>
        </w:rPr>
      </w:pPr>
      <w:bookmarkStart w:id="310" w:name="bookmark383"/>
      <w:bookmarkEnd w:id="310"/>
      <w:r w:rsidRPr="00484D38">
        <w:rPr>
          <w:sz w:val="28"/>
        </w:rPr>
        <w:t>Документы,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подлежащие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представлению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форматах</w:t>
      </w:r>
      <w:r w:rsidR="005D476E" w:rsidRPr="00484D38">
        <w:rPr>
          <w:sz w:val="28"/>
        </w:rPr>
        <w:t xml:space="preserve"> </w:t>
      </w:r>
      <w:proofErr w:type="spellStart"/>
      <w:r w:rsidR="00443E12">
        <w:rPr>
          <w:sz w:val="28"/>
          <w:lang w:val="en-US"/>
        </w:rPr>
        <w:t>xls</w:t>
      </w:r>
      <w:proofErr w:type="spellEnd"/>
      <w:r w:rsidRPr="00484D38">
        <w:rPr>
          <w:sz w:val="28"/>
        </w:rPr>
        <w:t>,</w:t>
      </w:r>
      <w:r w:rsidR="005D476E" w:rsidRPr="00484D38">
        <w:rPr>
          <w:sz w:val="28"/>
        </w:rPr>
        <w:t xml:space="preserve"> </w:t>
      </w:r>
      <w:r w:rsidR="001B0D6F">
        <w:rPr>
          <w:sz w:val="28"/>
          <w:lang w:val="en-US"/>
        </w:rPr>
        <w:t>xlsx</w:t>
      </w:r>
      <w:r w:rsidR="001B0D6F" w:rsidRPr="00484D38">
        <w:rPr>
          <w:sz w:val="28"/>
        </w:rPr>
        <w:t xml:space="preserve"> </w:t>
      </w:r>
      <w:r w:rsidRPr="00484D38">
        <w:rPr>
          <w:sz w:val="28"/>
        </w:rPr>
        <w:t>или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ods,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формируются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виде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отдельного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электронного</w:t>
      </w:r>
      <w:r w:rsidR="005D476E" w:rsidRPr="00484D38">
        <w:rPr>
          <w:sz w:val="28"/>
        </w:rPr>
        <w:t xml:space="preserve"> </w:t>
      </w:r>
      <w:r w:rsidRPr="00484D38">
        <w:rPr>
          <w:sz w:val="28"/>
        </w:rPr>
        <w:t>документа.</w:t>
      </w:r>
    </w:p>
    <w:p w14:paraId="745F39DE" w14:textId="77777777" w:rsidR="0005692C" w:rsidRPr="001B0D6F" w:rsidRDefault="0005692C" w:rsidP="001B0D6F">
      <w:pPr>
        <w:pStyle w:val="11"/>
        <w:widowControl/>
        <w:tabs>
          <w:tab w:val="left" w:pos="1134"/>
          <w:tab w:val="left" w:pos="1539"/>
        </w:tabs>
        <w:ind w:firstLine="0"/>
        <w:jc w:val="center"/>
        <w:rPr>
          <w:b/>
          <w:sz w:val="28"/>
        </w:rPr>
      </w:pPr>
    </w:p>
    <w:p w14:paraId="0C125030" w14:textId="58B46B54" w:rsidR="0005692C" w:rsidRPr="001B0D6F" w:rsidRDefault="00CD2AED" w:rsidP="001B0D6F">
      <w:pPr>
        <w:pStyle w:val="32"/>
        <w:keepNext/>
        <w:keepLines/>
        <w:widowControl/>
        <w:tabs>
          <w:tab w:val="left" w:pos="483"/>
        </w:tabs>
        <w:spacing w:after="0"/>
        <w:jc w:val="center"/>
        <w:outlineLvl w:val="9"/>
        <w:rPr>
          <w:i w:val="0"/>
          <w:sz w:val="28"/>
        </w:rPr>
      </w:pPr>
      <w:bookmarkStart w:id="311" w:name="bookmark384"/>
      <w:bookmarkStart w:id="312" w:name="bookmark387"/>
      <w:bookmarkStart w:id="313" w:name="bookmark385"/>
      <w:bookmarkStart w:id="314" w:name="bookmark386"/>
      <w:bookmarkStart w:id="315" w:name="bookmark388"/>
      <w:bookmarkStart w:id="316" w:name="_Toc103862222"/>
      <w:bookmarkStart w:id="317" w:name="_Toc103862257"/>
      <w:bookmarkStart w:id="318" w:name="_Toc103863884"/>
      <w:bookmarkStart w:id="319" w:name="_Toc103877702"/>
      <w:bookmarkEnd w:id="311"/>
      <w:bookmarkEnd w:id="312"/>
      <w:r w:rsidRPr="001B0D6F">
        <w:rPr>
          <w:i w:val="0"/>
          <w:sz w:val="28"/>
        </w:rPr>
        <w:t>19.</w:t>
      </w:r>
      <w:r w:rsidR="00E50037" w:rsidRPr="001B0D6F">
        <w:rPr>
          <w:i w:val="0"/>
          <w:sz w:val="28"/>
        </w:rPr>
        <w:t>Требования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к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организации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предоставления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Муниципальной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услуги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в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МФЦ</w:t>
      </w:r>
      <w:bookmarkEnd w:id="313"/>
      <w:bookmarkEnd w:id="314"/>
      <w:bookmarkEnd w:id="315"/>
      <w:bookmarkEnd w:id="316"/>
      <w:bookmarkEnd w:id="317"/>
      <w:bookmarkEnd w:id="318"/>
      <w:bookmarkEnd w:id="319"/>
    </w:p>
    <w:p w14:paraId="3C3B08C0" w14:textId="77777777" w:rsidR="001B0D6F" w:rsidRPr="001B0D6F" w:rsidRDefault="001B0D6F" w:rsidP="001B0D6F">
      <w:pPr>
        <w:pStyle w:val="11"/>
        <w:widowControl/>
        <w:numPr>
          <w:ilvl w:val="1"/>
          <w:numId w:val="2"/>
        </w:numPr>
        <w:tabs>
          <w:tab w:val="left" w:pos="1357"/>
        </w:tabs>
        <w:ind w:firstLine="0"/>
        <w:jc w:val="center"/>
        <w:rPr>
          <w:b/>
          <w:sz w:val="28"/>
        </w:rPr>
      </w:pPr>
      <w:bookmarkStart w:id="320" w:name="bookmark389"/>
      <w:bookmarkEnd w:id="320"/>
    </w:p>
    <w:p w14:paraId="359B0B9E" w14:textId="77777777" w:rsidR="0005692C" w:rsidRPr="001B0D6F" w:rsidRDefault="00E50037" w:rsidP="001B0D6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1B0D6F">
        <w:rPr>
          <w:sz w:val="28"/>
        </w:rPr>
        <w:t>Организация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предоставления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Муниципальной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базе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МФЦ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осуществляется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соответствии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соглашением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взаимодействии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между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МФЦ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Администрацией.</w:t>
      </w:r>
      <w:bookmarkStart w:id="321" w:name="bookmark390"/>
      <w:bookmarkStart w:id="322" w:name="bookmark423"/>
      <w:bookmarkStart w:id="323" w:name="bookmark421"/>
      <w:bookmarkStart w:id="324" w:name="bookmark424"/>
      <w:bookmarkEnd w:id="321"/>
      <w:bookmarkEnd w:id="322"/>
    </w:p>
    <w:p w14:paraId="18197F7F" w14:textId="0CC5E723" w:rsidR="0005692C" w:rsidRPr="001B0D6F" w:rsidRDefault="00E50037" w:rsidP="001B0D6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1B0D6F">
        <w:rPr>
          <w:sz w:val="28"/>
        </w:rPr>
        <w:t>Особенности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выполнения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административных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процедур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(действий)в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центрах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предоставления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государственных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муниципальных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услуг.</w:t>
      </w:r>
    </w:p>
    <w:p w14:paraId="253CEF79" w14:textId="2A3F7672" w:rsidR="0005692C" w:rsidRPr="001B0D6F" w:rsidRDefault="00E50037" w:rsidP="001B0D6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1B0D6F">
        <w:rPr>
          <w:sz w:val="28"/>
        </w:rPr>
        <w:t>Исчерпывающий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перечень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административных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процедур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(действий)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предоставлении</w:t>
      </w:r>
      <w:r w:rsidR="005D476E" w:rsidRPr="001B0D6F">
        <w:rPr>
          <w:sz w:val="28"/>
        </w:rPr>
        <w:t xml:space="preserve"> </w:t>
      </w:r>
      <w:r w:rsidR="006407EF" w:rsidRPr="001B0D6F">
        <w:rPr>
          <w:sz w:val="28"/>
        </w:rPr>
        <w:t>муниципальной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выполняемых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центрами.</w:t>
      </w:r>
    </w:p>
    <w:p w14:paraId="260BEF9E" w14:textId="69D17819" w:rsidR="00BF0B9C" w:rsidRPr="001B0D6F" w:rsidRDefault="00E50037" w:rsidP="001B0D6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1B0D6F">
        <w:rPr>
          <w:sz w:val="28"/>
        </w:rPr>
        <w:t>Многофункциональный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осуществляет:</w:t>
      </w:r>
    </w:p>
    <w:p w14:paraId="4CA68CDB" w14:textId="3BC50184" w:rsidR="00BF0B9C" w:rsidRPr="001B0D6F" w:rsidRDefault="00E50037" w:rsidP="001B0D6F">
      <w:pPr>
        <w:pStyle w:val="11"/>
        <w:widowControl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</w:rPr>
      </w:pPr>
      <w:r w:rsidRPr="001B0D6F">
        <w:rPr>
          <w:sz w:val="28"/>
        </w:rPr>
        <w:t>информирование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заявителей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порядке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предоставления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центре,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иным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вопросам,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связанным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предоставлением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также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консультирование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заявителей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порядке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предоставления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центре;</w:t>
      </w:r>
    </w:p>
    <w:p w14:paraId="62117505" w14:textId="4901D272" w:rsidR="00BF0B9C" w:rsidRPr="001B0D6F" w:rsidRDefault="00E50037" w:rsidP="001B0D6F">
      <w:pPr>
        <w:pStyle w:val="11"/>
        <w:widowControl/>
        <w:numPr>
          <w:ilvl w:val="0"/>
          <w:numId w:val="8"/>
        </w:numPr>
        <w:tabs>
          <w:tab w:val="left" w:pos="426"/>
          <w:tab w:val="left" w:pos="1134"/>
        </w:tabs>
        <w:ind w:left="0" w:firstLine="709"/>
        <w:jc w:val="both"/>
        <w:rPr>
          <w:sz w:val="28"/>
        </w:rPr>
      </w:pPr>
      <w:r w:rsidRPr="001B0D6F">
        <w:rPr>
          <w:sz w:val="28"/>
        </w:rPr>
        <w:t>выдачу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заявителю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результата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предоставления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бумажном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носителе,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подтверждающих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содержание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электронных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документов,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направленных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результатам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предоставления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также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выдача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документов,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включая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составление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бумажном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носителе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заверение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выписок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из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информационных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систем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уполномоченных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органов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государственной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власти,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органов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местного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самоуправления;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иные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процедуры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действия,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предусмотренные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Федеральным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законом</w:t>
      </w:r>
      <w:r w:rsidR="005D476E" w:rsidRPr="001B0D6F">
        <w:rPr>
          <w:sz w:val="28"/>
        </w:rPr>
        <w:t xml:space="preserve"> № </w:t>
      </w:r>
      <w:r w:rsidRPr="001B0D6F">
        <w:rPr>
          <w:sz w:val="28"/>
        </w:rPr>
        <w:t>210-ФЗ.</w:t>
      </w:r>
    </w:p>
    <w:p w14:paraId="321481E6" w14:textId="3FB17B3C" w:rsidR="0005692C" w:rsidRPr="001B0D6F" w:rsidRDefault="00E50037" w:rsidP="001B0D6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соответствии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частью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1.1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статьи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16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Федерального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закона</w:t>
      </w:r>
      <w:r w:rsidR="005D476E" w:rsidRPr="001B0D6F">
        <w:rPr>
          <w:sz w:val="28"/>
        </w:rPr>
        <w:t xml:space="preserve"> № </w:t>
      </w:r>
      <w:r w:rsidRPr="001B0D6F">
        <w:rPr>
          <w:sz w:val="28"/>
        </w:rPr>
        <w:t>210-ФЗ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реализации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своих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функций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центры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вправе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привлекать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иные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организации.</w:t>
      </w:r>
    </w:p>
    <w:p w14:paraId="57C8264D" w14:textId="1876AAA4" w:rsidR="0005692C" w:rsidRPr="001B0D6F" w:rsidRDefault="00E50037" w:rsidP="001B0D6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1B0D6F">
        <w:rPr>
          <w:sz w:val="28"/>
        </w:rPr>
        <w:t>Информирование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заявителей</w:t>
      </w:r>
    </w:p>
    <w:p w14:paraId="34723855" w14:textId="017DB6D0" w:rsidR="0005692C" w:rsidRPr="001B0D6F" w:rsidRDefault="00E50037" w:rsidP="001B0D6F">
      <w:pPr>
        <w:pStyle w:val="11"/>
        <w:widowControl/>
        <w:tabs>
          <w:tab w:val="left" w:pos="1134"/>
          <w:tab w:val="left" w:pos="1357"/>
        </w:tabs>
        <w:ind w:firstLine="709"/>
        <w:jc w:val="both"/>
        <w:rPr>
          <w:sz w:val="28"/>
        </w:rPr>
      </w:pPr>
      <w:r w:rsidRPr="001B0D6F">
        <w:rPr>
          <w:sz w:val="28"/>
        </w:rPr>
        <w:t>Информирование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центрами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осуществляется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следующими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способами:</w:t>
      </w:r>
    </w:p>
    <w:p w14:paraId="1CE7DEFC" w14:textId="25AD2D37" w:rsidR="0005692C" w:rsidRPr="001B0D6F" w:rsidRDefault="00E50037" w:rsidP="001B0D6F">
      <w:pPr>
        <w:pStyle w:val="11"/>
        <w:widowControl/>
        <w:tabs>
          <w:tab w:val="left" w:pos="1134"/>
          <w:tab w:val="left" w:pos="1357"/>
        </w:tabs>
        <w:ind w:firstLine="709"/>
        <w:jc w:val="both"/>
        <w:rPr>
          <w:sz w:val="28"/>
        </w:rPr>
      </w:pPr>
      <w:r w:rsidRPr="001B0D6F">
        <w:rPr>
          <w:sz w:val="28"/>
        </w:rPr>
        <w:t>а)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посредством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привлечения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средств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массовой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информации,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также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путем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размещения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информации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официальных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сайтах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информационных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стендах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центров;</w:t>
      </w:r>
    </w:p>
    <w:p w14:paraId="066235AE" w14:textId="5AE780BE" w:rsidR="0005692C" w:rsidRPr="001B0D6F" w:rsidRDefault="00E50037" w:rsidP="001B0D6F">
      <w:pPr>
        <w:pStyle w:val="11"/>
        <w:widowControl/>
        <w:tabs>
          <w:tab w:val="left" w:pos="1134"/>
          <w:tab w:val="left" w:pos="1357"/>
        </w:tabs>
        <w:ind w:firstLine="709"/>
        <w:jc w:val="both"/>
        <w:rPr>
          <w:sz w:val="28"/>
        </w:rPr>
      </w:pPr>
      <w:r w:rsidRPr="001B0D6F">
        <w:rPr>
          <w:sz w:val="28"/>
        </w:rPr>
        <w:t>б)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обращении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лично,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телефону,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посредством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почтовых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отправлений,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либо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электронной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почте.</w:t>
      </w:r>
    </w:p>
    <w:p w14:paraId="00B1F64F" w14:textId="78649B1F" w:rsidR="0005692C" w:rsidRPr="001B0D6F" w:rsidRDefault="00E50037" w:rsidP="001B0D6F">
      <w:pPr>
        <w:pStyle w:val="11"/>
        <w:widowControl/>
        <w:tabs>
          <w:tab w:val="left" w:pos="1134"/>
          <w:tab w:val="left" w:pos="1357"/>
        </w:tabs>
        <w:ind w:firstLine="709"/>
        <w:jc w:val="both"/>
        <w:rPr>
          <w:sz w:val="28"/>
        </w:rPr>
      </w:pPr>
      <w:r w:rsidRPr="001B0D6F">
        <w:rPr>
          <w:sz w:val="28"/>
        </w:rPr>
        <w:lastRenderedPageBreak/>
        <w:t>При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личном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обращении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работник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подробно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информирует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заявителей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интересующим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вопросам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вежливой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корректной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форме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использованием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официально-делового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стиля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речи.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Рекомендуемое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время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предоставления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консультации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–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более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15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минут,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время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ожидания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очереди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секторе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информирования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получения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информации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муниципальных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услугах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может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превышать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15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минут.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Ответ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телефонный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звонок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должен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начинаться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информации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наименовании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организации,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фамилии,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имени,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отчестве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должности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работника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центра,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принявшего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телефонный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звонок.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Индивидуальное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устное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консультирование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обращении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телефону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работник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осуществляет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более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10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минут.</w:t>
      </w:r>
    </w:p>
    <w:p w14:paraId="4642DA9D" w14:textId="01AA237F" w:rsidR="0005692C" w:rsidRPr="001B0D6F" w:rsidRDefault="00E50037" w:rsidP="001B0D6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случае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если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подготовки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ответа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требуется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более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продолжительное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время,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работник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центра,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осуществляющий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индивидуальное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устное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консультирование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телефону,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может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предложить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заявителю:</w:t>
      </w:r>
    </w:p>
    <w:p w14:paraId="0DC98F6F" w14:textId="47D73BF0" w:rsidR="0005692C" w:rsidRPr="001B0D6F" w:rsidRDefault="00082161" w:rsidP="001B0D6F">
      <w:pPr>
        <w:pStyle w:val="11"/>
        <w:widowControl/>
        <w:ind w:firstLine="709"/>
        <w:jc w:val="both"/>
        <w:rPr>
          <w:sz w:val="28"/>
        </w:rPr>
      </w:pPr>
      <w:r w:rsidRPr="001B0D6F">
        <w:rPr>
          <w:rFonts w:eastAsiaTheme="minorEastAsia"/>
          <w:sz w:val="28"/>
        </w:rPr>
        <w:t xml:space="preserve">– </w:t>
      </w:r>
      <w:r w:rsidR="00E50037" w:rsidRPr="001B0D6F">
        <w:rPr>
          <w:sz w:val="28"/>
        </w:rPr>
        <w:t>изложить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обращение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письменной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форме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(ответ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направляется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заявителю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соответствии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со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способом,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указанным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обращении);</w:t>
      </w:r>
    </w:p>
    <w:p w14:paraId="08903E77" w14:textId="0D5689FD" w:rsidR="0005692C" w:rsidRPr="001B0D6F" w:rsidRDefault="00082161" w:rsidP="001B0D6F">
      <w:pPr>
        <w:pStyle w:val="11"/>
        <w:widowControl/>
        <w:tabs>
          <w:tab w:val="left" w:pos="1134"/>
          <w:tab w:val="left" w:pos="1357"/>
        </w:tabs>
        <w:ind w:firstLine="709"/>
        <w:jc w:val="both"/>
        <w:rPr>
          <w:sz w:val="28"/>
        </w:rPr>
      </w:pPr>
      <w:r w:rsidRPr="001B0D6F">
        <w:rPr>
          <w:rFonts w:eastAsiaTheme="minorEastAsia"/>
          <w:sz w:val="28"/>
        </w:rPr>
        <w:t xml:space="preserve">– </w:t>
      </w:r>
      <w:r w:rsidR="00E50037" w:rsidRPr="001B0D6F">
        <w:rPr>
          <w:sz w:val="28"/>
        </w:rPr>
        <w:t>назначить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другое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время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для</w:t>
      </w:r>
      <w:r w:rsidR="005D476E" w:rsidRPr="001B0D6F">
        <w:rPr>
          <w:sz w:val="28"/>
        </w:rPr>
        <w:t xml:space="preserve"> </w:t>
      </w:r>
      <w:r w:rsidR="00E50037" w:rsidRPr="001B0D6F">
        <w:rPr>
          <w:sz w:val="28"/>
        </w:rPr>
        <w:t>консультаций.</w:t>
      </w:r>
    </w:p>
    <w:p w14:paraId="20B903FE" w14:textId="478B8282" w:rsidR="0005692C" w:rsidRPr="001B0D6F" w:rsidRDefault="00E50037" w:rsidP="001B0D6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1B0D6F">
        <w:rPr>
          <w:sz w:val="28"/>
        </w:rPr>
        <w:t>При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консультировании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письменным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обращениям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заявителей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ответ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направляется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письменном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виде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срок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позднее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30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календарных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дней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момента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регистрации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обращения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форме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электронного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документа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адресу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электронной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почты,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указанному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обращении,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поступившем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форме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электронного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документа,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письменной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форме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почтовому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адресу,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указанному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обращении,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поступившем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письменной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форме.</w:t>
      </w:r>
    </w:p>
    <w:p w14:paraId="74DAF9EB" w14:textId="5ED10958" w:rsidR="0005692C" w:rsidRPr="001B0D6F" w:rsidRDefault="00E50037" w:rsidP="001B0D6F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1B0D6F">
        <w:rPr>
          <w:sz w:val="28"/>
        </w:rPr>
        <w:t>Выдача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заявителю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результата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предоставления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мун</w:t>
      </w:r>
      <w:r w:rsidR="006407EF" w:rsidRPr="001B0D6F">
        <w:rPr>
          <w:sz w:val="28"/>
        </w:rPr>
        <w:t>иципальной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услуги.</w:t>
      </w:r>
    </w:p>
    <w:p w14:paraId="0FB293A0" w14:textId="76224CB1" w:rsidR="0005692C" w:rsidRPr="001B0D6F" w:rsidRDefault="00E50037" w:rsidP="001B0D6F">
      <w:pPr>
        <w:pStyle w:val="11"/>
        <w:widowControl/>
        <w:tabs>
          <w:tab w:val="left" w:pos="1134"/>
          <w:tab w:val="left" w:pos="1357"/>
        </w:tabs>
        <w:ind w:firstLine="709"/>
        <w:jc w:val="both"/>
        <w:rPr>
          <w:sz w:val="28"/>
        </w:rPr>
      </w:pPr>
      <w:r w:rsidRPr="001B0D6F">
        <w:rPr>
          <w:sz w:val="28"/>
        </w:rPr>
        <w:t>При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наличии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заявлении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выдаче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разрешения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ввод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объекта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эксплуатацию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указания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выдаче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результатов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оказания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через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уполномоченный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государственной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власти,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местного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самоуправления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передает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документы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последующей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выдачи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заявителю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(представителю)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способом,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согласно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заключенным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соглашениям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взаимодействии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заключенным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между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уполномоченным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государственной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власти,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местного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самоуправления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порядке,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утвержденном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постановлением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Правительства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Российской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Федерации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27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сентября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2011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г.</w:t>
      </w:r>
      <w:r w:rsidR="005D476E" w:rsidRPr="001B0D6F">
        <w:rPr>
          <w:sz w:val="28"/>
        </w:rPr>
        <w:t xml:space="preserve"> № </w:t>
      </w:r>
      <w:r w:rsidRPr="001B0D6F">
        <w:rPr>
          <w:sz w:val="28"/>
        </w:rPr>
        <w:t>797</w:t>
      </w:r>
      <w:r w:rsidR="005D476E" w:rsidRPr="001B0D6F">
        <w:rPr>
          <w:sz w:val="28"/>
        </w:rPr>
        <w:t xml:space="preserve"> «</w:t>
      </w:r>
      <w:r w:rsidRPr="001B0D6F">
        <w:rPr>
          <w:sz w:val="28"/>
        </w:rPr>
        <w:t>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взаимодействии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между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центрами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предоставления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государственных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муниципальных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федеральными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органами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исполнительной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власти,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органами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государственных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внебюджетных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фондов,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органами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государственной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власти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субъектов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Российской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Федерации,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органами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местного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самоуправления</w:t>
      </w:r>
      <w:r w:rsidR="005D476E" w:rsidRPr="001B0D6F">
        <w:rPr>
          <w:sz w:val="28"/>
        </w:rPr>
        <w:t>»</w:t>
      </w:r>
      <w:r w:rsidRPr="001B0D6F">
        <w:rPr>
          <w:sz w:val="28"/>
        </w:rPr>
        <w:t>.</w:t>
      </w:r>
    </w:p>
    <w:p w14:paraId="50D6204A" w14:textId="2A1E4B81" w:rsidR="0005692C" w:rsidRPr="001B0D6F" w:rsidRDefault="00E50037" w:rsidP="001B0D6F">
      <w:pPr>
        <w:pStyle w:val="11"/>
        <w:widowControl/>
        <w:tabs>
          <w:tab w:val="left" w:pos="1134"/>
          <w:tab w:val="left" w:pos="1357"/>
        </w:tabs>
        <w:ind w:firstLine="709"/>
        <w:jc w:val="both"/>
        <w:rPr>
          <w:sz w:val="28"/>
        </w:rPr>
      </w:pPr>
      <w:r w:rsidRPr="001B0D6F">
        <w:rPr>
          <w:sz w:val="28"/>
        </w:rPr>
        <w:t>22.10.</w:t>
      </w:r>
      <w:r w:rsidR="001B0D6F" w:rsidRPr="001B0D6F">
        <w:rPr>
          <w:sz w:val="28"/>
        </w:rPr>
        <w:t xml:space="preserve"> </w:t>
      </w:r>
      <w:r w:rsidRPr="001B0D6F">
        <w:rPr>
          <w:sz w:val="28"/>
        </w:rPr>
        <w:t>Порядок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сроки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передачи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уполномоченным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государственной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власти,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местного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самоуправления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таких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документов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определяются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соглашением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взаимодействии,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заключенным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порядке,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установленном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постановлением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Правительства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lastRenderedPageBreak/>
        <w:t>Российской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Федерации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27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сентября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2011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г.</w:t>
      </w:r>
      <w:r w:rsidR="005D476E" w:rsidRPr="001B0D6F">
        <w:rPr>
          <w:sz w:val="28"/>
        </w:rPr>
        <w:t xml:space="preserve"> № </w:t>
      </w:r>
      <w:r w:rsidRPr="001B0D6F">
        <w:rPr>
          <w:sz w:val="28"/>
        </w:rPr>
        <w:t>797</w:t>
      </w:r>
      <w:r w:rsidR="005D476E" w:rsidRPr="001B0D6F">
        <w:rPr>
          <w:sz w:val="28"/>
        </w:rPr>
        <w:t xml:space="preserve"> «</w:t>
      </w:r>
      <w:r w:rsidRPr="001B0D6F">
        <w:rPr>
          <w:sz w:val="28"/>
        </w:rPr>
        <w:t>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взаимодействии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между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центрами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предоставления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государственных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муниципальных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федеральными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органами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исполнительной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власти,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органами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государственных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внебюджетных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фондов,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органами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государственной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власти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субъектов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Российской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Федерации,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органами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местного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самоуправления</w:t>
      </w:r>
      <w:r w:rsidR="005D476E" w:rsidRPr="001B0D6F">
        <w:rPr>
          <w:sz w:val="28"/>
        </w:rPr>
        <w:t>»</w:t>
      </w:r>
      <w:r w:rsidRPr="001B0D6F">
        <w:rPr>
          <w:sz w:val="28"/>
        </w:rPr>
        <w:t>.</w:t>
      </w:r>
    </w:p>
    <w:p w14:paraId="41A19571" w14:textId="67434DA2" w:rsidR="0005692C" w:rsidRPr="001B0D6F" w:rsidRDefault="00E50037" w:rsidP="001B0D6F">
      <w:pPr>
        <w:pStyle w:val="11"/>
        <w:widowControl/>
        <w:tabs>
          <w:tab w:val="left" w:pos="1134"/>
          <w:tab w:val="left" w:pos="1357"/>
        </w:tabs>
        <w:ind w:firstLine="709"/>
        <w:jc w:val="both"/>
        <w:rPr>
          <w:sz w:val="28"/>
        </w:rPr>
      </w:pPr>
      <w:r w:rsidRPr="001B0D6F">
        <w:rPr>
          <w:sz w:val="28"/>
        </w:rPr>
        <w:t>22.11.</w:t>
      </w:r>
      <w:r w:rsidR="001B0D6F" w:rsidRPr="001B0D6F">
        <w:rPr>
          <w:sz w:val="28"/>
        </w:rPr>
        <w:t xml:space="preserve"> </w:t>
      </w:r>
      <w:r w:rsidRPr="001B0D6F">
        <w:rPr>
          <w:sz w:val="28"/>
        </w:rPr>
        <w:t>Прием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заявителей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выдачи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документов,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являющихся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результатом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порядке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очередности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получении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номерного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талона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из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терминала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электронной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очереди,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соответствующего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цели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обращения,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либо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предварительной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записи.</w:t>
      </w:r>
    </w:p>
    <w:p w14:paraId="6EEEF2BB" w14:textId="1C061B6B" w:rsidR="0005692C" w:rsidRPr="001B0D6F" w:rsidRDefault="00E50037" w:rsidP="001B0D6F">
      <w:pPr>
        <w:pStyle w:val="11"/>
        <w:widowControl/>
        <w:tabs>
          <w:tab w:val="left" w:pos="1134"/>
          <w:tab w:val="left" w:pos="1357"/>
        </w:tabs>
        <w:ind w:firstLine="709"/>
        <w:jc w:val="both"/>
        <w:rPr>
          <w:sz w:val="28"/>
        </w:rPr>
      </w:pPr>
      <w:r w:rsidRPr="001B0D6F">
        <w:rPr>
          <w:sz w:val="28"/>
        </w:rPr>
        <w:t>22.12.</w:t>
      </w:r>
      <w:r w:rsidR="001B0D6F" w:rsidRPr="001B0D6F">
        <w:rPr>
          <w:sz w:val="28"/>
        </w:rPr>
        <w:t xml:space="preserve"> </w:t>
      </w:r>
      <w:r w:rsidRPr="001B0D6F">
        <w:rPr>
          <w:sz w:val="28"/>
        </w:rPr>
        <w:t>Работник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осуществляет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следующие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действия:</w:t>
      </w:r>
    </w:p>
    <w:p w14:paraId="5FE2D23D" w14:textId="1C27F9F8" w:rsidR="0005692C" w:rsidRPr="001B0D6F" w:rsidRDefault="00E50037" w:rsidP="001B0D6F">
      <w:pPr>
        <w:pStyle w:val="11"/>
        <w:widowControl/>
        <w:numPr>
          <w:ilvl w:val="0"/>
          <w:numId w:val="7"/>
        </w:numPr>
        <w:tabs>
          <w:tab w:val="left" w:pos="1134"/>
          <w:tab w:val="left" w:pos="1357"/>
        </w:tabs>
        <w:ind w:left="0" w:firstLine="709"/>
        <w:jc w:val="both"/>
        <w:rPr>
          <w:sz w:val="28"/>
        </w:rPr>
      </w:pPr>
      <w:r w:rsidRPr="001B0D6F">
        <w:rPr>
          <w:sz w:val="28"/>
        </w:rPr>
        <w:t>устанавливает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личность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основании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документа,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удостоверяющего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личность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соответствии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законодательством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Российской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Федерации;</w:t>
      </w:r>
    </w:p>
    <w:p w14:paraId="1BA853FE" w14:textId="5001538E" w:rsidR="0005692C" w:rsidRPr="001B0D6F" w:rsidRDefault="00E50037" w:rsidP="001B0D6F">
      <w:pPr>
        <w:pStyle w:val="11"/>
        <w:widowControl/>
        <w:numPr>
          <w:ilvl w:val="0"/>
          <w:numId w:val="7"/>
        </w:numPr>
        <w:tabs>
          <w:tab w:val="left" w:pos="1134"/>
          <w:tab w:val="left" w:pos="1357"/>
        </w:tabs>
        <w:ind w:left="0" w:firstLine="709"/>
        <w:jc w:val="both"/>
        <w:rPr>
          <w:sz w:val="28"/>
        </w:rPr>
      </w:pPr>
      <w:r w:rsidRPr="001B0D6F">
        <w:rPr>
          <w:sz w:val="28"/>
        </w:rPr>
        <w:t>проверяет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полномочия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представителя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(в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случае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обращения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представителя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заявителя);</w:t>
      </w:r>
    </w:p>
    <w:p w14:paraId="23AAE4FB" w14:textId="777728C9" w:rsidR="0005692C" w:rsidRPr="001B0D6F" w:rsidRDefault="00E50037" w:rsidP="001B0D6F">
      <w:pPr>
        <w:pStyle w:val="11"/>
        <w:widowControl/>
        <w:numPr>
          <w:ilvl w:val="0"/>
          <w:numId w:val="7"/>
        </w:numPr>
        <w:tabs>
          <w:tab w:val="left" w:pos="1134"/>
          <w:tab w:val="left" w:pos="1357"/>
        </w:tabs>
        <w:ind w:left="0" w:firstLine="709"/>
        <w:jc w:val="both"/>
        <w:rPr>
          <w:sz w:val="28"/>
        </w:rPr>
      </w:pPr>
      <w:r w:rsidRPr="001B0D6F">
        <w:rPr>
          <w:sz w:val="28"/>
        </w:rPr>
        <w:t>определяет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статус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исполнения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выдаче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разрешения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ввод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объекта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эксплуатацию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ГИС;</w:t>
      </w:r>
    </w:p>
    <w:p w14:paraId="6E1F4361" w14:textId="53014B3B" w:rsidR="0005692C" w:rsidRPr="001B0D6F" w:rsidRDefault="00E50037" w:rsidP="001B0D6F">
      <w:pPr>
        <w:pStyle w:val="11"/>
        <w:widowControl/>
        <w:numPr>
          <w:ilvl w:val="0"/>
          <w:numId w:val="7"/>
        </w:numPr>
        <w:tabs>
          <w:tab w:val="left" w:pos="1134"/>
          <w:tab w:val="left" w:pos="1357"/>
        </w:tabs>
        <w:ind w:left="0" w:firstLine="709"/>
        <w:jc w:val="both"/>
        <w:rPr>
          <w:sz w:val="28"/>
        </w:rPr>
      </w:pPr>
      <w:r w:rsidRPr="001B0D6F">
        <w:rPr>
          <w:sz w:val="28"/>
        </w:rPr>
        <w:t>распечатывает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результат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предоставления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виде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экземпляра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электронного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документа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бумажном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носителе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заверяет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его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использованием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печати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(в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предусмотренных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нормативными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правовыми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актами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Российской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Федерации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случаях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–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печати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изображением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Государственного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герба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Российской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Федерации);</w:t>
      </w:r>
    </w:p>
    <w:p w14:paraId="4068C40B" w14:textId="2244F37A" w:rsidR="0005692C" w:rsidRPr="001B0D6F" w:rsidRDefault="00E50037" w:rsidP="001B0D6F">
      <w:pPr>
        <w:pStyle w:val="11"/>
        <w:widowControl/>
        <w:numPr>
          <w:ilvl w:val="0"/>
          <w:numId w:val="7"/>
        </w:numPr>
        <w:tabs>
          <w:tab w:val="left" w:pos="1134"/>
          <w:tab w:val="left" w:pos="1357"/>
        </w:tabs>
        <w:ind w:left="0" w:firstLine="709"/>
        <w:jc w:val="both"/>
        <w:rPr>
          <w:sz w:val="28"/>
        </w:rPr>
      </w:pPr>
      <w:r w:rsidRPr="001B0D6F">
        <w:rPr>
          <w:sz w:val="28"/>
        </w:rPr>
        <w:t>заверяет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экземпляр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электронного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документа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бумажном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носителе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использованием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печати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(в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предусмотренных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нормативными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правовыми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актами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Российской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Федерации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случаях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–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печати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изображением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Государственного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герба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Российской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Федерации);</w:t>
      </w:r>
    </w:p>
    <w:p w14:paraId="0E35B1BE" w14:textId="433854D1" w:rsidR="0005692C" w:rsidRPr="001B0D6F" w:rsidRDefault="00E50037" w:rsidP="001B0D6F">
      <w:pPr>
        <w:pStyle w:val="11"/>
        <w:widowControl/>
        <w:numPr>
          <w:ilvl w:val="0"/>
          <w:numId w:val="7"/>
        </w:numPr>
        <w:tabs>
          <w:tab w:val="left" w:pos="1134"/>
          <w:tab w:val="left" w:pos="1357"/>
        </w:tabs>
        <w:ind w:left="0" w:firstLine="709"/>
        <w:jc w:val="both"/>
        <w:rPr>
          <w:sz w:val="28"/>
        </w:rPr>
      </w:pPr>
      <w:r w:rsidRPr="001B0D6F">
        <w:rPr>
          <w:sz w:val="28"/>
        </w:rPr>
        <w:t>выдает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документы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заявителю,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при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необходимости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запрашивает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подписи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каждый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выданный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документ;</w:t>
      </w:r>
    </w:p>
    <w:p w14:paraId="51235DD3" w14:textId="2E7DBFCD" w:rsidR="001B0D6F" w:rsidRPr="001B0D6F" w:rsidRDefault="00E50037" w:rsidP="001B0D6F">
      <w:pPr>
        <w:pStyle w:val="11"/>
        <w:widowControl/>
        <w:numPr>
          <w:ilvl w:val="0"/>
          <w:numId w:val="7"/>
        </w:numPr>
        <w:tabs>
          <w:tab w:val="left" w:pos="1134"/>
          <w:tab w:val="left" w:pos="1357"/>
        </w:tabs>
        <w:ind w:left="0" w:firstLine="709"/>
        <w:jc w:val="both"/>
        <w:rPr>
          <w:sz w:val="28"/>
        </w:rPr>
      </w:pPr>
      <w:r w:rsidRPr="001B0D6F">
        <w:rPr>
          <w:sz w:val="28"/>
        </w:rPr>
        <w:t>запрашивает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согласие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заявителя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на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участие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в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смс-опросе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для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оценки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качества</w:t>
      </w:r>
      <w:r w:rsidR="001B0D6F" w:rsidRPr="001B0D6F">
        <w:rPr>
          <w:sz w:val="28"/>
        </w:rPr>
        <w:t xml:space="preserve"> </w:t>
      </w:r>
      <w:r w:rsidRPr="001B0D6F">
        <w:rPr>
          <w:sz w:val="28"/>
        </w:rPr>
        <w:t>предоставленных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услуг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многофункциональным</w:t>
      </w:r>
      <w:r w:rsidR="005D476E" w:rsidRPr="001B0D6F">
        <w:rPr>
          <w:sz w:val="28"/>
        </w:rPr>
        <w:t xml:space="preserve"> </w:t>
      </w:r>
      <w:r w:rsidRPr="001B0D6F">
        <w:rPr>
          <w:sz w:val="28"/>
        </w:rPr>
        <w:t>центром.</w:t>
      </w:r>
      <w:r w:rsidR="001B0D6F" w:rsidRPr="001B0D6F">
        <w:rPr>
          <w:sz w:val="28"/>
        </w:rPr>
        <w:br w:type="page"/>
      </w:r>
    </w:p>
    <w:p w14:paraId="76C22919" w14:textId="2645D9CB" w:rsidR="0005692C" w:rsidRPr="001B0D6F" w:rsidRDefault="00E50037" w:rsidP="001B0D6F">
      <w:pPr>
        <w:pStyle w:val="24"/>
        <w:keepNext/>
        <w:keepLines/>
        <w:widowControl/>
        <w:numPr>
          <w:ilvl w:val="0"/>
          <w:numId w:val="1"/>
        </w:numPr>
        <w:tabs>
          <w:tab w:val="left" w:pos="1043"/>
        </w:tabs>
        <w:spacing w:after="0"/>
        <w:ind w:left="0" w:firstLine="0"/>
        <w:jc w:val="center"/>
        <w:outlineLvl w:val="9"/>
        <w:rPr>
          <w:szCs w:val="24"/>
        </w:rPr>
      </w:pPr>
      <w:bookmarkStart w:id="325" w:name="_Toc103862223"/>
      <w:bookmarkStart w:id="326" w:name="_Toc103862258"/>
      <w:bookmarkStart w:id="327" w:name="_Toc103863885"/>
      <w:bookmarkStart w:id="328" w:name="_Toc103877703"/>
      <w:r w:rsidRPr="001B0D6F">
        <w:rPr>
          <w:rFonts w:eastAsiaTheme="minorEastAsia"/>
          <w:szCs w:val="24"/>
        </w:rPr>
        <w:lastRenderedPageBreak/>
        <w:t>Состав,</w:t>
      </w:r>
      <w:r w:rsidR="005D476E" w:rsidRPr="001B0D6F">
        <w:rPr>
          <w:rFonts w:eastAsiaTheme="minorEastAsia"/>
          <w:szCs w:val="24"/>
        </w:rPr>
        <w:t xml:space="preserve"> </w:t>
      </w:r>
      <w:r w:rsidRPr="001B0D6F">
        <w:rPr>
          <w:rFonts w:eastAsiaTheme="minorEastAsia"/>
          <w:szCs w:val="24"/>
        </w:rPr>
        <w:t>последовательность</w:t>
      </w:r>
      <w:r w:rsidR="005D476E" w:rsidRPr="001B0D6F">
        <w:rPr>
          <w:rFonts w:eastAsiaTheme="minorEastAsia"/>
          <w:szCs w:val="24"/>
        </w:rPr>
        <w:t xml:space="preserve"> </w:t>
      </w:r>
      <w:r w:rsidRPr="001B0D6F">
        <w:rPr>
          <w:rFonts w:eastAsiaTheme="minorEastAsia"/>
          <w:szCs w:val="24"/>
        </w:rPr>
        <w:t>и</w:t>
      </w:r>
      <w:r w:rsidR="005D476E" w:rsidRPr="001B0D6F">
        <w:rPr>
          <w:rFonts w:eastAsiaTheme="minorEastAsia"/>
          <w:szCs w:val="24"/>
        </w:rPr>
        <w:t xml:space="preserve"> </w:t>
      </w:r>
      <w:r w:rsidRPr="001B0D6F">
        <w:rPr>
          <w:rFonts w:eastAsiaTheme="minorEastAsia"/>
          <w:szCs w:val="24"/>
        </w:rPr>
        <w:t>сроки</w:t>
      </w:r>
      <w:r w:rsidR="005D476E" w:rsidRPr="001B0D6F">
        <w:rPr>
          <w:rFonts w:eastAsiaTheme="minorEastAsia"/>
          <w:szCs w:val="24"/>
        </w:rPr>
        <w:t xml:space="preserve"> </w:t>
      </w:r>
      <w:r w:rsidRPr="001B0D6F">
        <w:rPr>
          <w:rFonts w:eastAsiaTheme="minorEastAsia"/>
          <w:szCs w:val="24"/>
        </w:rPr>
        <w:t>выполнения</w:t>
      </w:r>
      <w:r w:rsidR="005D476E" w:rsidRPr="001B0D6F">
        <w:rPr>
          <w:rFonts w:eastAsiaTheme="minorEastAsia"/>
          <w:szCs w:val="24"/>
        </w:rPr>
        <w:t xml:space="preserve"> </w:t>
      </w:r>
      <w:r w:rsidRPr="001B0D6F">
        <w:rPr>
          <w:rFonts w:eastAsiaTheme="minorEastAsia"/>
          <w:szCs w:val="24"/>
        </w:rPr>
        <w:t>административных</w:t>
      </w:r>
      <w:r w:rsidR="005D476E" w:rsidRPr="001B0D6F">
        <w:rPr>
          <w:rFonts w:eastAsiaTheme="minorEastAsia"/>
          <w:szCs w:val="24"/>
        </w:rPr>
        <w:t xml:space="preserve"> </w:t>
      </w:r>
      <w:r w:rsidRPr="001B0D6F">
        <w:rPr>
          <w:rFonts w:eastAsiaTheme="minorEastAsia"/>
          <w:szCs w:val="24"/>
        </w:rPr>
        <w:t>процедур,</w:t>
      </w:r>
      <w:r w:rsidR="005D476E" w:rsidRPr="001B0D6F">
        <w:rPr>
          <w:rFonts w:eastAsiaTheme="minorEastAsia"/>
          <w:szCs w:val="24"/>
        </w:rPr>
        <w:t xml:space="preserve"> </w:t>
      </w:r>
      <w:r w:rsidRPr="001B0D6F">
        <w:rPr>
          <w:rFonts w:eastAsiaTheme="minorEastAsia"/>
          <w:szCs w:val="24"/>
        </w:rPr>
        <w:t>требования</w:t>
      </w:r>
      <w:r w:rsidR="005D476E" w:rsidRPr="001B0D6F">
        <w:rPr>
          <w:rFonts w:eastAsiaTheme="minorEastAsia"/>
          <w:szCs w:val="24"/>
        </w:rPr>
        <w:t xml:space="preserve"> </w:t>
      </w:r>
      <w:r w:rsidRPr="001B0D6F">
        <w:rPr>
          <w:rFonts w:eastAsiaTheme="minorEastAsia"/>
          <w:szCs w:val="24"/>
        </w:rPr>
        <w:t>к</w:t>
      </w:r>
      <w:r w:rsidR="005D476E" w:rsidRPr="001B0D6F">
        <w:rPr>
          <w:rFonts w:eastAsiaTheme="minorEastAsia"/>
          <w:szCs w:val="24"/>
        </w:rPr>
        <w:t xml:space="preserve"> </w:t>
      </w:r>
      <w:r w:rsidRPr="001B0D6F">
        <w:rPr>
          <w:rFonts w:eastAsiaTheme="minorEastAsia"/>
          <w:szCs w:val="24"/>
        </w:rPr>
        <w:t>порядку</w:t>
      </w:r>
      <w:r w:rsidR="005D476E" w:rsidRPr="001B0D6F">
        <w:rPr>
          <w:rFonts w:eastAsiaTheme="minorEastAsia"/>
          <w:szCs w:val="24"/>
        </w:rPr>
        <w:t xml:space="preserve"> </w:t>
      </w:r>
      <w:r w:rsidRPr="001B0D6F">
        <w:rPr>
          <w:rFonts w:eastAsiaTheme="minorEastAsia"/>
          <w:szCs w:val="24"/>
        </w:rPr>
        <w:t>их</w:t>
      </w:r>
      <w:r w:rsidR="005D476E" w:rsidRPr="001B0D6F">
        <w:rPr>
          <w:rFonts w:eastAsiaTheme="minorEastAsia"/>
          <w:szCs w:val="24"/>
        </w:rPr>
        <w:t xml:space="preserve"> </w:t>
      </w:r>
      <w:r w:rsidRPr="001B0D6F">
        <w:rPr>
          <w:rFonts w:eastAsiaTheme="minorEastAsia"/>
          <w:szCs w:val="24"/>
        </w:rPr>
        <w:t>выполнения</w:t>
      </w:r>
      <w:bookmarkEnd w:id="323"/>
      <w:bookmarkEnd w:id="324"/>
      <w:bookmarkEnd w:id="325"/>
      <w:bookmarkEnd w:id="326"/>
      <w:bookmarkEnd w:id="327"/>
      <w:bookmarkEnd w:id="328"/>
    </w:p>
    <w:p w14:paraId="701C882B" w14:textId="77777777" w:rsidR="001B0D6F" w:rsidRDefault="001B0D6F" w:rsidP="001B0D6F">
      <w:pPr>
        <w:pStyle w:val="32"/>
        <w:keepNext/>
        <w:keepLines/>
        <w:widowControl/>
        <w:tabs>
          <w:tab w:val="left" w:pos="1203"/>
        </w:tabs>
        <w:spacing w:after="0"/>
        <w:jc w:val="center"/>
        <w:outlineLvl w:val="9"/>
        <w:rPr>
          <w:i w:val="0"/>
          <w:sz w:val="28"/>
          <w:lang w:val="en-US"/>
        </w:rPr>
      </w:pPr>
      <w:bookmarkStart w:id="329" w:name="bookmark427"/>
      <w:bookmarkEnd w:id="329"/>
    </w:p>
    <w:p w14:paraId="11AFAC14" w14:textId="666948D9" w:rsidR="0005692C" w:rsidRPr="001B0D6F" w:rsidRDefault="00D64BBA" w:rsidP="001B0D6F">
      <w:pPr>
        <w:pStyle w:val="32"/>
        <w:keepNext/>
        <w:keepLines/>
        <w:widowControl/>
        <w:tabs>
          <w:tab w:val="left" w:pos="1203"/>
        </w:tabs>
        <w:spacing w:after="0"/>
        <w:jc w:val="center"/>
        <w:outlineLvl w:val="9"/>
        <w:rPr>
          <w:i w:val="0"/>
          <w:sz w:val="28"/>
        </w:rPr>
      </w:pPr>
      <w:r w:rsidRPr="001B0D6F">
        <w:rPr>
          <w:i w:val="0"/>
          <w:sz w:val="28"/>
        </w:rPr>
        <w:t>1.</w:t>
      </w:r>
      <w:r w:rsidR="001B0D6F" w:rsidRPr="001B0D6F">
        <w:rPr>
          <w:i w:val="0"/>
          <w:sz w:val="28"/>
        </w:rPr>
        <w:t xml:space="preserve"> </w:t>
      </w:r>
      <w:bookmarkStart w:id="330" w:name="bookmark425"/>
      <w:bookmarkStart w:id="331" w:name="bookmark428"/>
      <w:bookmarkStart w:id="332" w:name="_Toc103862224"/>
      <w:bookmarkStart w:id="333" w:name="_Toc103862259"/>
      <w:bookmarkStart w:id="334" w:name="_Toc103863886"/>
      <w:bookmarkStart w:id="335" w:name="_Toc103877704"/>
      <w:r w:rsidR="00E50037" w:rsidRPr="001B0D6F">
        <w:rPr>
          <w:i w:val="0"/>
          <w:sz w:val="28"/>
        </w:rPr>
        <w:t>Состав,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последовательность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и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сроки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выполнения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административных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процедур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(действий)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при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предоставлении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Муниципальной</w:t>
      </w:r>
      <w:r w:rsidR="005D476E" w:rsidRPr="001B0D6F">
        <w:rPr>
          <w:i w:val="0"/>
          <w:sz w:val="28"/>
        </w:rPr>
        <w:t xml:space="preserve"> </w:t>
      </w:r>
      <w:r w:rsidR="00E50037" w:rsidRPr="001B0D6F">
        <w:rPr>
          <w:i w:val="0"/>
          <w:sz w:val="28"/>
        </w:rPr>
        <w:t>услуги</w:t>
      </w:r>
      <w:bookmarkStart w:id="336" w:name="bookmark429"/>
      <w:bookmarkStart w:id="337" w:name="_Toc103862225"/>
      <w:bookmarkStart w:id="338" w:name="_Toc103862260"/>
      <w:bookmarkStart w:id="339" w:name="_Toc103863887"/>
      <w:bookmarkEnd w:id="330"/>
      <w:bookmarkEnd w:id="331"/>
      <w:bookmarkEnd w:id="332"/>
      <w:bookmarkEnd w:id="333"/>
      <w:bookmarkEnd w:id="334"/>
      <w:bookmarkEnd w:id="335"/>
      <w:bookmarkEnd w:id="336"/>
    </w:p>
    <w:p w14:paraId="5F7B8BE2" w14:textId="77777777" w:rsidR="001B0D6F" w:rsidRPr="00DC04D6" w:rsidRDefault="001B0D6F" w:rsidP="00DC04D6">
      <w:pPr>
        <w:pStyle w:val="32"/>
        <w:keepNext/>
        <w:keepLines/>
        <w:widowControl/>
        <w:numPr>
          <w:ilvl w:val="1"/>
          <w:numId w:val="2"/>
        </w:numPr>
        <w:tabs>
          <w:tab w:val="clear" w:pos="360"/>
        </w:tabs>
        <w:spacing w:after="0"/>
        <w:ind w:firstLine="709"/>
        <w:jc w:val="both"/>
        <w:outlineLvl w:val="9"/>
        <w:rPr>
          <w:b w:val="0"/>
          <w:i w:val="0"/>
          <w:sz w:val="28"/>
        </w:rPr>
      </w:pPr>
    </w:p>
    <w:p w14:paraId="1B6948D2" w14:textId="11A0C393" w:rsidR="0005692C" w:rsidRPr="00DC04D6" w:rsidRDefault="00E50037" w:rsidP="00DC04D6">
      <w:pPr>
        <w:pStyle w:val="32"/>
        <w:keepNext/>
        <w:keepLines/>
        <w:widowControl/>
        <w:numPr>
          <w:ilvl w:val="1"/>
          <w:numId w:val="2"/>
        </w:numPr>
        <w:tabs>
          <w:tab w:val="clear" w:pos="360"/>
        </w:tabs>
        <w:spacing w:after="0"/>
        <w:ind w:firstLine="709"/>
        <w:jc w:val="both"/>
        <w:outlineLvl w:val="9"/>
        <w:rPr>
          <w:b w:val="0"/>
          <w:i w:val="0"/>
          <w:sz w:val="28"/>
        </w:rPr>
      </w:pPr>
      <w:r w:rsidRPr="00DC04D6">
        <w:rPr>
          <w:rFonts w:eastAsiaTheme="minorEastAsia"/>
          <w:b w:val="0"/>
          <w:i w:val="0"/>
          <w:sz w:val="28"/>
        </w:rPr>
        <w:t>Перечень</w:t>
      </w:r>
      <w:r w:rsidR="005D476E" w:rsidRPr="00DC04D6">
        <w:rPr>
          <w:rFonts w:eastAsiaTheme="minorEastAsia"/>
          <w:b w:val="0"/>
          <w:i w:val="0"/>
          <w:sz w:val="28"/>
        </w:rPr>
        <w:t xml:space="preserve"> </w:t>
      </w:r>
      <w:r w:rsidRPr="00DC04D6">
        <w:rPr>
          <w:rFonts w:eastAsiaTheme="minorEastAsia"/>
          <w:b w:val="0"/>
          <w:i w:val="0"/>
          <w:sz w:val="28"/>
        </w:rPr>
        <w:t>административных</w:t>
      </w:r>
      <w:r w:rsidR="005D476E" w:rsidRPr="00DC04D6">
        <w:rPr>
          <w:rFonts w:eastAsiaTheme="minorEastAsia"/>
          <w:b w:val="0"/>
          <w:i w:val="0"/>
          <w:sz w:val="28"/>
        </w:rPr>
        <w:t xml:space="preserve"> </w:t>
      </w:r>
      <w:r w:rsidRPr="00DC04D6">
        <w:rPr>
          <w:rFonts w:eastAsiaTheme="minorEastAsia"/>
          <w:b w:val="0"/>
          <w:i w:val="0"/>
          <w:sz w:val="28"/>
        </w:rPr>
        <w:t>процедур:</w:t>
      </w:r>
      <w:bookmarkEnd w:id="337"/>
      <w:bookmarkEnd w:id="338"/>
      <w:bookmarkEnd w:id="339"/>
    </w:p>
    <w:p w14:paraId="311B53B1" w14:textId="5321437D" w:rsidR="0005692C" w:rsidRPr="00DC04D6" w:rsidRDefault="00E50037" w:rsidP="00DC04D6">
      <w:pPr>
        <w:pStyle w:val="11"/>
        <w:widowControl/>
        <w:tabs>
          <w:tab w:val="left" w:pos="1083"/>
          <w:tab w:val="left" w:pos="1134"/>
        </w:tabs>
        <w:ind w:firstLine="709"/>
        <w:jc w:val="both"/>
        <w:rPr>
          <w:sz w:val="28"/>
        </w:rPr>
      </w:pPr>
      <w:bookmarkStart w:id="340" w:name="bookmark430"/>
      <w:r w:rsidRPr="00DC04D6">
        <w:rPr>
          <w:sz w:val="28"/>
        </w:rPr>
        <w:t>а</w:t>
      </w:r>
      <w:bookmarkEnd w:id="340"/>
      <w:r w:rsidRPr="00DC04D6">
        <w:rPr>
          <w:sz w:val="28"/>
        </w:rPr>
        <w:t>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Прием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регистрация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Заявления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документов,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необходимых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для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Муниципальной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услуги;</w:t>
      </w:r>
    </w:p>
    <w:p w14:paraId="00667802" w14:textId="1D40D10B" w:rsidR="0005692C" w:rsidRPr="00DC04D6" w:rsidRDefault="00E50037" w:rsidP="00DC04D6">
      <w:pPr>
        <w:pStyle w:val="11"/>
        <w:widowControl/>
        <w:tabs>
          <w:tab w:val="left" w:pos="1093"/>
          <w:tab w:val="left" w:pos="1134"/>
        </w:tabs>
        <w:ind w:firstLine="709"/>
        <w:jc w:val="both"/>
        <w:rPr>
          <w:sz w:val="28"/>
        </w:rPr>
      </w:pPr>
      <w:bookmarkStart w:id="341" w:name="bookmark431"/>
      <w:r w:rsidRPr="00DC04D6">
        <w:rPr>
          <w:sz w:val="28"/>
        </w:rPr>
        <w:t>б</w:t>
      </w:r>
      <w:bookmarkEnd w:id="341"/>
      <w:r w:rsidRPr="00DC04D6">
        <w:rPr>
          <w:sz w:val="28"/>
        </w:rPr>
        <w:t>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Обработка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предварительное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рассмотрение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документов,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необходимых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для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Муниципальной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услуги;</w:t>
      </w:r>
    </w:p>
    <w:p w14:paraId="76169BDF" w14:textId="1E601602" w:rsidR="0005692C" w:rsidRPr="00DC04D6" w:rsidRDefault="00E50037" w:rsidP="00DC04D6">
      <w:pPr>
        <w:pStyle w:val="11"/>
        <w:widowControl/>
        <w:tabs>
          <w:tab w:val="left" w:pos="1102"/>
          <w:tab w:val="left" w:pos="1134"/>
        </w:tabs>
        <w:ind w:firstLine="709"/>
        <w:jc w:val="both"/>
        <w:rPr>
          <w:sz w:val="28"/>
        </w:rPr>
      </w:pPr>
      <w:bookmarkStart w:id="342" w:name="bookmark432"/>
      <w:r w:rsidRPr="00DC04D6">
        <w:rPr>
          <w:sz w:val="28"/>
        </w:rPr>
        <w:t>в</w:t>
      </w:r>
      <w:bookmarkEnd w:id="342"/>
      <w:r w:rsidRPr="00DC04D6">
        <w:rPr>
          <w:sz w:val="28"/>
        </w:rPr>
        <w:t>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Формирование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направление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межведомственных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запросов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органы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(организации),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участвующие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Муниципальной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услуги;</w:t>
      </w:r>
    </w:p>
    <w:p w14:paraId="5C66AE3A" w14:textId="0DFD20E7" w:rsidR="0005692C" w:rsidRPr="00DC04D6" w:rsidRDefault="00E50037" w:rsidP="00DC04D6">
      <w:pPr>
        <w:pStyle w:val="11"/>
        <w:widowControl/>
        <w:tabs>
          <w:tab w:val="left" w:pos="1088"/>
          <w:tab w:val="left" w:pos="1134"/>
        </w:tabs>
        <w:ind w:firstLine="709"/>
        <w:jc w:val="both"/>
        <w:rPr>
          <w:sz w:val="28"/>
        </w:rPr>
      </w:pPr>
      <w:bookmarkStart w:id="343" w:name="bookmark433"/>
      <w:r w:rsidRPr="00DC04D6">
        <w:rPr>
          <w:sz w:val="28"/>
        </w:rPr>
        <w:t>г</w:t>
      </w:r>
      <w:bookmarkEnd w:id="343"/>
      <w:r w:rsidRPr="00DC04D6">
        <w:rPr>
          <w:sz w:val="28"/>
        </w:rPr>
        <w:t>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Определение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возможности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Муниципальной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подготовка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проекта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решения;</w:t>
      </w:r>
    </w:p>
    <w:p w14:paraId="6A36C4CE" w14:textId="2DA6C532" w:rsidR="0005692C" w:rsidRPr="00DC04D6" w:rsidRDefault="00E50037" w:rsidP="00DC04D6">
      <w:pPr>
        <w:pStyle w:val="11"/>
        <w:widowControl/>
        <w:tabs>
          <w:tab w:val="left" w:pos="1102"/>
          <w:tab w:val="left" w:pos="1134"/>
        </w:tabs>
        <w:ind w:firstLine="709"/>
        <w:jc w:val="both"/>
        <w:rPr>
          <w:sz w:val="28"/>
        </w:rPr>
      </w:pPr>
      <w:bookmarkStart w:id="344" w:name="bookmark434"/>
      <w:r w:rsidRPr="00DC04D6">
        <w:rPr>
          <w:sz w:val="28"/>
        </w:rPr>
        <w:t>д</w:t>
      </w:r>
      <w:bookmarkEnd w:id="344"/>
      <w:r w:rsidRPr="00DC04D6">
        <w:rPr>
          <w:sz w:val="28"/>
        </w:rPr>
        <w:t>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Принятие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решения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(об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отказе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предоставлении)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Муниципальной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услуги;</w:t>
      </w:r>
    </w:p>
    <w:p w14:paraId="5228F597" w14:textId="2F203885" w:rsidR="0005692C" w:rsidRPr="00DC04D6" w:rsidRDefault="00E50037" w:rsidP="00DC04D6">
      <w:pPr>
        <w:pStyle w:val="11"/>
        <w:widowControl/>
        <w:tabs>
          <w:tab w:val="left" w:pos="1102"/>
          <w:tab w:val="left" w:pos="1134"/>
        </w:tabs>
        <w:ind w:firstLine="709"/>
        <w:jc w:val="both"/>
        <w:rPr>
          <w:sz w:val="28"/>
        </w:rPr>
      </w:pPr>
      <w:bookmarkStart w:id="345" w:name="bookmark435"/>
      <w:r w:rsidRPr="00DC04D6">
        <w:rPr>
          <w:sz w:val="28"/>
        </w:rPr>
        <w:t>е</w:t>
      </w:r>
      <w:bookmarkEnd w:id="345"/>
      <w:r w:rsidRPr="00DC04D6">
        <w:rPr>
          <w:sz w:val="28"/>
        </w:rPr>
        <w:t>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Подписание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направление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(выдача)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результата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Муниципальной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Заявителю.</w:t>
      </w:r>
    </w:p>
    <w:p w14:paraId="08628B22" w14:textId="195E75FA" w:rsidR="0005692C" w:rsidRPr="00DC04D6" w:rsidRDefault="00E50037" w:rsidP="00DC04D6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346" w:name="bookmark436"/>
      <w:bookmarkEnd w:id="346"/>
      <w:r w:rsidRPr="00DC04D6">
        <w:rPr>
          <w:sz w:val="28"/>
        </w:rPr>
        <w:t>Каждая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административная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процедура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состоит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из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административных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действий.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Перечень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содержание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административных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действий,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составляющих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каждую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административную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процедуру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приведен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Приложении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9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к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настоящему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Административному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регламенту.</w:t>
      </w:r>
    </w:p>
    <w:p w14:paraId="478052B2" w14:textId="77777777" w:rsidR="0005692C" w:rsidRPr="00DC04D6" w:rsidRDefault="0005692C" w:rsidP="00DC04D6">
      <w:pPr>
        <w:pStyle w:val="11"/>
        <w:widowControl/>
        <w:tabs>
          <w:tab w:val="left" w:pos="1407"/>
        </w:tabs>
        <w:ind w:firstLine="0"/>
        <w:jc w:val="center"/>
        <w:rPr>
          <w:b/>
          <w:sz w:val="28"/>
        </w:rPr>
      </w:pPr>
    </w:p>
    <w:p w14:paraId="20F14B1C" w14:textId="2C3CBB28" w:rsidR="0005692C" w:rsidRPr="00DC04D6" w:rsidRDefault="00E50037" w:rsidP="00DC04D6">
      <w:pPr>
        <w:pStyle w:val="24"/>
        <w:keepNext/>
        <w:keepLines/>
        <w:widowControl/>
        <w:numPr>
          <w:ilvl w:val="0"/>
          <w:numId w:val="1"/>
        </w:numPr>
        <w:tabs>
          <w:tab w:val="left" w:pos="1397"/>
        </w:tabs>
        <w:spacing w:after="0"/>
        <w:ind w:left="0" w:firstLine="0"/>
        <w:jc w:val="center"/>
        <w:outlineLvl w:val="9"/>
        <w:rPr>
          <w:szCs w:val="24"/>
        </w:rPr>
      </w:pPr>
      <w:bookmarkStart w:id="347" w:name="bookmark437"/>
      <w:bookmarkStart w:id="348" w:name="bookmark440"/>
      <w:bookmarkStart w:id="349" w:name="bookmark438"/>
      <w:bookmarkStart w:id="350" w:name="bookmark439"/>
      <w:bookmarkStart w:id="351" w:name="bookmark441"/>
      <w:bookmarkStart w:id="352" w:name="_Toc103862226"/>
      <w:bookmarkStart w:id="353" w:name="_Toc103862261"/>
      <w:bookmarkStart w:id="354" w:name="_Toc103863888"/>
      <w:bookmarkStart w:id="355" w:name="_Toc103877705"/>
      <w:bookmarkEnd w:id="347"/>
      <w:bookmarkEnd w:id="348"/>
      <w:r w:rsidRPr="00DC04D6">
        <w:rPr>
          <w:rFonts w:eastAsiaTheme="minorEastAsia"/>
          <w:szCs w:val="24"/>
        </w:rPr>
        <w:t>Порядок</w:t>
      </w:r>
      <w:r w:rsidR="005D476E" w:rsidRPr="00DC04D6">
        <w:rPr>
          <w:rFonts w:eastAsiaTheme="minorEastAsia"/>
          <w:szCs w:val="24"/>
        </w:rPr>
        <w:t xml:space="preserve"> </w:t>
      </w:r>
      <w:r w:rsidRPr="00DC04D6">
        <w:rPr>
          <w:rFonts w:eastAsiaTheme="minorEastAsia"/>
          <w:szCs w:val="24"/>
        </w:rPr>
        <w:t>и</w:t>
      </w:r>
      <w:r w:rsidR="005D476E" w:rsidRPr="00DC04D6">
        <w:rPr>
          <w:rFonts w:eastAsiaTheme="minorEastAsia"/>
          <w:szCs w:val="24"/>
        </w:rPr>
        <w:t xml:space="preserve"> </w:t>
      </w:r>
      <w:r w:rsidRPr="00DC04D6">
        <w:rPr>
          <w:rFonts w:eastAsiaTheme="minorEastAsia"/>
          <w:szCs w:val="24"/>
        </w:rPr>
        <w:t>формы</w:t>
      </w:r>
      <w:r w:rsidR="005D476E" w:rsidRPr="00DC04D6">
        <w:rPr>
          <w:rFonts w:eastAsiaTheme="minorEastAsia"/>
          <w:szCs w:val="24"/>
        </w:rPr>
        <w:t xml:space="preserve"> </w:t>
      </w:r>
      <w:r w:rsidRPr="00DC04D6">
        <w:rPr>
          <w:rFonts w:eastAsiaTheme="minorEastAsia"/>
          <w:szCs w:val="24"/>
        </w:rPr>
        <w:t>контроля</w:t>
      </w:r>
      <w:r w:rsidR="005D476E" w:rsidRPr="00DC04D6">
        <w:rPr>
          <w:rFonts w:eastAsiaTheme="minorEastAsia"/>
          <w:szCs w:val="24"/>
        </w:rPr>
        <w:t xml:space="preserve"> </w:t>
      </w:r>
      <w:r w:rsidRPr="00DC04D6">
        <w:rPr>
          <w:rFonts w:eastAsiaTheme="minorEastAsia"/>
          <w:szCs w:val="24"/>
        </w:rPr>
        <w:t>за</w:t>
      </w:r>
      <w:r w:rsidR="005D476E" w:rsidRPr="00DC04D6">
        <w:rPr>
          <w:rFonts w:eastAsiaTheme="minorEastAsia"/>
          <w:szCs w:val="24"/>
        </w:rPr>
        <w:t xml:space="preserve"> </w:t>
      </w:r>
      <w:r w:rsidRPr="00DC04D6">
        <w:rPr>
          <w:rFonts w:eastAsiaTheme="minorEastAsia"/>
          <w:szCs w:val="24"/>
        </w:rPr>
        <w:t>исполнением</w:t>
      </w:r>
      <w:r w:rsidR="005D476E" w:rsidRPr="00DC04D6">
        <w:rPr>
          <w:rFonts w:eastAsiaTheme="minorEastAsia"/>
          <w:szCs w:val="24"/>
        </w:rPr>
        <w:t xml:space="preserve"> </w:t>
      </w:r>
      <w:r w:rsidRPr="00DC04D6">
        <w:rPr>
          <w:rFonts w:eastAsiaTheme="minorEastAsia"/>
          <w:szCs w:val="24"/>
        </w:rPr>
        <w:t>Административного</w:t>
      </w:r>
      <w:r w:rsidR="005D476E" w:rsidRPr="00DC04D6">
        <w:rPr>
          <w:rFonts w:eastAsiaTheme="minorEastAsia"/>
          <w:szCs w:val="24"/>
        </w:rPr>
        <w:t xml:space="preserve"> </w:t>
      </w:r>
      <w:r w:rsidRPr="00DC04D6">
        <w:rPr>
          <w:rFonts w:eastAsiaTheme="minorEastAsia"/>
          <w:szCs w:val="24"/>
        </w:rPr>
        <w:t>регламента</w:t>
      </w:r>
      <w:bookmarkStart w:id="356" w:name="bookmark442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14:paraId="63DB3FD8" w14:textId="77777777" w:rsidR="0005692C" w:rsidRPr="00DC04D6" w:rsidRDefault="0005692C" w:rsidP="00DC04D6">
      <w:pPr>
        <w:pStyle w:val="24"/>
        <w:keepNext/>
        <w:keepLines/>
        <w:widowControl/>
        <w:tabs>
          <w:tab w:val="left" w:pos="1397"/>
        </w:tabs>
        <w:spacing w:after="0"/>
        <w:ind w:left="0" w:firstLine="0"/>
        <w:jc w:val="center"/>
        <w:outlineLvl w:val="9"/>
        <w:rPr>
          <w:szCs w:val="24"/>
        </w:rPr>
      </w:pPr>
    </w:p>
    <w:p w14:paraId="6D2D3707" w14:textId="70BE0833" w:rsidR="0005692C" w:rsidRPr="00DC04D6" w:rsidRDefault="00D64BBA" w:rsidP="00DC04D6">
      <w:pPr>
        <w:pStyle w:val="11"/>
        <w:widowControl/>
        <w:tabs>
          <w:tab w:val="left" w:pos="1397"/>
        </w:tabs>
        <w:ind w:firstLine="0"/>
        <w:jc w:val="center"/>
        <w:rPr>
          <w:b/>
          <w:sz w:val="28"/>
        </w:rPr>
      </w:pPr>
      <w:bookmarkStart w:id="357" w:name="_Toc103877706"/>
      <w:r w:rsidRPr="00DC04D6">
        <w:rPr>
          <w:rFonts w:eastAsiaTheme="minorEastAsia"/>
          <w:b/>
          <w:bCs/>
          <w:iCs/>
          <w:sz w:val="28"/>
        </w:rPr>
        <w:t>1</w:t>
      </w:r>
      <w:r w:rsidR="00DE65C5" w:rsidRPr="00DC04D6">
        <w:rPr>
          <w:rFonts w:eastAsiaTheme="minorEastAsia"/>
          <w:b/>
          <w:bCs/>
          <w:iCs/>
          <w:sz w:val="28"/>
        </w:rPr>
        <w:t>.</w:t>
      </w:r>
      <w:r w:rsidR="00E50037" w:rsidRPr="00DC04D6">
        <w:rPr>
          <w:rFonts w:eastAsiaTheme="minorEastAsia"/>
          <w:b/>
          <w:bCs/>
          <w:iCs/>
          <w:sz w:val="28"/>
        </w:rPr>
        <w:t>Порядок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осуществления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текущего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контроля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за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соблюдением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и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исполнением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ответственными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должностными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лицами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Администрации,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положений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Административного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регламента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и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иных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нормативных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правовых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актов,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устанавливающих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требования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к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предоставлению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Муниципальной</w:t>
      </w:r>
      <w:r w:rsidR="005D476E" w:rsidRPr="00DC04D6">
        <w:rPr>
          <w:rFonts w:eastAsiaTheme="minorEastAsia"/>
          <w:b/>
          <w:bCs/>
          <w:iCs/>
          <w:sz w:val="28"/>
        </w:rPr>
        <w:t xml:space="preserve"> </w:t>
      </w:r>
      <w:r w:rsidR="00E50037" w:rsidRPr="00DC04D6">
        <w:rPr>
          <w:rFonts w:eastAsiaTheme="minorEastAsia"/>
          <w:b/>
          <w:bCs/>
          <w:iCs/>
          <w:sz w:val="28"/>
        </w:rPr>
        <w:t>услуги</w:t>
      </w:r>
      <w:bookmarkEnd w:id="357"/>
    </w:p>
    <w:p w14:paraId="7AA50784" w14:textId="77777777" w:rsidR="0005692C" w:rsidRPr="00DC04D6" w:rsidRDefault="0005692C" w:rsidP="00DC04D6">
      <w:pPr>
        <w:pStyle w:val="11"/>
        <w:widowControl/>
        <w:tabs>
          <w:tab w:val="left" w:pos="1397"/>
        </w:tabs>
        <w:ind w:firstLine="0"/>
        <w:jc w:val="center"/>
        <w:rPr>
          <w:b/>
          <w:sz w:val="28"/>
        </w:rPr>
      </w:pPr>
    </w:p>
    <w:p w14:paraId="6B158153" w14:textId="2BF53CFF" w:rsidR="00BF0B9C" w:rsidRPr="00DC04D6" w:rsidRDefault="00E50037" w:rsidP="00DC04D6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358" w:name="bookmark443"/>
      <w:bookmarkEnd w:id="358"/>
      <w:r w:rsidRPr="00DC04D6">
        <w:rPr>
          <w:sz w:val="28"/>
        </w:rPr>
        <w:t>Текущий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контроль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за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соблюдением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исполнением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должностными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лицами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Администрации,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положений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настоящего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Административного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регламента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иных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нормативных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правовых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актов,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устанавливающих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требования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к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предоставлению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Муниципальной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осуществляется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постоянной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основе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должностными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лицами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уполномоченного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органа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государственной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власти,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органа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местного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самоуправления,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организации,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уполномоченными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осуществление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контроля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за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предоставлением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муниципальной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услуги.</w:t>
      </w:r>
    </w:p>
    <w:p w14:paraId="2FCD673E" w14:textId="63A064C2" w:rsidR="0005692C" w:rsidRPr="00DC04D6" w:rsidRDefault="00E50037" w:rsidP="00DC04D6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DC04D6">
        <w:rPr>
          <w:sz w:val="28"/>
        </w:rPr>
        <w:t>Для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текущего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контроля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используются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сведения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служебной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корреспонденции,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устная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письменная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информация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специалистов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должностных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лиц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уполномоченного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органа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государственной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власти,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органа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местного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самоуправления,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организации.</w:t>
      </w:r>
    </w:p>
    <w:p w14:paraId="75FE8997" w14:textId="09338E94" w:rsidR="0005692C" w:rsidRPr="00DC04D6" w:rsidRDefault="00E50037" w:rsidP="00DC04D6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DC04D6">
        <w:rPr>
          <w:sz w:val="28"/>
        </w:rPr>
        <w:lastRenderedPageBreak/>
        <w:t>Текущий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контроль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осуществляется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путем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проведения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проверок: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решений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(об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отказе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предоставлении)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услуги;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выявления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устранения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нарушений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прав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граждан;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рассмотрения,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принятия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решений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подготовки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ответов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обращения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граждан,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содержащие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жалобы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решения,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действия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(бездействие)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должностных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лиц</w:t>
      </w:r>
    </w:p>
    <w:p w14:paraId="40F15E6A" w14:textId="77777777" w:rsidR="0005692C" w:rsidRPr="00DC04D6" w:rsidRDefault="0005692C" w:rsidP="00DC04D6">
      <w:pPr>
        <w:pStyle w:val="32"/>
        <w:keepNext/>
        <w:keepLines/>
        <w:widowControl/>
        <w:tabs>
          <w:tab w:val="left" w:pos="429"/>
        </w:tabs>
        <w:spacing w:after="0"/>
        <w:jc w:val="center"/>
        <w:outlineLvl w:val="9"/>
        <w:rPr>
          <w:sz w:val="28"/>
        </w:rPr>
      </w:pPr>
      <w:bookmarkStart w:id="359" w:name="bookmark447"/>
      <w:bookmarkStart w:id="360" w:name="bookmark445"/>
      <w:bookmarkStart w:id="361" w:name="bookmark446"/>
      <w:bookmarkStart w:id="362" w:name="bookmark448"/>
      <w:bookmarkEnd w:id="359"/>
    </w:p>
    <w:p w14:paraId="06BFEC64" w14:textId="06750E96" w:rsidR="0005692C" w:rsidRPr="00DC04D6" w:rsidRDefault="00D64BBA" w:rsidP="00DC04D6">
      <w:pPr>
        <w:pStyle w:val="32"/>
        <w:keepNext/>
        <w:keepLines/>
        <w:widowControl/>
        <w:tabs>
          <w:tab w:val="left" w:pos="429"/>
        </w:tabs>
        <w:spacing w:after="0"/>
        <w:jc w:val="center"/>
        <w:outlineLvl w:val="9"/>
        <w:rPr>
          <w:i w:val="0"/>
          <w:sz w:val="28"/>
        </w:rPr>
      </w:pPr>
      <w:bookmarkStart w:id="363" w:name="_Toc103862227"/>
      <w:bookmarkStart w:id="364" w:name="_Toc103862262"/>
      <w:bookmarkStart w:id="365" w:name="_Toc103863889"/>
      <w:bookmarkStart w:id="366" w:name="_Toc103877707"/>
      <w:r w:rsidRPr="00DC04D6">
        <w:rPr>
          <w:i w:val="0"/>
          <w:sz w:val="28"/>
        </w:rPr>
        <w:t>2</w:t>
      </w:r>
      <w:r w:rsidR="00DE65C5" w:rsidRPr="00DC04D6">
        <w:rPr>
          <w:i w:val="0"/>
          <w:sz w:val="28"/>
        </w:rPr>
        <w:t>.</w:t>
      </w:r>
      <w:r w:rsidR="00DC04D6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Порядок</w:t>
      </w:r>
      <w:r w:rsidR="005D476E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и</w:t>
      </w:r>
      <w:r w:rsidR="005D476E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периодичность</w:t>
      </w:r>
      <w:r w:rsidR="005D476E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осуществления</w:t>
      </w:r>
      <w:r w:rsidR="005D476E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плановых</w:t>
      </w:r>
      <w:r w:rsidR="005D476E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и</w:t>
      </w:r>
      <w:r w:rsidR="005D476E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внеплановых</w:t>
      </w:r>
      <w:r w:rsidR="005D476E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проверок</w:t>
      </w:r>
      <w:r w:rsidR="005D476E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полноты</w:t>
      </w:r>
      <w:r w:rsidR="005D476E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и</w:t>
      </w:r>
      <w:r w:rsidR="005D476E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качества</w:t>
      </w:r>
      <w:r w:rsidR="005D476E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предоставления</w:t>
      </w:r>
      <w:r w:rsidR="005D476E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Муниципальной</w:t>
      </w:r>
      <w:r w:rsidR="005D476E" w:rsidRPr="00DC04D6">
        <w:rPr>
          <w:i w:val="0"/>
          <w:sz w:val="28"/>
        </w:rPr>
        <w:t xml:space="preserve"> </w:t>
      </w:r>
      <w:r w:rsidR="00E50037" w:rsidRPr="00DC04D6">
        <w:rPr>
          <w:i w:val="0"/>
          <w:sz w:val="28"/>
        </w:rPr>
        <w:t>услуги</w:t>
      </w:r>
      <w:bookmarkEnd w:id="360"/>
      <w:bookmarkEnd w:id="361"/>
      <w:bookmarkEnd w:id="362"/>
      <w:bookmarkEnd w:id="363"/>
      <w:bookmarkEnd w:id="364"/>
      <w:bookmarkEnd w:id="365"/>
      <w:bookmarkEnd w:id="366"/>
    </w:p>
    <w:p w14:paraId="3734A648" w14:textId="77777777" w:rsidR="00DC04D6" w:rsidRPr="00DC04D6" w:rsidRDefault="00DC04D6" w:rsidP="00DC04D6">
      <w:pPr>
        <w:pStyle w:val="11"/>
        <w:widowControl/>
        <w:numPr>
          <w:ilvl w:val="1"/>
          <w:numId w:val="2"/>
        </w:numPr>
        <w:tabs>
          <w:tab w:val="left" w:pos="1451"/>
        </w:tabs>
        <w:ind w:firstLine="0"/>
        <w:jc w:val="center"/>
        <w:rPr>
          <w:b/>
          <w:sz w:val="28"/>
        </w:rPr>
      </w:pPr>
      <w:bookmarkStart w:id="367" w:name="bookmark449"/>
      <w:bookmarkEnd w:id="367"/>
    </w:p>
    <w:p w14:paraId="0BDC70AD" w14:textId="76F1D992" w:rsidR="0005692C" w:rsidRPr="00DC04D6" w:rsidRDefault="00E50037" w:rsidP="00DC04D6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DC04D6">
        <w:rPr>
          <w:rFonts w:eastAsiaTheme="minorEastAsia"/>
          <w:color w:val="000009"/>
          <w:sz w:val="28"/>
        </w:rPr>
        <w:t>Контроль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за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полнотой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и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качеством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предоставления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услуги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включает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в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себя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проведение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плановых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и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внеплановых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проверок.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Плановые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проверки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осуществляются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на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основании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годовых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планов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работы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уполномоченного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органа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государственной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власти,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органа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местного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самоуправления,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организации,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утверждаемых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руководителем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уполномоченного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органа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государственной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власти,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организации.</w:t>
      </w:r>
    </w:p>
    <w:p w14:paraId="6D148E02" w14:textId="4475C840" w:rsidR="00BF0B9C" w:rsidRPr="00DC04D6" w:rsidRDefault="00E50037" w:rsidP="00DC04D6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DC04D6">
        <w:rPr>
          <w:rFonts w:eastAsiaTheme="minorEastAsia"/>
          <w:color w:val="000009"/>
          <w:sz w:val="28"/>
        </w:rPr>
        <w:t>При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плановой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проверке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полноты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и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качества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предоставления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услуги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по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контролю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rFonts w:eastAsiaTheme="minorEastAsia"/>
          <w:color w:val="000009"/>
          <w:sz w:val="28"/>
        </w:rPr>
        <w:t>подлежат</w:t>
      </w:r>
      <w:r w:rsidRPr="00DC04D6">
        <w:rPr>
          <w:sz w:val="28"/>
        </w:rPr>
        <w:t>:</w:t>
      </w:r>
    </w:p>
    <w:p w14:paraId="560F2A82" w14:textId="067DFB53" w:rsidR="0005692C" w:rsidRPr="00DC04D6" w:rsidRDefault="00E50037" w:rsidP="00DC04D6">
      <w:pPr>
        <w:pStyle w:val="11"/>
        <w:widowControl/>
        <w:tabs>
          <w:tab w:val="left" w:pos="1134"/>
          <w:tab w:val="left" w:pos="1451"/>
        </w:tabs>
        <w:ind w:firstLine="709"/>
        <w:jc w:val="both"/>
        <w:rPr>
          <w:sz w:val="28"/>
        </w:rPr>
      </w:pPr>
      <w:r w:rsidRPr="00DC04D6">
        <w:rPr>
          <w:sz w:val="28"/>
        </w:rPr>
        <w:t>а)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соблюдение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сроков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услуги;</w:t>
      </w:r>
    </w:p>
    <w:p w14:paraId="292A5A1C" w14:textId="2603FAFF" w:rsidR="00BF0B9C" w:rsidRPr="00DC04D6" w:rsidRDefault="00E50037" w:rsidP="00DC04D6">
      <w:pPr>
        <w:pStyle w:val="11"/>
        <w:widowControl/>
        <w:tabs>
          <w:tab w:val="left" w:pos="1134"/>
          <w:tab w:val="left" w:pos="1451"/>
        </w:tabs>
        <w:ind w:firstLine="709"/>
        <w:jc w:val="both"/>
        <w:rPr>
          <w:sz w:val="28"/>
        </w:rPr>
      </w:pPr>
      <w:r w:rsidRPr="00DC04D6">
        <w:rPr>
          <w:rFonts w:eastAsiaTheme="minorEastAsia"/>
          <w:color w:val="000009"/>
          <w:sz w:val="28"/>
        </w:rPr>
        <w:t>б)</w:t>
      </w:r>
      <w:r w:rsidR="005D476E" w:rsidRPr="00DC04D6">
        <w:rPr>
          <w:rFonts w:eastAsiaTheme="minorEastAsia"/>
          <w:color w:val="000009"/>
          <w:sz w:val="28"/>
        </w:rPr>
        <w:t xml:space="preserve"> </w:t>
      </w:r>
      <w:r w:rsidRPr="00DC04D6">
        <w:rPr>
          <w:sz w:val="28"/>
        </w:rPr>
        <w:t>соблюдение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положений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настоящего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Административного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регламента;</w:t>
      </w:r>
    </w:p>
    <w:p w14:paraId="5E3EE2DC" w14:textId="7BF5392B" w:rsidR="0005692C" w:rsidRPr="00DC04D6" w:rsidRDefault="00E50037" w:rsidP="00DC04D6">
      <w:pPr>
        <w:pStyle w:val="11"/>
        <w:widowControl/>
        <w:tabs>
          <w:tab w:val="left" w:pos="1134"/>
          <w:tab w:val="left" w:pos="1451"/>
        </w:tabs>
        <w:ind w:firstLine="709"/>
        <w:jc w:val="both"/>
        <w:rPr>
          <w:sz w:val="28"/>
        </w:rPr>
      </w:pPr>
      <w:r w:rsidRPr="00DC04D6">
        <w:rPr>
          <w:sz w:val="28"/>
        </w:rPr>
        <w:t>в)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правильность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обоснованность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принятого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решения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об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отказе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услуги.</w:t>
      </w:r>
    </w:p>
    <w:p w14:paraId="2D9207A3" w14:textId="2AD3845F" w:rsidR="0005692C" w:rsidRPr="00DC04D6" w:rsidRDefault="00E50037" w:rsidP="00DC04D6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DC04D6">
        <w:rPr>
          <w:sz w:val="28"/>
        </w:rPr>
        <w:t>Основанием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для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проведения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внеплановых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проверок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являются:</w:t>
      </w:r>
    </w:p>
    <w:p w14:paraId="2F97A5DD" w14:textId="417183C4" w:rsidR="00BF0B9C" w:rsidRPr="00DC04D6" w:rsidRDefault="00E50037" w:rsidP="00DC04D6">
      <w:pPr>
        <w:pStyle w:val="11"/>
        <w:widowControl/>
        <w:tabs>
          <w:tab w:val="left" w:pos="1134"/>
          <w:tab w:val="left" w:pos="1451"/>
        </w:tabs>
        <w:ind w:firstLine="709"/>
        <w:jc w:val="both"/>
        <w:rPr>
          <w:sz w:val="28"/>
        </w:rPr>
      </w:pPr>
      <w:r w:rsidRPr="00DC04D6">
        <w:rPr>
          <w:sz w:val="28"/>
        </w:rPr>
        <w:t>а)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получение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от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государственных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органов,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органов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местного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самоуправления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информации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предполагаемых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или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выявленных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нарушениях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нормативных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правовых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актов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Российской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Федерации,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нормативных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правовых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актов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(указать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наименование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субъекта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Российской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Федерации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случае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государственной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государственной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переданными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полномочиями)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нормативных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правовых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актов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органов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местного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самоуправления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(указать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наименование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муниципального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образования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случае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муниципальной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услуги);</w:t>
      </w:r>
    </w:p>
    <w:p w14:paraId="4C447F4E" w14:textId="4BD91115" w:rsidR="0005692C" w:rsidRPr="00DC04D6" w:rsidRDefault="00E50037" w:rsidP="00DC04D6">
      <w:pPr>
        <w:pStyle w:val="11"/>
        <w:widowControl/>
        <w:tabs>
          <w:tab w:val="left" w:pos="1134"/>
          <w:tab w:val="left" w:pos="1451"/>
        </w:tabs>
        <w:ind w:firstLine="709"/>
        <w:jc w:val="both"/>
        <w:rPr>
          <w:sz w:val="28"/>
        </w:rPr>
      </w:pPr>
      <w:r w:rsidRPr="00DC04D6">
        <w:rPr>
          <w:sz w:val="28"/>
        </w:rPr>
        <w:t>б)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обращения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граждан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и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юридических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лиц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нарушения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законодательства,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в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том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числе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на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качество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предоставления</w:t>
      </w:r>
      <w:r w:rsidR="005D476E" w:rsidRPr="00DC04D6">
        <w:rPr>
          <w:sz w:val="28"/>
        </w:rPr>
        <w:t xml:space="preserve"> </w:t>
      </w:r>
      <w:r w:rsidRPr="00DC04D6">
        <w:rPr>
          <w:sz w:val="28"/>
        </w:rPr>
        <w:t>услуги.</w:t>
      </w:r>
    </w:p>
    <w:p w14:paraId="7AD4B9D6" w14:textId="77777777" w:rsidR="0005692C" w:rsidRPr="00D664E2" w:rsidRDefault="0005692C" w:rsidP="00D664E2">
      <w:pPr>
        <w:pStyle w:val="11"/>
        <w:widowControl/>
        <w:tabs>
          <w:tab w:val="left" w:pos="1451"/>
        </w:tabs>
        <w:ind w:firstLine="0"/>
        <w:jc w:val="center"/>
        <w:rPr>
          <w:b/>
          <w:sz w:val="28"/>
        </w:rPr>
      </w:pPr>
    </w:p>
    <w:p w14:paraId="4DEA332A" w14:textId="59B191BC" w:rsidR="0005692C" w:rsidRPr="00D664E2" w:rsidRDefault="00D64BBA" w:rsidP="00D664E2">
      <w:pPr>
        <w:pStyle w:val="11"/>
        <w:widowControl/>
        <w:tabs>
          <w:tab w:val="left" w:pos="725"/>
        </w:tabs>
        <w:ind w:firstLine="0"/>
        <w:jc w:val="center"/>
        <w:rPr>
          <w:b/>
          <w:sz w:val="28"/>
        </w:rPr>
      </w:pPr>
      <w:bookmarkStart w:id="368" w:name="bookmark452"/>
      <w:bookmarkEnd w:id="368"/>
      <w:r w:rsidRPr="00D664E2">
        <w:rPr>
          <w:rFonts w:eastAsiaTheme="minorEastAsia"/>
          <w:b/>
          <w:bCs/>
          <w:color w:val="000009"/>
          <w:sz w:val="28"/>
        </w:rPr>
        <w:t>3.</w:t>
      </w:r>
      <w:r w:rsidR="00DC04D6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Ответственность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должностных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лиц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Администрации,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работников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МФЦ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за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решения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и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действия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(бездействие),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принимаемые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(осуществляемые)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в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ходе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="00E50037" w:rsidRPr="00D664E2">
        <w:rPr>
          <w:rFonts w:eastAsiaTheme="minorEastAsia"/>
          <w:b/>
          <w:bCs/>
          <w:color w:val="000009"/>
          <w:sz w:val="28"/>
        </w:rPr>
        <w:t>предоставления</w:t>
      </w:r>
    </w:p>
    <w:p w14:paraId="2CB9A5CE" w14:textId="140A1F37" w:rsidR="0005692C" w:rsidRPr="00D664E2" w:rsidRDefault="00E50037" w:rsidP="00D664E2">
      <w:pPr>
        <w:pStyle w:val="11"/>
        <w:widowControl/>
        <w:ind w:firstLine="0"/>
        <w:jc w:val="center"/>
        <w:rPr>
          <w:b/>
          <w:sz w:val="28"/>
        </w:rPr>
      </w:pPr>
      <w:r w:rsidRPr="00D664E2">
        <w:rPr>
          <w:rFonts w:eastAsiaTheme="minorEastAsia"/>
          <w:b/>
          <w:bCs/>
          <w:color w:val="000009"/>
          <w:sz w:val="28"/>
        </w:rPr>
        <w:t>Муниципальной</w:t>
      </w:r>
      <w:r w:rsidR="005D476E" w:rsidRPr="00D664E2">
        <w:rPr>
          <w:rFonts w:eastAsiaTheme="minorEastAsia"/>
          <w:b/>
          <w:bCs/>
          <w:color w:val="000009"/>
          <w:sz w:val="28"/>
        </w:rPr>
        <w:t xml:space="preserve"> </w:t>
      </w:r>
      <w:r w:rsidRPr="00D664E2">
        <w:rPr>
          <w:rFonts w:eastAsiaTheme="minorEastAsia"/>
          <w:b/>
          <w:bCs/>
          <w:color w:val="000009"/>
          <w:sz w:val="28"/>
        </w:rPr>
        <w:t>услуги</w:t>
      </w:r>
    </w:p>
    <w:p w14:paraId="7E6D67BF" w14:textId="77777777" w:rsidR="00DC04D6" w:rsidRPr="00D664E2" w:rsidRDefault="00DC04D6" w:rsidP="00D664E2">
      <w:pPr>
        <w:pStyle w:val="11"/>
        <w:widowControl/>
        <w:numPr>
          <w:ilvl w:val="1"/>
          <w:numId w:val="2"/>
        </w:numPr>
        <w:tabs>
          <w:tab w:val="left" w:pos="1457"/>
        </w:tabs>
        <w:ind w:firstLine="0"/>
        <w:jc w:val="center"/>
        <w:rPr>
          <w:b/>
          <w:sz w:val="28"/>
        </w:rPr>
      </w:pPr>
      <w:bookmarkStart w:id="369" w:name="bookmark453"/>
      <w:bookmarkEnd w:id="369"/>
    </w:p>
    <w:p w14:paraId="691A979D" w14:textId="0AB28A39" w:rsidR="0005692C" w:rsidRPr="00D664E2" w:rsidRDefault="00E50037" w:rsidP="00D664E2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D664E2">
        <w:rPr>
          <w:rFonts w:eastAsiaTheme="minorEastAsia"/>
          <w:color w:val="000009"/>
          <w:sz w:val="28"/>
        </w:rPr>
        <w:t>По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результатам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проведенных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проверок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случае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выявления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нарушений,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положений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настоящего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Административного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регламента,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нормативных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правовых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актов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(указать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наименование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субъекта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Российской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Федерации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случае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государственной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государственной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переданными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полномочиями)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нормативных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правовых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актов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органов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местного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самоуправления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(указать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наименование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образования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случае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услуги)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lastRenderedPageBreak/>
        <w:t>осуществляется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привлечение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виновных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лиц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к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ответственности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соответствии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законодательством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Российской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Федерации.</w:t>
      </w:r>
    </w:p>
    <w:p w14:paraId="3C3762B0" w14:textId="7B891A92" w:rsidR="0005692C" w:rsidRPr="00D664E2" w:rsidRDefault="00E50037" w:rsidP="00D664E2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r w:rsidRPr="00D664E2">
        <w:rPr>
          <w:rFonts w:eastAsiaTheme="minorEastAsia"/>
          <w:color w:val="000009"/>
          <w:sz w:val="28"/>
        </w:rPr>
        <w:t>Персональная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ответственность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должностных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лиц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правильность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своевременность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принятия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решения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(об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отказе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предоставлении)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закрепляется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должностных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регламентах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соответствии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требованиями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законодательства.</w:t>
      </w:r>
    </w:p>
    <w:p w14:paraId="33D1CF0F" w14:textId="2AECF4A1" w:rsidR="0005692C" w:rsidRPr="00D664E2" w:rsidRDefault="00E50037" w:rsidP="00D664E2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370" w:name="bookmark454"/>
      <w:bookmarkStart w:id="371" w:name="bookmark456"/>
      <w:bookmarkEnd w:id="370"/>
      <w:bookmarkEnd w:id="371"/>
      <w:r w:rsidRPr="00D664E2">
        <w:rPr>
          <w:rFonts w:eastAsiaTheme="minorEastAsia"/>
          <w:color w:val="000009"/>
          <w:sz w:val="28"/>
        </w:rPr>
        <w:t>Положения,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характеризующие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требования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к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порядку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формам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контроля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предоставлением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том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числе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стороны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граждан,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объединений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организаций</w:t>
      </w:r>
    </w:p>
    <w:p w14:paraId="1301331E" w14:textId="25A68ED6" w:rsidR="0005692C" w:rsidRPr="00D664E2" w:rsidRDefault="00E50037" w:rsidP="00D664E2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372" w:name="bookmark457"/>
      <w:bookmarkEnd w:id="372"/>
      <w:r w:rsidRPr="00D664E2">
        <w:rPr>
          <w:rFonts w:eastAsiaTheme="minorEastAsia"/>
          <w:color w:val="000009"/>
          <w:sz w:val="28"/>
        </w:rPr>
        <w:t>Требованиями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к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порядку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формам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текущего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контроля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предоставлением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являются:</w:t>
      </w:r>
    </w:p>
    <w:p w14:paraId="3012B002" w14:textId="77777777" w:rsidR="0005692C" w:rsidRPr="00D664E2" w:rsidRDefault="00E50037" w:rsidP="00D664E2">
      <w:pPr>
        <w:pStyle w:val="11"/>
        <w:widowControl/>
        <w:numPr>
          <w:ilvl w:val="0"/>
          <w:numId w:val="3"/>
        </w:numPr>
        <w:tabs>
          <w:tab w:val="left" w:pos="1073"/>
          <w:tab w:val="left" w:pos="1134"/>
          <w:tab w:val="left" w:pos="7036"/>
        </w:tabs>
        <w:ind w:firstLine="709"/>
        <w:jc w:val="both"/>
        <w:rPr>
          <w:sz w:val="28"/>
        </w:rPr>
      </w:pPr>
      <w:bookmarkStart w:id="373" w:name="bookmark458"/>
      <w:bookmarkEnd w:id="373"/>
      <w:r w:rsidRPr="00D664E2">
        <w:rPr>
          <w:rFonts w:eastAsiaTheme="minorEastAsia"/>
          <w:color w:val="000009"/>
          <w:sz w:val="28"/>
        </w:rPr>
        <w:t>независимость;</w:t>
      </w:r>
    </w:p>
    <w:p w14:paraId="57F719B6" w14:textId="77777777" w:rsidR="0005692C" w:rsidRPr="00D664E2" w:rsidRDefault="00E50037" w:rsidP="00D664E2">
      <w:pPr>
        <w:pStyle w:val="11"/>
        <w:widowControl/>
        <w:numPr>
          <w:ilvl w:val="0"/>
          <w:numId w:val="3"/>
        </w:numPr>
        <w:tabs>
          <w:tab w:val="left" w:pos="1073"/>
          <w:tab w:val="left" w:pos="1134"/>
        </w:tabs>
        <w:ind w:firstLine="709"/>
        <w:jc w:val="both"/>
        <w:rPr>
          <w:sz w:val="28"/>
        </w:rPr>
      </w:pPr>
      <w:bookmarkStart w:id="374" w:name="bookmark459"/>
      <w:bookmarkEnd w:id="374"/>
      <w:r w:rsidRPr="00D664E2">
        <w:rPr>
          <w:rFonts w:eastAsiaTheme="minorEastAsia"/>
          <w:color w:val="000009"/>
          <w:sz w:val="28"/>
        </w:rPr>
        <w:t>тщательность.</w:t>
      </w:r>
    </w:p>
    <w:p w14:paraId="3DA244EB" w14:textId="7F619174" w:rsidR="0005692C" w:rsidRPr="00D664E2" w:rsidRDefault="00E50037" w:rsidP="00D664E2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375" w:name="bookmark460"/>
      <w:bookmarkEnd w:id="375"/>
      <w:r w:rsidRPr="00D664E2">
        <w:rPr>
          <w:rFonts w:eastAsiaTheme="minorEastAsia"/>
          <w:color w:val="000009"/>
          <w:sz w:val="28"/>
        </w:rPr>
        <w:t>Независимость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текущего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контроля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заключается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том,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что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должностное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лицо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Администрации,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уполномоченное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его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осуществление,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находится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служебной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зависимости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от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должностного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лица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Администрации,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участвующего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том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числе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имеет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близкого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родства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или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свойства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(родители,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супруги,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дети,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братья,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сестры,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также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братья,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сестры,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родители,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дети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супругов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супруги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детей)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ним.</w:t>
      </w:r>
    </w:p>
    <w:p w14:paraId="153AB122" w14:textId="1F1307DC" w:rsidR="0005692C" w:rsidRPr="00D664E2" w:rsidRDefault="00E50037" w:rsidP="00D664E2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376" w:name="bookmark461"/>
      <w:bookmarkEnd w:id="376"/>
      <w:r w:rsidRPr="00D664E2">
        <w:rPr>
          <w:rFonts w:eastAsiaTheme="minorEastAsia"/>
          <w:color w:val="000009"/>
          <w:sz w:val="28"/>
        </w:rPr>
        <w:t>Должностные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лица,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осуществляющие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текущий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контроль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предоставлением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обязаны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принимать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меры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предотвращению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конфликта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интересов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услуги.</w:t>
      </w:r>
    </w:p>
    <w:p w14:paraId="07AA1CF4" w14:textId="39D4AD83" w:rsidR="0005692C" w:rsidRPr="00D664E2" w:rsidRDefault="00E50037" w:rsidP="00D664E2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377" w:name="bookmark462"/>
      <w:bookmarkEnd w:id="377"/>
      <w:r w:rsidRPr="00D664E2">
        <w:rPr>
          <w:rFonts w:eastAsiaTheme="minorEastAsia"/>
          <w:color w:val="000009"/>
          <w:sz w:val="28"/>
        </w:rPr>
        <w:t>Тщательность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осуществления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текущего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контроля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предоставлением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состоит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исполнении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уполномоченными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лицами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обязанностей,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предусмотренных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настоящим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разделом.</w:t>
      </w:r>
    </w:p>
    <w:p w14:paraId="24256794" w14:textId="1D6FE49A" w:rsidR="0005692C" w:rsidRPr="00D664E2" w:rsidRDefault="00E50037" w:rsidP="00D664E2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378" w:name="bookmark463"/>
      <w:bookmarkEnd w:id="378"/>
      <w:r w:rsidRPr="00D664E2">
        <w:rPr>
          <w:rFonts w:eastAsiaTheme="minorEastAsia"/>
          <w:color w:val="000009"/>
          <w:sz w:val="28"/>
        </w:rPr>
        <w:t>Граждане,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объединения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организации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для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осуществления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контроля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предоставлением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целью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соблюдения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порядка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ее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имеют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право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направлять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Министерство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государственного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управления,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информационных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технологий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связи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Московской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области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жалобы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нарушение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должностными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лицами,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Администрации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порядка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повлекшее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ее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непредставление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или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нарушением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срока,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установленного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настоящим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Административным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регламентом.</w:t>
      </w:r>
    </w:p>
    <w:p w14:paraId="4A034F50" w14:textId="51B2BE53" w:rsidR="0005692C" w:rsidRPr="00D664E2" w:rsidRDefault="00E50037" w:rsidP="00D664E2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sz w:val="28"/>
        </w:rPr>
      </w:pPr>
      <w:bookmarkStart w:id="379" w:name="bookmark464"/>
      <w:bookmarkEnd w:id="379"/>
      <w:r w:rsidRPr="00D664E2">
        <w:rPr>
          <w:rFonts w:eastAsiaTheme="minorEastAsia"/>
          <w:color w:val="000009"/>
          <w:sz w:val="28"/>
        </w:rPr>
        <w:t>Граждане,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объединения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организации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для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осуществления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контроля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предоставлением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имеют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право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направлять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="004A6FB1" w:rsidRPr="00D664E2">
        <w:rPr>
          <w:rFonts w:eastAsiaTheme="minorEastAsia"/>
          <w:color w:val="000009"/>
          <w:sz w:val="28"/>
        </w:rPr>
        <w:t>Администрацию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индивидуальные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коллективные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обращения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предложениями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совершенствовании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порядка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также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жалобы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заявления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на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действия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(бездействие)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должностных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лиц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Администрации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принятые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ими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решения,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связанные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предоставлением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услуги.</w:t>
      </w:r>
    </w:p>
    <w:p w14:paraId="7C0692E4" w14:textId="45F16A6B" w:rsidR="0005692C" w:rsidRPr="00D664E2" w:rsidRDefault="00E50037" w:rsidP="00D664E2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color w:val="000009"/>
          <w:sz w:val="28"/>
        </w:rPr>
      </w:pPr>
      <w:bookmarkStart w:id="380" w:name="bookmark465"/>
      <w:bookmarkEnd w:id="380"/>
      <w:r w:rsidRPr="00D664E2">
        <w:rPr>
          <w:rFonts w:eastAsiaTheme="minorEastAsia"/>
          <w:color w:val="000009"/>
          <w:sz w:val="28"/>
        </w:rPr>
        <w:t>Контроль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за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предоставлением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том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числе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стороны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граждан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их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объединений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организаций,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осуществляется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посредством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открытости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деятельности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Администрации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получения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полной,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актуальной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достоверной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информации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порядке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предоставления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lastRenderedPageBreak/>
        <w:t>возможности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досудебного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рассмотрения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обращений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(жалоб)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в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процессе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получения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Муниципальной</w:t>
      </w:r>
      <w:r w:rsidR="005D476E" w:rsidRPr="00D664E2">
        <w:rPr>
          <w:rFonts w:eastAsiaTheme="minorEastAsia"/>
          <w:color w:val="000009"/>
          <w:sz w:val="28"/>
        </w:rPr>
        <w:t xml:space="preserve"> </w:t>
      </w:r>
      <w:r w:rsidRPr="00D664E2">
        <w:rPr>
          <w:rFonts w:eastAsiaTheme="minorEastAsia"/>
          <w:color w:val="000009"/>
          <w:sz w:val="28"/>
        </w:rPr>
        <w:t>услуги.</w:t>
      </w:r>
    </w:p>
    <w:p w14:paraId="598C6C34" w14:textId="77777777" w:rsidR="00D664E2" w:rsidRPr="00D664E2" w:rsidRDefault="00D664E2" w:rsidP="00D664E2">
      <w:pPr>
        <w:pStyle w:val="11"/>
        <w:widowControl/>
        <w:numPr>
          <w:ilvl w:val="1"/>
          <w:numId w:val="2"/>
        </w:numPr>
        <w:tabs>
          <w:tab w:val="clear" w:pos="360"/>
        </w:tabs>
        <w:ind w:firstLine="709"/>
        <w:jc w:val="both"/>
        <w:rPr>
          <w:color w:val="000009"/>
          <w:sz w:val="28"/>
        </w:rPr>
      </w:pPr>
    </w:p>
    <w:p w14:paraId="22210147" w14:textId="59C53602" w:rsidR="0005692C" w:rsidRPr="00D664E2" w:rsidRDefault="00E50037" w:rsidP="00D664E2">
      <w:pPr>
        <w:pStyle w:val="20"/>
        <w:widowControl/>
        <w:numPr>
          <w:ilvl w:val="0"/>
          <w:numId w:val="1"/>
        </w:numPr>
        <w:tabs>
          <w:tab w:val="left" w:pos="1028"/>
        </w:tabs>
        <w:spacing w:after="0" w:line="240" w:lineRule="auto"/>
        <w:ind w:firstLine="0"/>
        <w:jc w:val="center"/>
        <w:rPr>
          <w:b/>
          <w:szCs w:val="24"/>
        </w:rPr>
      </w:pPr>
      <w:r w:rsidRPr="00D664E2">
        <w:rPr>
          <w:rFonts w:eastAsiaTheme="minorEastAsia"/>
          <w:b/>
          <w:bCs/>
          <w:szCs w:val="24"/>
        </w:rPr>
        <w:t>Досудебный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(внесудебный)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порядок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обжалования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решений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и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действий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(бездействия)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органа,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предоставляющего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государственную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(муниципальную)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услугу,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а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также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их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должностных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лиц,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государственных</w:t>
      </w:r>
      <w:r w:rsidR="005D476E" w:rsidRPr="00D664E2">
        <w:rPr>
          <w:rFonts w:eastAsiaTheme="minorEastAsia"/>
          <w:b/>
          <w:bCs/>
          <w:szCs w:val="24"/>
        </w:rPr>
        <w:t xml:space="preserve"> </w:t>
      </w:r>
      <w:r w:rsidRPr="00D664E2">
        <w:rPr>
          <w:rFonts w:eastAsiaTheme="minorEastAsia"/>
          <w:b/>
          <w:bCs/>
          <w:szCs w:val="24"/>
        </w:rPr>
        <w:t>(муниципальных)служащих</w:t>
      </w:r>
    </w:p>
    <w:p w14:paraId="673ABD2F" w14:textId="77777777" w:rsidR="0005692C" w:rsidRPr="00D664E2" w:rsidRDefault="0005692C" w:rsidP="00D664E2">
      <w:pPr>
        <w:pStyle w:val="20"/>
        <w:widowControl/>
        <w:tabs>
          <w:tab w:val="left" w:pos="1028"/>
        </w:tabs>
        <w:spacing w:after="0" w:line="240" w:lineRule="auto"/>
        <w:ind w:firstLine="0"/>
        <w:jc w:val="center"/>
        <w:rPr>
          <w:b/>
          <w:szCs w:val="24"/>
        </w:rPr>
      </w:pPr>
    </w:p>
    <w:p w14:paraId="53789D59" w14:textId="22BD111C" w:rsidR="0005692C" w:rsidRDefault="00D64BBA" w:rsidP="00D664E2">
      <w:pPr>
        <w:pStyle w:val="32"/>
        <w:keepNext/>
        <w:keepLines/>
        <w:widowControl/>
        <w:tabs>
          <w:tab w:val="left" w:pos="698"/>
        </w:tabs>
        <w:spacing w:after="0"/>
        <w:jc w:val="center"/>
        <w:outlineLvl w:val="9"/>
        <w:rPr>
          <w:i w:val="0"/>
          <w:sz w:val="28"/>
        </w:rPr>
      </w:pPr>
      <w:bookmarkStart w:id="381" w:name="bookmark479"/>
      <w:bookmarkStart w:id="382" w:name="bookmark477"/>
      <w:bookmarkStart w:id="383" w:name="bookmark480"/>
      <w:bookmarkStart w:id="384" w:name="_Toc103862228"/>
      <w:bookmarkStart w:id="385" w:name="_Toc103862263"/>
      <w:bookmarkStart w:id="386" w:name="_Toc103863890"/>
      <w:bookmarkStart w:id="387" w:name="_Toc103877708"/>
      <w:bookmarkEnd w:id="381"/>
      <w:r w:rsidRPr="00D664E2">
        <w:rPr>
          <w:i w:val="0"/>
          <w:sz w:val="28"/>
        </w:rPr>
        <w:t>1.</w:t>
      </w:r>
      <w:r w:rsidR="00E50037" w:rsidRPr="00D664E2">
        <w:rPr>
          <w:i w:val="0"/>
          <w:sz w:val="28"/>
        </w:rPr>
        <w:t>Досудебный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(внесудебный)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порядок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обжалования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решений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и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действий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(бездействия)Администрации,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МФЦ,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а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также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их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работников</w:t>
      </w:r>
      <w:bookmarkStart w:id="388" w:name="bookmark481"/>
      <w:bookmarkEnd w:id="382"/>
      <w:bookmarkEnd w:id="383"/>
      <w:bookmarkEnd w:id="384"/>
      <w:bookmarkEnd w:id="385"/>
      <w:bookmarkEnd w:id="386"/>
      <w:bookmarkEnd w:id="387"/>
      <w:bookmarkEnd w:id="388"/>
    </w:p>
    <w:p w14:paraId="4A4636EA" w14:textId="77777777" w:rsidR="00D664E2" w:rsidRPr="00D664E2" w:rsidRDefault="00D664E2" w:rsidP="00D664E2">
      <w:pPr>
        <w:pStyle w:val="32"/>
        <w:keepNext/>
        <w:keepLines/>
        <w:widowControl/>
        <w:tabs>
          <w:tab w:val="left" w:pos="698"/>
          <w:tab w:val="left" w:pos="1134"/>
        </w:tabs>
        <w:spacing w:after="0"/>
        <w:ind w:firstLine="709"/>
        <w:jc w:val="both"/>
        <w:outlineLvl w:val="9"/>
        <w:rPr>
          <w:i w:val="0"/>
          <w:color w:val="auto"/>
          <w:sz w:val="28"/>
        </w:rPr>
      </w:pPr>
    </w:p>
    <w:p w14:paraId="5539410A" w14:textId="64841EFA" w:rsidR="0005692C" w:rsidRPr="00D664E2" w:rsidRDefault="00E50037" w:rsidP="00D664E2">
      <w:pPr>
        <w:pStyle w:val="32"/>
        <w:keepNext/>
        <w:keepLines/>
        <w:widowControl/>
        <w:numPr>
          <w:ilvl w:val="1"/>
          <w:numId w:val="2"/>
        </w:numPr>
        <w:tabs>
          <w:tab w:val="clear" w:pos="360"/>
        </w:tabs>
        <w:spacing w:after="0"/>
        <w:ind w:firstLine="709"/>
        <w:contextualSpacing/>
        <w:jc w:val="both"/>
        <w:outlineLvl w:val="9"/>
        <w:rPr>
          <w:b w:val="0"/>
          <w:i w:val="0"/>
          <w:color w:val="auto"/>
          <w:sz w:val="28"/>
        </w:rPr>
      </w:pPr>
      <w:r w:rsidRPr="00D664E2">
        <w:rPr>
          <w:rFonts w:eastAsiaTheme="minorEastAsia"/>
          <w:b w:val="0"/>
          <w:i w:val="0"/>
          <w:color w:val="auto"/>
          <w:sz w:val="28"/>
        </w:rPr>
        <w:t>Заявитель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имеет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право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обжалование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решения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(или)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действий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(бездействия)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уполномоченного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государственной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власти,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местного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самоуправления,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организации,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должностных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лиц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уполномоченного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государственной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власти,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местного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самоуправления,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организации,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государственных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(муниципальных)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служащих,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многофункционального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центра,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также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работники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многофункционального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центра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при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предоставлении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услуги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досудебном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(внесудебном)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порядке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(далее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="00082161" w:rsidRPr="00D664E2">
        <w:rPr>
          <w:rFonts w:eastAsiaTheme="minorEastAsia"/>
          <w:b w:val="0"/>
          <w:i w:val="0"/>
          <w:color w:val="auto"/>
          <w:sz w:val="28"/>
        </w:rPr>
        <w:t xml:space="preserve">– </w:t>
      </w:r>
      <w:r w:rsidRPr="00D664E2">
        <w:rPr>
          <w:rFonts w:eastAsiaTheme="minorEastAsia"/>
          <w:b w:val="0"/>
          <w:i w:val="0"/>
          <w:color w:val="auto"/>
          <w:sz w:val="28"/>
        </w:rPr>
        <w:t>жалоба)</w:t>
      </w:r>
      <w:bookmarkStart w:id="389" w:name="bookmark482"/>
      <w:bookmarkEnd w:id="389"/>
      <w:r w:rsidRPr="00D664E2">
        <w:rPr>
          <w:rFonts w:eastAsiaTheme="minorEastAsia"/>
          <w:b w:val="0"/>
          <w:i w:val="0"/>
          <w:color w:val="auto"/>
          <w:sz w:val="28"/>
        </w:rPr>
        <w:t>.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Органы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местного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самоуправления,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организации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уполномоченные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рассмотрение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жалобы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лица,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которым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может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быть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направлена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жалоба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заявителя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досудебном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(внесудебном)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порядке.</w:t>
      </w:r>
    </w:p>
    <w:p w14:paraId="3BEC1CFF" w14:textId="385B8B9C" w:rsidR="00BF0B9C" w:rsidRPr="00D664E2" w:rsidRDefault="00E50037" w:rsidP="00D664E2">
      <w:pPr>
        <w:pStyle w:val="32"/>
        <w:keepNext/>
        <w:keepLines/>
        <w:widowControl/>
        <w:numPr>
          <w:ilvl w:val="1"/>
          <w:numId w:val="2"/>
        </w:numPr>
        <w:tabs>
          <w:tab w:val="clear" w:pos="360"/>
        </w:tabs>
        <w:spacing w:after="0"/>
        <w:ind w:firstLine="709"/>
        <w:contextualSpacing/>
        <w:jc w:val="both"/>
        <w:outlineLvl w:val="9"/>
        <w:rPr>
          <w:rFonts w:eastAsiaTheme="minorEastAsia"/>
          <w:b w:val="0"/>
          <w:i w:val="0"/>
          <w:color w:val="auto"/>
          <w:sz w:val="28"/>
        </w:rPr>
      </w:pPr>
      <w:r w:rsidRPr="00D664E2">
        <w:rPr>
          <w:rFonts w:eastAsiaTheme="minorEastAsia"/>
          <w:b w:val="0"/>
          <w:i w:val="0"/>
          <w:color w:val="auto"/>
          <w:sz w:val="28"/>
        </w:rPr>
        <w:t>В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досудебном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(внесудебном)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порядке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заявитель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(представитель)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вправе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обратиться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с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жалобой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письменной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форме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бумажном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носителе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или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электронной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форме:</w:t>
      </w:r>
    </w:p>
    <w:p w14:paraId="4FB5A18A" w14:textId="09512595" w:rsidR="00BF0B9C" w:rsidRPr="00D664E2" w:rsidRDefault="00E50037" w:rsidP="00D664E2">
      <w:pPr>
        <w:pStyle w:val="32"/>
        <w:keepNext/>
        <w:keepLines/>
        <w:widowControl/>
        <w:tabs>
          <w:tab w:val="left" w:pos="0"/>
          <w:tab w:val="left" w:pos="1134"/>
        </w:tabs>
        <w:spacing w:after="0"/>
        <w:ind w:firstLine="709"/>
        <w:contextualSpacing/>
        <w:jc w:val="both"/>
        <w:outlineLvl w:val="9"/>
        <w:rPr>
          <w:rFonts w:eastAsiaTheme="minorEastAsia"/>
          <w:b w:val="0"/>
          <w:i w:val="0"/>
          <w:color w:val="auto"/>
          <w:sz w:val="28"/>
        </w:rPr>
      </w:pPr>
      <w:r w:rsidRPr="00D664E2">
        <w:rPr>
          <w:rFonts w:eastAsiaTheme="minorEastAsia"/>
          <w:b w:val="0"/>
          <w:i w:val="0"/>
          <w:color w:val="auto"/>
          <w:sz w:val="28"/>
        </w:rPr>
        <w:t>в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уполномоченный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государственной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власти,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местного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самоуправления,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организации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–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решение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(или)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действия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(бездействие)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должностного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лица,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руководителя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структурного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подразделения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уполномоченного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государственной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власти,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местного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самоуправления,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организации,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решение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действия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(бездействие)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уполномоченного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государственной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власти,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местного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самоуправления,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организации,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руководителя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уполномоченного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государственной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власти,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местного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самоуправления,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организации;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вышестоящий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решение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(или)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действия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(бездействие)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должностного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лица,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руководителя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структурного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подразделения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уполномоченного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государственной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власти,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местного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самоуправления,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организации;</w:t>
      </w:r>
    </w:p>
    <w:p w14:paraId="3E869EC0" w14:textId="77ED0A16" w:rsidR="0005692C" w:rsidRPr="00D664E2" w:rsidRDefault="00E50037" w:rsidP="00D664E2">
      <w:pPr>
        <w:pStyle w:val="32"/>
        <w:keepNext/>
        <w:keepLines/>
        <w:widowControl/>
        <w:tabs>
          <w:tab w:val="left" w:pos="0"/>
          <w:tab w:val="left" w:pos="1134"/>
        </w:tabs>
        <w:spacing w:after="0"/>
        <w:ind w:firstLine="709"/>
        <w:contextualSpacing/>
        <w:jc w:val="both"/>
        <w:outlineLvl w:val="9"/>
        <w:rPr>
          <w:b w:val="0"/>
          <w:i w:val="0"/>
          <w:color w:val="auto"/>
          <w:sz w:val="28"/>
        </w:rPr>
      </w:pPr>
      <w:r w:rsidRPr="00D664E2">
        <w:rPr>
          <w:rFonts w:eastAsiaTheme="minorEastAsia"/>
          <w:b w:val="0"/>
          <w:i w:val="0"/>
          <w:color w:val="auto"/>
          <w:sz w:val="28"/>
        </w:rPr>
        <w:t>к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руководителю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многофункционального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центра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–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решения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действия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(бездействие)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работника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многофункционального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центра;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к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учредителю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многофункционального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центра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–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решение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и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действия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(бездействие)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многофункционального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центра.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уполномоченном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государственной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власти,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местного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самоуправления,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организации,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многофункциональном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центре,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учредителя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многофункционального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центра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определяются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уполномоченные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на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рассмотрение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жалоб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должностные</w:t>
      </w:r>
      <w:r w:rsidR="005D476E" w:rsidRPr="00D664E2">
        <w:rPr>
          <w:rFonts w:eastAsiaTheme="minorEastAsia"/>
          <w:b w:val="0"/>
          <w:i w:val="0"/>
          <w:color w:val="auto"/>
          <w:sz w:val="28"/>
        </w:rPr>
        <w:t xml:space="preserve"> </w:t>
      </w:r>
      <w:r w:rsidRPr="00D664E2">
        <w:rPr>
          <w:rFonts w:eastAsiaTheme="minorEastAsia"/>
          <w:b w:val="0"/>
          <w:i w:val="0"/>
          <w:color w:val="auto"/>
          <w:sz w:val="28"/>
        </w:rPr>
        <w:t>лица.</w:t>
      </w:r>
    </w:p>
    <w:p w14:paraId="4D85055D" w14:textId="77777777" w:rsidR="0005692C" w:rsidRPr="00D664E2" w:rsidRDefault="0005692C" w:rsidP="00D664E2">
      <w:pPr>
        <w:pStyle w:val="11"/>
        <w:widowControl/>
        <w:tabs>
          <w:tab w:val="left" w:pos="0"/>
          <w:tab w:val="left" w:pos="1134"/>
          <w:tab w:val="left" w:pos="1403"/>
        </w:tabs>
        <w:ind w:firstLine="0"/>
        <w:jc w:val="center"/>
        <w:rPr>
          <w:b/>
          <w:color w:val="auto"/>
          <w:sz w:val="28"/>
        </w:rPr>
      </w:pPr>
    </w:p>
    <w:p w14:paraId="032BA3EB" w14:textId="2CA091E5" w:rsidR="0005692C" w:rsidRPr="00D664E2" w:rsidRDefault="00D64BBA" w:rsidP="00D664E2">
      <w:pPr>
        <w:pStyle w:val="32"/>
        <w:keepNext/>
        <w:keepLines/>
        <w:widowControl/>
        <w:tabs>
          <w:tab w:val="left" w:pos="698"/>
        </w:tabs>
        <w:spacing w:after="0"/>
        <w:jc w:val="center"/>
        <w:outlineLvl w:val="9"/>
        <w:rPr>
          <w:i w:val="0"/>
          <w:sz w:val="28"/>
        </w:rPr>
      </w:pPr>
      <w:r w:rsidRPr="00D664E2">
        <w:rPr>
          <w:i w:val="0"/>
          <w:sz w:val="28"/>
        </w:rPr>
        <w:lastRenderedPageBreak/>
        <w:t>2.</w:t>
      </w:r>
      <w:r w:rsidR="0084109B" w:rsidRPr="0084109B">
        <w:rPr>
          <w:i w:val="0"/>
          <w:sz w:val="28"/>
        </w:rPr>
        <w:t xml:space="preserve"> </w:t>
      </w:r>
      <w:bookmarkStart w:id="390" w:name="_Toc103862229"/>
      <w:bookmarkStart w:id="391" w:name="_Toc103862264"/>
      <w:bookmarkStart w:id="392" w:name="_Toc103863891"/>
      <w:bookmarkStart w:id="393" w:name="_Toc103877709"/>
      <w:r w:rsidR="00E50037" w:rsidRPr="00D664E2">
        <w:rPr>
          <w:i w:val="0"/>
          <w:sz w:val="28"/>
        </w:rPr>
        <w:t>Способы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информирования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заявителей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о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порядке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подачи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и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рассмотрения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жалобы,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в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том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числе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с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использованием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Единого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портала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государственных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и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муниципальных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услуг</w:t>
      </w:r>
      <w:r w:rsidR="005D476E" w:rsidRPr="00D664E2">
        <w:rPr>
          <w:i w:val="0"/>
          <w:sz w:val="28"/>
        </w:rPr>
        <w:t xml:space="preserve"> </w:t>
      </w:r>
      <w:r w:rsidR="00E50037" w:rsidRPr="00D664E2">
        <w:rPr>
          <w:i w:val="0"/>
          <w:sz w:val="28"/>
        </w:rPr>
        <w:t>(функций)</w:t>
      </w:r>
      <w:bookmarkEnd w:id="390"/>
      <w:bookmarkEnd w:id="391"/>
      <w:bookmarkEnd w:id="392"/>
      <w:bookmarkEnd w:id="393"/>
    </w:p>
    <w:p w14:paraId="6A3B5C16" w14:textId="77777777" w:rsidR="00D664E2" w:rsidRDefault="00D664E2">
      <w:pPr>
        <w:pStyle w:val="11"/>
        <w:tabs>
          <w:tab w:val="left" w:pos="1403"/>
        </w:tabs>
        <w:ind w:firstLine="709"/>
        <w:jc w:val="both"/>
      </w:pPr>
    </w:p>
    <w:p w14:paraId="3C3C2DC3" w14:textId="0248A458" w:rsidR="0005692C" w:rsidRDefault="00E50037">
      <w:pPr>
        <w:pStyle w:val="11"/>
        <w:tabs>
          <w:tab w:val="left" w:pos="1403"/>
        </w:tabs>
        <w:ind w:firstLine="709"/>
        <w:jc w:val="both"/>
      </w:pPr>
      <w:r>
        <w:t>28.1.</w:t>
      </w:r>
      <w:r w:rsidR="00D664E2" w:rsidRPr="00D664E2">
        <w:t xml:space="preserve"> </w:t>
      </w:r>
      <w:r>
        <w:t>Информация</w:t>
      </w:r>
      <w:r w:rsidR="005D476E">
        <w:t xml:space="preserve"> </w:t>
      </w:r>
      <w:r>
        <w:t>о</w:t>
      </w:r>
      <w:r w:rsidR="005D476E">
        <w:t xml:space="preserve"> </w:t>
      </w:r>
      <w:r>
        <w:t>порядке</w:t>
      </w:r>
      <w:r w:rsidR="005D476E">
        <w:t xml:space="preserve"> </w:t>
      </w:r>
      <w:r>
        <w:t>подачи</w:t>
      </w:r>
      <w:r w:rsidR="005D476E">
        <w:t xml:space="preserve"> </w:t>
      </w:r>
      <w:r>
        <w:t>и</w:t>
      </w:r>
      <w:r w:rsidR="005D476E">
        <w:t xml:space="preserve"> </w:t>
      </w:r>
      <w:r>
        <w:t>рассмотрения</w:t>
      </w:r>
      <w:r w:rsidR="005D476E">
        <w:t xml:space="preserve"> </w:t>
      </w:r>
      <w:r>
        <w:t>жалобы</w:t>
      </w:r>
      <w:r w:rsidR="005D476E">
        <w:t xml:space="preserve"> </w:t>
      </w:r>
      <w:r>
        <w:t>размещается</w:t>
      </w:r>
      <w:r w:rsidR="005D476E">
        <w:t xml:space="preserve"> </w:t>
      </w:r>
      <w:r>
        <w:t>на</w:t>
      </w:r>
      <w:r w:rsidR="005D476E">
        <w:t xml:space="preserve"> </w:t>
      </w:r>
      <w:r>
        <w:t>информационных</w:t>
      </w:r>
      <w:r w:rsidR="005D476E">
        <w:t xml:space="preserve"> </w:t>
      </w:r>
      <w:r>
        <w:t>стендах</w:t>
      </w:r>
      <w:r w:rsidR="005D476E">
        <w:t xml:space="preserve"> </w:t>
      </w:r>
      <w:r>
        <w:t>в</w:t>
      </w:r>
      <w:r w:rsidR="005D476E">
        <w:t xml:space="preserve"> </w:t>
      </w:r>
      <w:r>
        <w:t>местах</w:t>
      </w:r>
      <w:r w:rsidR="005D476E">
        <w:t xml:space="preserve"> </w:t>
      </w:r>
      <w:r>
        <w:t>предоставления</w:t>
      </w:r>
      <w:r w:rsidR="005D476E">
        <w:t xml:space="preserve"> </w:t>
      </w:r>
      <w:r>
        <w:t>услуги,</w:t>
      </w:r>
      <w:r w:rsidR="005D476E">
        <w:t xml:space="preserve"> </w:t>
      </w:r>
      <w:r>
        <w:t>на</w:t>
      </w:r>
      <w:r w:rsidR="005D476E">
        <w:t xml:space="preserve"> </w:t>
      </w:r>
      <w:r>
        <w:t>сайте</w:t>
      </w:r>
      <w:r w:rsidR="005D476E">
        <w:t xml:space="preserve"> </w:t>
      </w:r>
      <w:r>
        <w:t>уполномоченного</w:t>
      </w:r>
      <w:r w:rsidR="005D476E">
        <w:t xml:space="preserve"> </w:t>
      </w:r>
      <w:r>
        <w:t>органа</w:t>
      </w:r>
      <w:r w:rsidR="005D476E">
        <w:t xml:space="preserve"> </w:t>
      </w:r>
      <w:r>
        <w:t>государственной</w:t>
      </w:r>
      <w:r w:rsidR="005D476E">
        <w:t xml:space="preserve"> </w:t>
      </w:r>
      <w:r>
        <w:t>власти,</w:t>
      </w:r>
      <w:r w:rsidR="005D476E">
        <w:t xml:space="preserve"> </w:t>
      </w:r>
      <w:r>
        <w:t>органа</w:t>
      </w:r>
      <w:r w:rsidR="005D476E">
        <w:t xml:space="preserve"> </w:t>
      </w:r>
      <w:r>
        <w:t>местного</w:t>
      </w:r>
      <w:r w:rsidR="005D476E">
        <w:t xml:space="preserve"> </w:t>
      </w:r>
      <w:r>
        <w:t>самоуправления,</w:t>
      </w:r>
      <w:r w:rsidR="005D476E">
        <w:t xml:space="preserve"> </w:t>
      </w:r>
      <w:r>
        <w:t>организации,</w:t>
      </w:r>
      <w:r w:rsidR="005D476E">
        <w:t xml:space="preserve"> </w:t>
      </w:r>
      <w:r>
        <w:t>на</w:t>
      </w:r>
      <w:r w:rsidR="005D476E">
        <w:t xml:space="preserve"> </w:t>
      </w:r>
      <w:r>
        <w:t>Едином</w:t>
      </w:r>
      <w:r w:rsidR="005D476E">
        <w:t xml:space="preserve"> </w:t>
      </w:r>
      <w:r>
        <w:t>портале,</w:t>
      </w:r>
      <w:r w:rsidR="005D476E">
        <w:t xml:space="preserve"> </w:t>
      </w:r>
      <w:r>
        <w:t>региональном</w:t>
      </w:r>
      <w:r w:rsidR="005D476E">
        <w:t xml:space="preserve"> </w:t>
      </w:r>
      <w:r>
        <w:t>портале,</w:t>
      </w:r>
      <w:r w:rsidR="005D476E">
        <w:t xml:space="preserve"> </w:t>
      </w:r>
      <w:r>
        <w:t>а</w:t>
      </w:r>
      <w:r w:rsidR="005D476E">
        <w:t xml:space="preserve"> </w:t>
      </w:r>
      <w:r>
        <w:t>также</w:t>
      </w:r>
      <w:r w:rsidR="005D476E">
        <w:t xml:space="preserve"> </w:t>
      </w:r>
      <w:r>
        <w:t>предоставляется</w:t>
      </w:r>
      <w:r w:rsidR="005D476E">
        <w:t xml:space="preserve"> </w:t>
      </w:r>
      <w:r>
        <w:t>в</w:t>
      </w:r>
      <w:r w:rsidR="005D476E">
        <w:t xml:space="preserve"> </w:t>
      </w:r>
      <w:r>
        <w:t>устной</w:t>
      </w:r>
      <w:r w:rsidR="005D476E">
        <w:t xml:space="preserve"> </w:t>
      </w:r>
      <w:r>
        <w:t>форме</w:t>
      </w:r>
      <w:r w:rsidR="005D476E">
        <w:t xml:space="preserve"> </w:t>
      </w:r>
      <w:r>
        <w:t>по</w:t>
      </w:r>
      <w:r w:rsidR="005D476E">
        <w:t xml:space="preserve"> </w:t>
      </w:r>
      <w:r>
        <w:t>телефону</w:t>
      </w:r>
      <w:r w:rsidR="005D476E">
        <w:t xml:space="preserve"> </w:t>
      </w:r>
      <w:r>
        <w:t>и</w:t>
      </w:r>
      <w:r w:rsidR="005D476E">
        <w:t xml:space="preserve"> </w:t>
      </w:r>
      <w:r>
        <w:t>(или)</w:t>
      </w:r>
      <w:r w:rsidR="005D476E">
        <w:t xml:space="preserve"> </w:t>
      </w:r>
      <w:r>
        <w:t>на</w:t>
      </w:r>
      <w:r w:rsidR="005D476E">
        <w:t xml:space="preserve"> </w:t>
      </w:r>
      <w:r>
        <w:t>личном</w:t>
      </w:r>
      <w:r w:rsidR="005D476E">
        <w:t xml:space="preserve"> </w:t>
      </w:r>
      <w:r>
        <w:t>приеме,</w:t>
      </w:r>
      <w:r w:rsidR="005D476E">
        <w:t xml:space="preserve"> </w:t>
      </w:r>
      <w:r>
        <w:t>либо</w:t>
      </w:r>
      <w:r w:rsidR="005D476E">
        <w:t xml:space="preserve"> </w:t>
      </w:r>
      <w:r>
        <w:t>в</w:t>
      </w:r>
      <w:r w:rsidR="005D476E">
        <w:t xml:space="preserve"> </w:t>
      </w:r>
      <w:r>
        <w:t>письменной</w:t>
      </w:r>
      <w:r w:rsidR="005D476E">
        <w:t xml:space="preserve"> </w:t>
      </w:r>
      <w:r>
        <w:t>форме</w:t>
      </w:r>
      <w:r w:rsidR="005D476E">
        <w:t xml:space="preserve"> </w:t>
      </w:r>
      <w:r>
        <w:t>почтовым</w:t>
      </w:r>
      <w:r w:rsidR="005D476E">
        <w:t xml:space="preserve"> </w:t>
      </w:r>
      <w:r>
        <w:t>отправлением</w:t>
      </w:r>
      <w:r w:rsidR="005D476E">
        <w:t xml:space="preserve"> </w:t>
      </w:r>
      <w:r>
        <w:t>по</w:t>
      </w:r>
      <w:r w:rsidR="005D476E">
        <w:t xml:space="preserve"> </w:t>
      </w:r>
      <w:r>
        <w:t>адресу,</w:t>
      </w:r>
      <w:r w:rsidR="005D476E">
        <w:t xml:space="preserve"> </w:t>
      </w:r>
      <w:r>
        <w:t>указанному</w:t>
      </w:r>
      <w:r w:rsidR="005D476E">
        <w:t xml:space="preserve"> </w:t>
      </w:r>
      <w:r>
        <w:t>заявителем</w:t>
      </w:r>
      <w:r w:rsidR="005D476E">
        <w:t xml:space="preserve"> </w:t>
      </w:r>
      <w:r>
        <w:t>(представителем).</w:t>
      </w:r>
    </w:p>
    <w:p w14:paraId="6BB45EF1" w14:textId="77777777" w:rsidR="00D64BBA" w:rsidRPr="0084109B" w:rsidRDefault="00D64BBA" w:rsidP="0084109B">
      <w:pPr>
        <w:pStyle w:val="32"/>
        <w:keepNext/>
        <w:keepLines/>
        <w:widowControl/>
        <w:tabs>
          <w:tab w:val="left" w:pos="698"/>
        </w:tabs>
        <w:spacing w:after="0"/>
        <w:jc w:val="center"/>
        <w:outlineLvl w:val="9"/>
        <w:rPr>
          <w:i w:val="0"/>
          <w:sz w:val="28"/>
        </w:rPr>
      </w:pPr>
      <w:bookmarkStart w:id="394" w:name="_Toc103862230"/>
      <w:bookmarkStart w:id="395" w:name="_Toc103862265"/>
      <w:bookmarkStart w:id="396" w:name="_Toc103863892"/>
      <w:bookmarkStart w:id="397" w:name="_Toc103877710"/>
    </w:p>
    <w:p w14:paraId="01AB30E0" w14:textId="03FD8294" w:rsidR="0005692C" w:rsidRPr="0084109B" w:rsidRDefault="00D64BBA" w:rsidP="0084109B">
      <w:pPr>
        <w:pStyle w:val="32"/>
        <w:keepNext/>
        <w:keepLines/>
        <w:widowControl/>
        <w:tabs>
          <w:tab w:val="left" w:pos="698"/>
        </w:tabs>
        <w:spacing w:after="0"/>
        <w:jc w:val="center"/>
        <w:outlineLvl w:val="9"/>
        <w:rPr>
          <w:i w:val="0"/>
          <w:sz w:val="28"/>
        </w:rPr>
      </w:pPr>
      <w:r w:rsidRPr="0084109B">
        <w:rPr>
          <w:i w:val="0"/>
          <w:sz w:val="28"/>
        </w:rPr>
        <w:t>3.</w:t>
      </w:r>
      <w:r w:rsidR="0084109B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Перечень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нормативных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правовых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актов,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регулирующих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порядок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досудебного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(внесудебного)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обжалования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действий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(бездействия)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и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(или)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решений,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принятых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(осуществленных)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в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ходе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предоставления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государственной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(муниципальной)</w:t>
      </w:r>
      <w:r w:rsidR="005D476E" w:rsidRPr="0084109B">
        <w:rPr>
          <w:i w:val="0"/>
          <w:sz w:val="28"/>
        </w:rPr>
        <w:t xml:space="preserve"> </w:t>
      </w:r>
      <w:r w:rsidR="00E50037" w:rsidRPr="0084109B">
        <w:rPr>
          <w:i w:val="0"/>
          <w:sz w:val="28"/>
        </w:rPr>
        <w:t>услуги</w:t>
      </w:r>
      <w:bookmarkEnd w:id="394"/>
      <w:bookmarkEnd w:id="395"/>
      <w:bookmarkEnd w:id="396"/>
      <w:bookmarkEnd w:id="397"/>
    </w:p>
    <w:p w14:paraId="6E5777EC" w14:textId="77777777" w:rsidR="0084109B" w:rsidRPr="0084109B" w:rsidRDefault="0084109B" w:rsidP="0084109B">
      <w:pPr>
        <w:pStyle w:val="11"/>
        <w:widowControl/>
        <w:tabs>
          <w:tab w:val="left" w:pos="1403"/>
        </w:tabs>
        <w:ind w:firstLine="0"/>
        <w:jc w:val="center"/>
        <w:rPr>
          <w:b/>
          <w:sz w:val="28"/>
        </w:rPr>
      </w:pPr>
    </w:p>
    <w:p w14:paraId="1F7EB574" w14:textId="43AD670F" w:rsidR="0005692C" w:rsidRPr="0084109B" w:rsidRDefault="00E50037" w:rsidP="0084109B">
      <w:pPr>
        <w:pStyle w:val="11"/>
        <w:widowControl/>
        <w:tabs>
          <w:tab w:val="left" w:pos="1134"/>
          <w:tab w:val="left" w:pos="1403"/>
        </w:tabs>
        <w:ind w:firstLine="709"/>
        <w:jc w:val="both"/>
        <w:rPr>
          <w:sz w:val="28"/>
        </w:rPr>
      </w:pPr>
      <w:r w:rsidRPr="0084109B">
        <w:rPr>
          <w:sz w:val="28"/>
        </w:rPr>
        <w:t>29.1.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Порядок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досудебного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(внесудебного)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обжалования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решений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и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действий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(бездействия)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уполномоченного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органа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государственной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власти,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органа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местного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самоуправления,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организации,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а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также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его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должностных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лиц</w:t>
      </w:r>
      <w:r w:rsidR="005D476E" w:rsidRPr="0084109B">
        <w:rPr>
          <w:sz w:val="28"/>
        </w:rPr>
        <w:t xml:space="preserve"> </w:t>
      </w:r>
      <w:r w:rsidRPr="0084109B">
        <w:rPr>
          <w:sz w:val="28"/>
        </w:rPr>
        <w:t>регулируется:</w:t>
      </w:r>
    </w:p>
    <w:p w14:paraId="5B03DFD5" w14:textId="20E51EE1" w:rsidR="0005692C" w:rsidRPr="0084109B" w:rsidRDefault="00082161" w:rsidP="0084109B">
      <w:pPr>
        <w:pStyle w:val="11"/>
        <w:widowControl/>
        <w:tabs>
          <w:tab w:val="left" w:pos="1134"/>
          <w:tab w:val="left" w:pos="1403"/>
        </w:tabs>
        <w:ind w:firstLine="709"/>
        <w:jc w:val="both"/>
        <w:rPr>
          <w:sz w:val="28"/>
        </w:rPr>
      </w:pPr>
      <w:r w:rsidRPr="0084109B">
        <w:rPr>
          <w:rFonts w:eastAsiaTheme="minorEastAsia"/>
          <w:sz w:val="28"/>
        </w:rPr>
        <w:t>–</w:t>
      </w:r>
      <w:r w:rsidR="0084109B">
        <w:rPr>
          <w:rFonts w:eastAsiaTheme="minorEastAsia"/>
          <w:sz w:val="28"/>
        </w:rPr>
        <w:t xml:space="preserve"> </w:t>
      </w:r>
      <w:r w:rsidR="00E50037" w:rsidRPr="0084109B">
        <w:rPr>
          <w:sz w:val="28"/>
        </w:rPr>
        <w:t>Федеральным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законом</w:t>
      </w:r>
      <w:r w:rsidR="005D476E" w:rsidRPr="0084109B">
        <w:rPr>
          <w:sz w:val="28"/>
        </w:rPr>
        <w:t xml:space="preserve"> № </w:t>
      </w:r>
      <w:r w:rsidR="00E50037" w:rsidRPr="0084109B">
        <w:rPr>
          <w:sz w:val="28"/>
        </w:rPr>
        <w:t>210-ФЗ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постановлением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(указывается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нормативный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правовой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акт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об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утверждении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правил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(порядка)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подачи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и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рассмотрения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жалоб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на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решения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и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действия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(бездействие)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органов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государственной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власти,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органов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местного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самоуправления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и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их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должностных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лиц,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государственных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(муниципальных)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служащих);</w:t>
      </w:r>
    </w:p>
    <w:p w14:paraId="3EAEE42B" w14:textId="51B8A2F2" w:rsidR="0005692C" w:rsidRPr="0084109B" w:rsidRDefault="00082161" w:rsidP="0084109B">
      <w:pPr>
        <w:pStyle w:val="11"/>
        <w:widowControl/>
        <w:tabs>
          <w:tab w:val="left" w:pos="1134"/>
          <w:tab w:val="left" w:pos="1403"/>
        </w:tabs>
        <w:ind w:firstLine="709"/>
        <w:jc w:val="both"/>
        <w:rPr>
          <w:color w:val="auto"/>
          <w:sz w:val="28"/>
        </w:rPr>
      </w:pPr>
      <w:r w:rsidRPr="0084109B">
        <w:rPr>
          <w:rFonts w:eastAsiaTheme="minorEastAsia"/>
          <w:sz w:val="28"/>
        </w:rPr>
        <w:t>–</w:t>
      </w:r>
      <w:r w:rsidR="0084109B">
        <w:rPr>
          <w:rFonts w:eastAsiaTheme="minorEastAsia"/>
          <w:sz w:val="28"/>
        </w:rPr>
        <w:t xml:space="preserve"> </w:t>
      </w:r>
      <w:r w:rsidR="00E50037" w:rsidRPr="0084109B">
        <w:rPr>
          <w:sz w:val="28"/>
        </w:rPr>
        <w:t>Постановлением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Правительства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Российской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Федерации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от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20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ноября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2012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года</w:t>
      </w:r>
      <w:r w:rsidR="005D476E" w:rsidRPr="0084109B">
        <w:rPr>
          <w:sz w:val="28"/>
        </w:rPr>
        <w:t xml:space="preserve"> № </w:t>
      </w:r>
      <w:r w:rsidR="00E50037" w:rsidRPr="0084109B">
        <w:rPr>
          <w:sz w:val="28"/>
        </w:rPr>
        <w:t>1198</w:t>
      </w:r>
      <w:r w:rsidR="005D476E" w:rsidRPr="0084109B">
        <w:rPr>
          <w:sz w:val="28"/>
        </w:rPr>
        <w:t xml:space="preserve"> «</w:t>
      </w:r>
      <w:r w:rsidR="00E50037" w:rsidRPr="0084109B">
        <w:rPr>
          <w:sz w:val="28"/>
        </w:rPr>
        <w:t>О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федеральной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государственной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информационной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системе,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обеспечивающей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процесс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досудебного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(внесудебного)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обжалования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решений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и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действия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(бездействия),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совершенных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при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предоставлении</w:t>
      </w:r>
      <w:r w:rsidR="005D476E" w:rsidRPr="0084109B">
        <w:rPr>
          <w:sz w:val="28"/>
        </w:rPr>
        <w:t xml:space="preserve"> </w:t>
      </w:r>
      <w:r w:rsidR="00E50037" w:rsidRPr="0084109B">
        <w:rPr>
          <w:sz w:val="28"/>
        </w:rPr>
        <w:t>государственных</w:t>
      </w:r>
      <w:r w:rsidR="005D476E" w:rsidRPr="0084109B">
        <w:rPr>
          <w:sz w:val="28"/>
        </w:rPr>
        <w:t xml:space="preserve"> </w:t>
      </w:r>
      <w:r w:rsidR="00E50037" w:rsidRPr="0084109B">
        <w:rPr>
          <w:color w:val="auto"/>
          <w:sz w:val="28"/>
        </w:rPr>
        <w:t>и</w:t>
      </w:r>
      <w:r w:rsidR="005D476E" w:rsidRPr="0084109B">
        <w:rPr>
          <w:color w:val="auto"/>
          <w:sz w:val="28"/>
        </w:rPr>
        <w:t xml:space="preserve"> </w:t>
      </w:r>
      <w:r w:rsidR="00E50037" w:rsidRPr="0084109B">
        <w:rPr>
          <w:color w:val="auto"/>
          <w:sz w:val="28"/>
        </w:rPr>
        <w:t>муниципальных</w:t>
      </w:r>
      <w:r w:rsidR="005D476E" w:rsidRPr="0084109B">
        <w:rPr>
          <w:color w:val="auto"/>
          <w:sz w:val="28"/>
        </w:rPr>
        <w:t xml:space="preserve"> </w:t>
      </w:r>
      <w:r w:rsidR="00E50037" w:rsidRPr="0084109B">
        <w:rPr>
          <w:color w:val="auto"/>
          <w:sz w:val="28"/>
        </w:rPr>
        <w:t>услуг</w:t>
      </w:r>
      <w:r w:rsidR="005D476E" w:rsidRPr="0084109B">
        <w:rPr>
          <w:color w:val="auto"/>
          <w:sz w:val="28"/>
        </w:rPr>
        <w:t>»</w:t>
      </w:r>
      <w:r w:rsidR="00E50037" w:rsidRPr="0084109B">
        <w:rPr>
          <w:color w:val="auto"/>
          <w:sz w:val="28"/>
        </w:rPr>
        <w:t>.</w:t>
      </w:r>
    </w:p>
    <w:p w14:paraId="4C7412CD" w14:textId="77777777" w:rsidR="0084109B" w:rsidRDefault="0084109B">
      <w:pPr>
        <w:rPr>
          <w:rFonts w:ascii="Times New Roman" w:eastAsia="Times New Roman" w:hAnsi="Times New Roman" w:cs="Times New Roman"/>
          <w:color w:val="auto"/>
          <w:sz w:val="28"/>
        </w:rPr>
      </w:pPr>
      <w:r>
        <w:rPr>
          <w:color w:val="auto"/>
          <w:sz w:val="28"/>
        </w:rPr>
        <w:br w:type="page"/>
      </w:r>
    </w:p>
    <w:p w14:paraId="105BC054" w14:textId="185693E2" w:rsidR="0005692C" w:rsidRDefault="00E50037">
      <w:pPr>
        <w:pStyle w:val="11"/>
        <w:spacing w:after="240"/>
        <w:ind w:firstLine="720"/>
        <w:contextualSpacing/>
        <w:jc w:val="right"/>
        <w:rPr>
          <w:b/>
          <w:bCs/>
        </w:rPr>
      </w:pPr>
      <w:r>
        <w:rPr>
          <w:rFonts w:eastAsiaTheme="minorEastAsia"/>
          <w:b/>
          <w:bCs/>
        </w:rPr>
        <w:lastRenderedPageBreak/>
        <w:t>Приложение</w:t>
      </w:r>
      <w:r w:rsidR="005D476E">
        <w:rPr>
          <w:rFonts w:eastAsiaTheme="minorEastAsia"/>
          <w:b/>
          <w:bCs/>
        </w:rPr>
        <w:t xml:space="preserve"> № </w:t>
      </w:r>
      <w:r>
        <w:rPr>
          <w:rFonts w:eastAsiaTheme="minorEastAsia"/>
          <w:b/>
          <w:bCs/>
        </w:rPr>
        <w:t>1</w:t>
      </w:r>
    </w:p>
    <w:p w14:paraId="3BAD2F15" w14:textId="080B59AE" w:rsidR="00BF0B9C" w:rsidRDefault="00E50037">
      <w:pPr>
        <w:pStyle w:val="11"/>
        <w:spacing w:after="240"/>
        <w:ind w:firstLine="720"/>
        <w:contextualSpacing/>
        <w:jc w:val="right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к</w:t>
      </w:r>
      <w:r w:rsidR="005D476E">
        <w:rPr>
          <w:rFonts w:eastAsiaTheme="minorEastAsia"/>
          <w:shd w:val="clear" w:color="auto" w:fill="FFFFFF"/>
        </w:rPr>
        <w:t xml:space="preserve"> </w:t>
      </w:r>
      <w:r w:rsidR="001B69EC">
        <w:rPr>
          <w:rFonts w:eastAsiaTheme="minorEastAsia"/>
          <w:shd w:val="clear" w:color="auto" w:fill="FFFFFF"/>
        </w:rPr>
        <w:t>постановлению</w:t>
      </w:r>
      <w:r w:rsidR="005D476E">
        <w:rPr>
          <w:rFonts w:eastAsiaTheme="minorEastAsia"/>
          <w:shd w:val="clear" w:color="auto" w:fill="FFFFFF"/>
        </w:rPr>
        <w:t xml:space="preserve"> № </w:t>
      </w:r>
    </w:p>
    <w:p w14:paraId="0B43ECF4" w14:textId="7C49DFE6" w:rsidR="001B69EC" w:rsidRDefault="001B69EC">
      <w:pPr>
        <w:pStyle w:val="11"/>
        <w:spacing w:after="240"/>
        <w:ind w:firstLine="720"/>
        <w:contextualSpacing/>
        <w:jc w:val="right"/>
        <w:rPr>
          <w:shd w:val="clear" w:color="auto" w:fill="FFFFFF"/>
        </w:rPr>
      </w:pPr>
      <w:r>
        <w:rPr>
          <w:rFonts w:eastAsiaTheme="minorEastAsia"/>
          <w:shd w:val="clear" w:color="auto" w:fill="FFFFFF"/>
        </w:rPr>
        <w:t>от</w:t>
      </w:r>
      <w:r w:rsidR="005D476E">
        <w:rPr>
          <w:rFonts w:eastAsiaTheme="minorEastAsia"/>
          <w:shd w:val="clear" w:color="auto" w:fill="FFFFFF"/>
        </w:rPr>
        <w:t xml:space="preserve"> ««</w:t>
      </w:r>
      <w:r>
        <w:rPr>
          <w:rFonts w:eastAsiaTheme="minorEastAsia"/>
          <w:shd w:val="clear" w:color="auto" w:fill="FFFFFF"/>
        </w:rPr>
        <w:t>_________2022</w:t>
      </w:r>
    </w:p>
    <w:p w14:paraId="47E60F54" w14:textId="6D9E87B8" w:rsidR="0005692C" w:rsidRDefault="00E50037">
      <w:pPr>
        <w:pStyle w:val="11"/>
        <w:spacing w:after="240"/>
        <w:ind w:firstLine="720"/>
        <w:contextualSpacing/>
        <w:jc w:val="right"/>
      </w:pPr>
      <w:r>
        <w:rPr>
          <w:rFonts w:eastAsiaTheme="minorEastAsia"/>
          <w:shd w:val="clear" w:color="auto" w:fill="FFFFFF"/>
        </w:rPr>
        <w:t>Административного</w:t>
      </w:r>
      <w:r w:rsidR="005D476E"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shd w:val="clear" w:color="auto" w:fill="FFFFFF"/>
        </w:rPr>
        <w:t>регламента</w:t>
      </w:r>
    </w:p>
    <w:p w14:paraId="5FE6D651" w14:textId="513D35A7" w:rsidR="0005692C" w:rsidRDefault="00E50037">
      <w:pPr>
        <w:pStyle w:val="11"/>
        <w:spacing w:after="240"/>
        <w:ind w:firstLine="720"/>
        <w:contextualSpacing/>
        <w:jc w:val="right"/>
        <w:rPr>
          <w:b/>
          <w:bCs/>
        </w:rPr>
      </w:pPr>
      <w:r>
        <w:t>предоставления</w:t>
      </w:r>
      <w:r w:rsidR="005D476E">
        <w:t xml:space="preserve"> </w:t>
      </w:r>
      <w:r>
        <w:t>Муниципальной</w:t>
      </w:r>
      <w:r w:rsidR="005D476E">
        <w:t xml:space="preserve"> </w:t>
      </w:r>
      <w:r>
        <w:t>услуги</w:t>
      </w:r>
    </w:p>
    <w:p w14:paraId="35B8C23C" w14:textId="77777777" w:rsidR="0005692C" w:rsidRDefault="0005692C">
      <w:pPr>
        <w:spacing w:line="276" w:lineRule="auto"/>
        <w:ind w:right="707"/>
        <w:jc w:val="center"/>
        <w:outlineLvl w:val="1"/>
        <w:rPr>
          <w:rFonts w:ascii="Times New Roman" w:hAnsi="Times New Roman" w:cs="Times New Roman"/>
          <w:b/>
          <w:bCs/>
        </w:rPr>
      </w:pPr>
    </w:p>
    <w:p w14:paraId="0C00455A" w14:textId="77777777" w:rsidR="0005692C" w:rsidRDefault="0005692C">
      <w:pPr>
        <w:spacing w:line="276" w:lineRule="auto"/>
        <w:ind w:right="707"/>
        <w:jc w:val="center"/>
        <w:outlineLvl w:val="1"/>
        <w:rPr>
          <w:rFonts w:ascii="Times New Roman" w:hAnsi="Times New Roman" w:cs="Times New Roman"/>
          <w:b/>
          <w:bCs/>
        </w:rPr>
      </w:pPr>
    </w:p>
    <w:p w14:paraId="0171411A" w14:textId="34864EB2" w:rsidR="0005692C" w:rsidRDefault="00E50037">
      <w:pPr>
        <w:spacing w:line="276" w:lineRule="auto"/>
        <w:ind w:right="709"/>
        <w:jc w:val="center"/>
        <w:outlineLvl w:val="1"/>
        <w:rPr>
          <w:rFonts w:ascii="Times New Roman" w:hAnsi="Times New Roman" w:cs="Times New Roman"/>
          <w:b/>
          <w:bCs/>
        </w:rPr>
      </w:pPr>
      <w:bookmarkStart w:id="398" w:name="_Toc103877711"/>
      <w:r>
        <w:rPr>
          <w:rFonts w:ascii="Times New Roman" w:eastAsiaTheme="minorEastAsia" w:hAnsi="Times New Roman" w:cs="Times New Roman"/>
          <w:b/>
          <w:bCs/>
        </w:rPr>
        <w:t>Форма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разрешения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на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осуществление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земляных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работ</w:t>
      </w:r>
      <w:bookmarkEnd w:id="398"/>
    </w:p>
    <w:p w14:paraId="70DB26C8" w14:textId="77777777" w:rsidR="0005692C" w:rsidRDefault="0005692C">
      <w:pPr>
        <w:ind w:left="3397"/>
        <w:jc w:val="both"/>
        <w:rPr>
          <w:rFonts w:ascii="Times New Roman" w:hAnsi="Times New Roman" w:cs="Times New Roman"/>
        </w:rPr>
      </w:pPr>
    </w:p>
    <w:p w14:paraId="226BCA89" w14:textId="77777777" w:rsidR="0005692C" w:rsidRDefault="00E50037">
      <w:pPr>
        <w:jc w:val="center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РАЗРЕШЕНИЕ</w:t>
      </w:r>
    </w:p>
    <w:p w14:paraId="1C459CCC" w14:textId="0BBD3D0D" w:rsidR="0005692C" w:rsidRDefault="005D476E">
      <w:pPr>
        <w:jc w:val="center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№ </w:t>
      </w:r>
      <w:r w:rsidR="00E50037">
        <w:rPr>
          <w:rFonts w:ascii="Times New Roman" w:eastAsiaTheme="minorEastAsia" w:hAnsi="Times New Roman" w:cs="Times New Roman"/>
          <w:bCs/>
        </w:rPr>
        <w:t>___________</w:t>
      </w:r>
      <w:r>
        <w:rPr>
          <w:rFonts w:ascii="Times New Roman" w:eastAsiaTheme="minorEastAsia" w:hAnsi="Times New Roman" w:cs="Times New Roman"/>
        </w:rPr>
        <w:t xml:space="preserve"> </w:t>
      </w:r>
      <w:r w:rsidR="00E50037">
        <w:rPr>
          <w:rFonts w:ascii="Times New Roman" w:eastAsiaTheme="minorEastAsia" w:hAnsi="Times New Roman" w:cs="Times New Roman"/>
        </w:rPr>
        <w:t>Дата</w:t>
      </w:r>
      <w:r>
        <w:rPr>
          <w:rFonts w:ascii="Times New Roman" w:eastAsiaTheme="minorEastAsia" w:hAnsi="Times New Roman" w:cs="Times New Roman"/>
        </w:rPr>
        <w:t xml:space="preserve"> </w:t>
      </w:r>
      <w:r w:rsidR="00E50037">
        <w:rPr>
          <w:rFonts w:ascii="Times New Roman" w:eastAsiaTheme="minorEastAsia" w:hAnsi="Times New Roman" w:cs="Times New Roman"/>
        </w:rPr>
        <w:t>__________</w:t>
      </w:r>
    </w:p>
    <w:tbl>
      <w:tblPr>
        <w:tblW w:w="9352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ayout w:type="fixed"/>
        <w:tblLook w:val="0400" w:firstRow="0" w:lastRow="0" w:firstColumn="0" w:lastColumn="0" w:noHBand="0" w:noVBand="1"/>
      </w:tblPr>
      <w:tblGrid>
        <w:gridCol w:w="9352"/>
      </w:tblGrid>
      <w:tr w:rsidR="0005692C" w14:paraId="4185A49D" w14:textId="77777777">
        <w:tc>
          <w:tcPr>
            <w:tcW w:w="9352" w:type="dxa"/>
            <w:tcBorders>
              <w:bottom w:val="single" w:sz="4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359D0C56" w14:textId="77777777" w:rsidR="0005692C" w:rsidRDefault="0005692C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64EF0AFE" w14:textId="77777777" w:rsidR="0005692C" w:rsidRDefault="0005692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05692C" w14:paraId="56B53AE4" w14:textId="77777777">
        <w:tc>
          <w:tcPr>
            <w:tcW w:w="9352" w:type="dxa"/>
            <w:tcBorders>
              <w:top w:val="single" w:sz="4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3F08FBEB" w14:textId="5390E8E8" w:rsidR="0005692C" w:rsidRDefault="00E5003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(наименование</w:t>
            </w:r>
            <w:r w:rsidR="005D476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уполномоченного</w:t>
            </w:r>
            <w:r w:rsidR="005D476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органа</w:t>
            </w:r>
            <w:r w:rsidR="005D476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местного</w:t>
            </w:r>
            <w:r w:rsidR="005D476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самоуправления)</w:t>
            </w:r>
          </w:p>
        </w:tc>
      </w:tr>
    </w:tbl>
    <w:p w14:paraId="01A1127A" w14:textId="77777777" w:rsidR="0005692C" w:rsidRDefault="0005692C">
      <w:pPr>
        <w:ind w:firstLine="993"/>
        <w:jc w:val="both"/>
        <w:rPr>
          <w:rFonts w:ascii="Times New Roman" w:hAnsi="Times New Roman" w:cs="Times New Roman"/>
        </w:rPr>
      </w:pPr>
    </w:p>
    <w:p w14:paraId="1B4E770A" w14:textId="3E7AA3CF" w:rsidR="0005692C" w:rsidRDefault="00E50037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Наименование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заявителя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(заказчика):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</w:t>
      </w:r>
      <w:r>
        <w:rPr>
          <w:rFonts w:ascii="Times New Roman" w:eastAsiaTheme="minorEastAsia" w:hAnsi="Times New Roman" w:cs="Times New Roman"/>
        </w:rPr>
        <w:t>.</w:t>
      </w:r>
    </w:p>
    <w:p w14:paraId="2C396E43" w14:textId="77777777" w:rsidR="0005692C" w:rsidRDefault="0005692C">
      <w:pPr>
        <w:jc w:val="both"/>
        <w:rPr>
          <w:rFonts w:ascii="Times New Roman" w:hAnsi="Times New Roman" w:cs="Times New Roman"/>
        </w:rPr>
      </w:pPr>
    </w:p>
    <w:p w14:paraId="3247C516" w14:textId="61643D44" w:rsidR="0005692C" w:rsidRDefault="00E50037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Адрес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производства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земляных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работ: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__________________________________________.</w:t>
      </w:r>
    </w:p>
    <w:p w14:paraId="0660BCCB" w14:textId="77777777" w:rsidR="0005692C" w:rsidRDefault="0005692C">
      <w:pPr>
        <w:jc w:val="both"/>
        <w:rPr>
          <w:rFonts w:ascii="Times New Roman" w:hAnsi="Times New Roman" w:cs="Times New Roman"/>
        </w:rPr>
      </w:pPr>
    </w:p>
    <w:p w14:paraId="483760C5" w14:textId="09A39CA8" w:rsidR="0005692C" w:rsidRDefault="00E50037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Наименование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работ: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_________________.</w:t>
      </w:r>
    </w:p>
    <w:p w14:paraId="0F883D6C" w14:textId="77777777" w:rsidR="0005692C" w:rsidRDefault="0005692C">
      <w:pPr>
        <w:jc w:val="both"/>
        <w:rPr>
          <w:rFonts w:ascii="Times New Roman" w:hAnsi="Times New Roman" w:cs="Times New Roman"/>
        </w:rPr>
      </w:pPr>
    </w:p>
    <w:p w14:paraId="78A91DEA" w14:textId="699EB8B9" w:rsidR="0005692C" w:rsidRDefault="00E50037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Вид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и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объем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вскрываемого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покрытия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(вид/объем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м</w:t>
      </w:r>
      <w:r>
        <w:rPr>
          <w:rFonts w:ascii="Times New Roman" w:eastAsiaTheme="minorEastAsia" w:hAnsi="Times New Roman" w:cs="Times New Roman"/>
          <w:vertAlign w:val="superscript"/>
        </w:rPr>
        <w:t>3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или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кв.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м):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__________________________________________________________________________________</w:t>
      </w:r>
      <w:r>
        <w:rPr>
          <w:rFonts w:ascii="Times New Roman" w:eastAsiaTheme="minorEastAsia" w:hAnsi="Times New Roman" w:cs="Times New Roman"/>
        </w:rPr>
        <w:t>.</w:t>
      </w:r>
    </w:p>
    <w:p w14:paraId="0AED975E" w14:textId="77777777" w:rsidR="0005692C" w:rsidRDefault="0005692C">
      <w:pPr>
        <w:jc w:val="both"/>
        <w:rPr>
          <w:rFonts w:ascii="Times New Roman" w:hAnsi="Times New Roman" w:cs="Times New Roman"/>
        </w:rPr>
      </w:pPr>
    </w:p>
    <w:p w14:paraId="57D4A047" w14:textId="55B59E5F" w:rsidR="0005692C" w:rsidRDefault="00E50037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Период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производства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земляных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работ: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с</w:t>
      </w:r>
      <w:r>
        <w:rPr>
          <w:rFonts w:ascii="Times New Roman" w:eastAsiaTheme="minorEastAsia" w:hAnsi="Times New Roman" w:cs="Times New Roman"/>
          <w:bCs/>
          <w:u w:val="single"/>
        </w:rPr>
        <w:t>__________</w:t>
      </w:r>
      <w:r>
        <w:rPr>
          <w:rFonts w:ascii="Times New Roman" w:eastAsiaTheme="minorEastAsia" w:hAnsi="Times New Roman" w:cs="Times New Roman"/>
        </w:rPr>
        <w:t>_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___________.</w:t>
      </w:r>
    </w:p>
    <w:p w14:paraId="1315A74D" w14:textId="77777777" w:rsidR="0005692C" w:rsidRDefault="0005692C">
      <w:pPr>
        <w:jc w:val="both"/>
        <w:rPr>
          <w:rFonts w:ascii="Times New Roman" w:hAnsi="Times New Roman" w:cs="Times New Roman"/>
        </w:rPr>
      </w:pPr>
    </w:p>
    <w:p w14:paraId="40BFF0D7" w14:textId="630B1B96" w:rsidR="0005692C" w:rsidRDefault="00E50037">
      <w:pPr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</w:rPr>
        <w:t>Наименование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подрядной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организации,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осуществляющей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земляные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работы: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_____________________________________________________________________________________</w:t>
      </w:r>
    </w:p>
    <w:p w14:paraId="1E8746F8" w14:textId="77777777" w:rsidR="0005692C" w:rsidRDefault="0005692C">
      <w:pPr>
        <w:jc w:val="both"/>
        <w:rPr>
          <w:rFonts w:ascii="Times New Roman" w:hAnsi="Times New Roman" w:cs="Times New Roman"/>
        </w:rPr>
      </w:pPr>
    </w:p>
    <w:p w14:paraId="46BA49EC" w14:textId="4A0235ED" w:rsidR="0005692C" w:rsidRDefault="00E50037">
      <w:pPr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</w:rPr>
        <w:t>Сведения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должностных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лицах,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ответственных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производство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земляных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работ:</w:t>
      </w:r>
      <w:r w:rsidR="005D476E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_____________________________________________________________________________________</w:t>
      </w:r>
    </w:p>
    <w:p w14:paraId="73B2B48E" w14:textId="77777777" w:rsidR="0005692C" w:rsidRDefault="0005692C">
      <w:pPr>
        <w:jc w:val="both"/>
        <w:rPr>
          <w:rFonts w:ascii="Times New Roman" w:hAnsi="Times New Roman" w:cs="Times New Roman"/>
        </w:rPr>
      </w:pPr>
    </w:p>
    <w:p w14:paraId="29C592EA" w14:textId="26D81ED4" w:rsidR="0005692C" w:rsidRDefault="00E50037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Наименование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подрядной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организации,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выполняющей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работы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восстановлению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благоустройства: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_____________________________________________________________________</w:t>
      </w:r>
    </w:p>
    <w:p w14:paraId="1BA1E111" w14:textId="77777777" w:rsidR="0005692C" w:rsidRDefault="0005692C">
      <w:pPr>
        <w:jc w:val="both"/>
        <w:rPr>
          <w:rFonts w:ascii="Times New Roman" w:hAnsi="Times New Roman" w:cs="Times New Roman"/>
        </w:rPr>
      </w:pPr>
    </w:p>
    <w:p w14:paraId="2C441CA6" w14:textId="77777777" w:rsidR="0005692C" w:rsidRDefault="0005692C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3"/>
        <w:gridCol w:w="4532"/>
      </w:tblGrid>
      <w:tr w:rsidR="0005692C" w14:paraId="3D23FEAD" w14:textId="77777777">
        <w:trPr>
          <w:trHeight w:val="52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CD1E" w14:textId="0A3A8011" w:rsidR="0005692C" w:rsidRDefault="00E500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</w:t>
            </w:r>
            <w:r w:rsidR="005D47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="005D47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продлении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D64E" w14:textId="77777777" w:rsidR="0005692C" w:rsidRDefault="0005692C">
            <w:pPr>
              <w:jc w:val="both"/>
              <w:rPr>
                <w:rFonts w:ascii="Times New Roman" w:hAnsi="Times New Roman" w:cs="Times New Roman"/>
              </w:rPr>
            </w:pPr>
          </w:p>
          <w:p w14:paraId="62D26971" w14:textId="77777777" w:rsidR="0005692C" w:rsidRDefault="0005692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8EDF888" w14:textId="77777777" w:rsidR="0005692C" w:rsidRDefault="0005692C">
      <w:pPr>
        <w:jc w:val="both"/>
        <w:rPr>
          <w:rFonts w:ascii="Times New Roman" w:hAnsi="Times New Roman" w:cs="Times New Roman"/>
        </w:rPr>
      </w:pPr>
    </w:p>
    <w:p w14:paraId="4C645066" w14:textId="77777777" w:rsidR="0005692C" w:rsidRDefault="0005692C">
      <w:pPr>
        <w:jc w:val="both"/>
        <w:rPr>
          <w:rFonts w:ascii="Times New Roman" w:hAnsi="Times New Roman" w:cs="Times New Roman"/>
        </w:rPr>
      </w:pPr>
    </w:p>
    <w:p w14:paraId="3F6D2E79" w14:textId="10496F86" w:rsidR="0005692C" w:rsidRDefault="00E50037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Особые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отметки</w:t>
      </w:r>
      <w:r w:rsidR="005D476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____________________________________________________________.</w:t>
      </w:r>
    </w:p>
    <w:p w14:paraId="5A9CB47E" w14:textId="77777777" w:rsidR="0005692C" w:rsidRDefault="0005692C">
      <w:pPr>
        <w:tabs>
          <w:tab w:val="left" w:pos="4820"/>
        </w:tabs>
        <w:ind w:left="4820" w:firstLine="2551"/>
        <w:contextualSpacing/>
        <w:jc w:val="both"/>
        <w:rPr>
          <w:rFonts w:ascii="Times New Roman" w:hAnsi="Times New Roman" w:cs="Times New Roman"/>
        </w:rPr>
      </w:pPr>
    </w:p>
    <w:p w14:paraId="48C52C20" w14:textId="77777777" w:rsidR="0005692C" w:rsidRDefault="0005692C">
      <w:pPr>
        <w:tabs>
          <w:tab w:val="left" w:pos="4820"/>
        </w:tabs>
        <w:ind w:left="4820" w:firstLine="2551"/>
        <w:contextualSpacing/>
        <w:jc w:val="both"/>
        <w:rPr>
          <w:rFonts w:ascii="Times New Roman" w:hAnsi="Times New Roman" w:cs="Times New Roman"/>
        </w:rPr>
      </w:pPr>
    </w:p>
    <w:p w14:paraId="4F3AA61C" w14:textId="77777777" w:rsidR="0005692C" w:rsidRDefault="0005692C">
      <w:pPr>
        <w:tabs>
          <w:tab w:val="left" w:pos="4820"/>
        </w:tabs>
        <w:ind w:left="4820" w:firstLine="2551"/>
        <w:contextualSpacing/>
        <w:jc w:val="both"/>
        <w:rPr>
          <w:rFonts w:ascii="Times New Roman" w:hAnsi="Times New Roman" w:cs="Times New Roman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388"/>
      </w:tblGrid>
      <w:tr w:rsidR="0005692C" w14:paraId="43DD085F" w14:textId="77777777">
        <w:tc>
          <w:tcPr>
            <w:tcW w:w="5098" w:type="dxa"/>
            <w:tcBorders>
              <w:right w:val="single" w:sz="4" w:space="0" w:color="auto"/>
            </w:tcBorders>
          </w:tcPr>
          <w:p w14:paraId="18035BE3" w14:textId="4C777EF7" w:rsidR="0005692C" w:rsidRDefault="00E50037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{Ф.И.О.</w:t>
            </w:r>
            <w:r w:rsidR="005D476E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должность</w:t>
            </w:r>
            <w:r w:rsidR="005D476E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уполномоченного</w:t>
            </w:r>
            <w:r w:rsidR="005D476E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сотрудника}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D387" w14:textId="6557F22B" w:rsidR="0005692C" w:rsidRDefault="00E500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r w:rsidR="005D4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5D4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сертификате</w:t>
            </w:r>
          </w:p>
          <w:p w14:paraId="2607C77F" w14:textId="77777777" w:rsidR="0005692C" w:rsidRDefault="00E500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электронной</w:t>
            </w:r>
          </w:p>
          <w:p w14:paraId="137D2ABB" w14:textId="77777777" w:rsidR="0005692C" w:rsidRDefault="00E500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</w:tbl>
    <w:p w14:paraId="11970672" w14:textId="0CF92595" w:rsidR="0005692C" w:rsidRDefault="005D476E" w:rsidP="0084109B">
      <w:pPr>
        <w:pStyle w:val="ad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lastRenderedPageBreak/>
        <w:t xml:space="preserve"> </w:t>
      </w:r>
      <w:r w:rsidR="00E50037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t>Приложение</w:t>
      </w:r>
      <w:r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t xml:space="preserve"> № </w:t>
      </w:r>
      <w:r w:rsidR="00E50037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t>2</w:t>
      </w:r>
    </w:p>
    <w:p w14:paraId="69DF0666" w14:textId="56A1F432" w:rsidR="0005692C" w:rsidRDefault="00E50037">
      <w:pPr>
        <w:pStyle w:val="ad"/>
        <w:jc w:val="right"/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к</w:t>
      </w:r>
      <w:r w:rsidR="005D476E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 xml:space="preserve"> </w:t>
      </w:r>
      <w:r w:rsidR="0035109E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Постановлению</w:t>
      </w:r>
      <w:r w:rsidR="005D476E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 xml:space="preserve"> № </w:t>
      </w:r>
    </w:p>
    <w:p w14:paraId="2C055FBB" w14:textId="7C9A28A6" w:rsidR="0035109E" w:rsidRDefault="0035109E">
      <w:pPr>
        <w:pStyle w:val="ad"/>
        <w:jc w:val="right"/>
        <w:rPr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от</w:t>
      </w:r>
      <w:r w:rsidR="005D476E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 xml:space="preserve"> ««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___________2022</w:t>
      </w:r>
    </w:p>
    <w:p w14:paraId="65365941" w14:textId="19DF1BB0" w:rsidR="0005692C" w:rsidRDefault="00E50037">
      <w:pPr>
        <w:pStyle w:val="ad"/>
        <w:jc w:val="right"/>
        <w:rPr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Административного</w:t>
      </w:r>
      <w:r w:rsidR="005D476E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регламента</w:t>
      </w:r>
    </w:p>
    <w:p w14:paraId="710B0806" w14:textId="3D8A11AA" w:rsidR="0005692C" w:rsidRDefault="00E50037">
      <w:pPr>
        <w:pStyle w:val="ad"/>
        <w:jc w:val="right"/>
        <w:rPr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предоставления</w:t>
      </w:r>
      <w:r w:rsidR="005D476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Муниципальной</w:t>
      </w:r>
      <w:r w:rsidR="005D476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услуги</w:t>
      </w:r>
    </w:p>
    <w:p w14:paraId="4F3FC038" w14:textId="39E87490" w:rsidR="0005692C" w:rsidRDefault="00E50037">
      <w:pPr>
        <w:spacing w:line="276" w:lineRule="auto"/>
        <w:ind w:right="709"/>
        <w:jc w:val="center"/>
        <w:outlineLvl w:val="1"/>
        <w:rPr>
          <w:rFonts w:ascii="Times New Roman" w:hAnsi="Times New Roman" w:cs="Times New Roman"/>
          <w:b/>
          <w:bCs/>
        </w:rPr>
      </w:pPr>
      <w:bookmarkStart w:id="399" w:name="_Toc103877712"/>
      <w:r>
        <w:rPr>
          <w:rFonts w:ascii="Times New Roman" w:eastAsiaTheme="minorEastAsia" w:hAnsi="Times New Roman" w:cs="Times New Roman"/>
          <w:b/>
          <w:bCs/>
        </w:rPr>
        <w:t>Форма</w:t>
      </w:r>
      <w:r>
        <w:rPr>
          <w:rFonts w:ascii="Times New Roman" w:eastAsiaTheme="minorEastAsia" w:hAnsi="Times New Roman" w:cs="Times New Roman"/>
          <w:b/>
          <w:bCs/>
        </w:rPr>
        <w:br/>
        <w:t>решения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об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отказе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в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приеме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документов,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необходимых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для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предоставления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муниципальной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услуги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/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об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отказе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в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предоставлении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муниципальной</w:t>
      </w:r>
      <w:r w:rsidR="005D476E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услуги</w:t>
      </w:r>
      <w:bookmarkEnd w:id="399"/>
    </w:p>
    <w:p w14:paraId="5BBE0FDD" w14:textId="77777777" w:rsidR="0005692C" w:rsidRDefault="00E50037">
      <w:pPr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</w:t>
      </w:r>
    </w:p>
    <w:p w14:paraId="2573843A" w14:textId="709454BB" w:rsidR="0005692C" w:rsidRDefault="00E5003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наименование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уполномоченного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предоставление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</w:t>
      </w:r>
    </w:p>
    <w:p w14:paraId="5BA470F9" w14:textId="77777777" w:rsidR="0005692C" w:rsidRDefault="0005692C">
      <w:pPr>
        <w:jc w:val="right"/>
        <w:rPr>
          <w:rFonts w:ascii="Times New Roman" w:hAnsi="Times New Roman" w:cs="Times New Roman"/>
          <w:bCs/>
        </w:rPr>
      </w:pPr>
    </w:p>
    <w:p w14:paraId="15B4EB71" w14:textId="21855BFB" w:rsidR="00BF0B9C" w:rsidRDefault="00E50037">
      <w:pPr>
        <w:ind w:left="5103"/>
        <w:rPr>
          <w:rFonts w:ascii="Times New Roman" w:eastAsiaTheme="minorEastAsia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Кому: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</w:t>
      </w:r>
    </w:p>
    <w:p w14:paraId="595C4727" w14:textId="41D85AB6" w:rsidR="0005692C" w:rsidRDefault="00E50037">
      <w:pPr>
        <w:ind w:left="5103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(фамилия,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имя,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отчество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(последнее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при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наличии),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наименование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данные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документа,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удостоверяющего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личность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для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физического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лица;</w:t>
      </w:r>
      <w:r w:rsidR="0084109B" w:rsidRPr="0084109B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наименование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индивидуального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предпринимателя,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ИНН,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ОГРНИП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для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физического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лица,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зарегистрированного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в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качестве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индивидуального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предпринимателя</w:t>
      </w:r>
      <w:proofErr w:type="gramStart"/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);полное</w:t>
      </w:r>
      <w:proofErr w:type="gramEnd"/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наименование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юридического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лица,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ИНН,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ОГРН,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юридический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адрес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для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юридического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лица)</w:t>
      </w:r>
    </w:p>
    <w:p w14:paraId="44227870" w14:textId="77777777" w:rsidR="0005692C" w:rsidRDefault="00E50037">
      <w:pPr>
        <w:ind w:left="5103"/>
        <w:rPr>
          <w:rFonts w:ascii="Times New Roman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  <w:vanish/>
          <w:u w:val="single"/>
        </w:rPr>
        <w:t>;</w:t>
      </w:r>
    </w:p>
    <w:p w14:paraId="79732F49" w14:textId="6C78E2A3" w:rsidR="0005692C" w:rsidRDefault="00E50037">
      <w:pPr>
        <w:ind w:left="5103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Контактные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данные: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</w:t>
      </w:r>
    </w:p>
    <w:p w14:paraId="52E9F21D" w14:textId="01585E47" w:rsidR="0005692C" w:rsidRDefault="00E50037">
      <w:pPr>
        <w:ind w:left="5103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(почтовый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индекс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адрес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для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физического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лица,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в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т.ч.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зарегистрированного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в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качестве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индивидуального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предпринимателя,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телефон,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адрес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электронной</w:t>
      </w:r>
      <w:r w:rsidR="005D476E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почты)</w:t>
      </w:r>
    </w:p>
    <w:p w14:paraId="73FA2045" w14:textId="77777777" w:rsidR="0005692C" w:rsidRDefault="0005692C">
      <w:pPr>
        <w:ind w:left="4678" w:hanging="142"/>
        <w:rPr>
          <w:rFonts w:ascii="Times New Roman" w:hAnsi="Times New Roman" w:cs="Times New Roman"/>
          <w:bCs/>
        </w:rPr>
      </w:pPr>
    </w:p>
    <w:p w14:paraId="5DB4D9D2" w14:textId="77777777" w:rsidR="0005692C" w:rsidRDefault="00E50037">
      <w:pPr>
        <w:ind w:hanging="14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Theme="minorEastAsia" w:hAnsi="Times New Roman" w:cs="Times New Roman"/>
          <w:b/>
          <w:spacing w:val="2"/>
          <w:shd w:val="clear" w:color="auto" w:fill="FFFFFF"/>
        </w:rPr>
        <w:t>РЕШЕНИЕ</w:t>
      </w:r>
    </w:p>
    <w:p w14:paraId="7E1536B6" w14:textId="77777777" w:rsidR="0005692C" w:rsidRDefault="00E50037">
      <w:pPr>
        <w:ind w:firstLine="567"/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  <w:spacing w:val="2"/>
          <w:shd w:val="clear" w:color="auto" w:fill="FFFFFF"/>
        </w:rPr>
        <w:br/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</w:t>
      </w:r>
      <w:r>
        <w:rPr>
          <w:rFonts w:ascii="Times New Roman" w:eastAsiaTheme="minorEastAsia" w:hAnsi="Times New Roman" w:cs="Times New Roman"/>
          <w:bCs/>
        </w:rPr>
        <w:br/>
      </w:r>
    </w:p>
    <w:p w14:paraId="0EE0D3C4" w14:textId="64BFA503" w:rsidR="0005692C" w:rsidRDefault="005D476E">
      <w:pPr>
        <w:ind w:firstLine="567"/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 xml:space="preserve">№ </w:t>
      </w:r>
      <w:r w:rsidR="00E50037">
        <w:rPr>
          <w:rFonts w:ascii="Times New Roman" w:eastAsiaTheme="minorEastAsia" w:hAnsi="Times New Roman" w:cs="Times New Roman"/>
          <w:bCs/>
          <w:u w:val="single"/>
        </w:rPr>
        <w:t>_______________</w:t>
      </w:r>
      <w:r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 w:rsidR="00E50037">
        <w:rPr>
          <w:rFonts w:ascii="Times New Roman" w:eastAsiaTheme="minorEastAsia" w:hAnsi="Times New Roman" w:cs="Times New Roman"/>
          <w:bCs/>
          <w:u w:val="single"/>
        </w:rPr>
        <w:t>от</w:t>
      </w:r>
      <w:r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 w:rsidR="00E50037">
        <w:rPr>
          <w:rFonts w:ascii="Times New Roman" w:eastAsiaTheme="minorEastAsia" w:hAnsi="Times New Roman" w:cs="Times New Roman"/>
          <w:bCs/>
          <w:u w:val="single"/>
        </w:rPr>
        <w:t>_________________.</w:t>
      </w:r>
    </w:p>
    <w:p w14:paraId="6228AC31" w14:textId="6DC27C4A" w:rsidR="0005692C" w:rsidRDefault="00E50037">
      <w:pPr>
        <w:tabs>
          <w:tab w:val="left" w:pos="851"/>
        </w:tabs>
        <w:jc w:val="center"/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Theme="minorEastAsia" w:hAnsi="Times New Roman" w:cs="Times New Roman"/>
          <w:bCs/>
          <w:i/>
          <w:iCs/>
        </w:rPr>
        <w:t>(номер</w:t>
      </w:r>
      <w:r w:rsidR="005D476E">
        <w:rPr>
          <w:rFonts w:ascii="Times New Roman" w:eastAsiaTheme="minorEastAsia" w:hAnsi="Times New Roman" w:cs="Times New Roman"/>
          <w:bCs/>
          <w:i/>
          <w:iCs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</w:rPr>
        <w:t>и</w:t>
      </w:r>
      <w:r w:rsidR="005D476E">
        <w:rPr>
          <w:rFonts w:ascii="Times New Roman" w:eastAsiaTheme="minorEastAsia" w:hAnsi="Times New Roman" w:cs="Times New Roman"/>
          <w:bCs/>
          <w:i/>
          <w:iCs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</w:rPr>
        <w:t>дата</w:t>
      </w:r>
      <w:r w:rsidR="005D476E">
        <w:rPr>
          <w:rFonts w:ascii="Times New Roman" w:eastAsiaTheme="minorEastAsia" w:hAnsi="Times New Roman" w:cs="Times New Roman"/>
          <w:bCs/>
          <w:i/>
          <w:iCs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</w:rPr>
        <w:t>решения)</w:t>
      </w:r>
    </w:p>
    <w:p w14:paraId="4D62B129" w14:textId="77777777" w:rsidR="0005692C" w:rsidRDefault="0005692C">
      <w:pPr>
        <w:ind w:firstLine="709"/>
        <w:rPr>
          <w:rFonts w:ascii="Times New Roman" w:hAnsi="Times New Roman" w:cs="Times New Roman"/>
          <w:bCs/>
        </w:rPr>
      </w:pPr>
    </w:p>
    <w:p w14:paraId="5E33582C" w14:textId="185339CF" w:rsidR="0005692C" w:rsidRDefault="00E50037">
      <w:pPr>
        <w:ind w:firstLine="709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По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результатам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рассмотрения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заявления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услуге</w:t>
      </w:r>
      <w:r w:rsidR="005D476E">
        <w:rPr>
          <w:rFonts w:ascii="Times New Roman" w:eastAsiaTheme="minorEastAsia" w:hAnsi="Times New Roman" w:cs="Times New Roman"/>
          <w:bCs/>
        </w:rPr>
        <w:t xml:space="preserve"> «</w:t>
      </w:r>
      <w:r>
        <w:rPr>
          <w:rFonts w:ascii="Times New Roman" w:eastAsiaTheme="minorEastAsia" w:hAnsi="Times New Roman" w:cs="Times New Roman"/>
          <w:bCs/>
        </w:rPr>
        <w:t>Предоставление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разрешения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осуществление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земляных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работ</w:t>
      </w:r>
      <w:r w:rsidR="005D476E">
        <w:rPr>
          <w:rFonts w:ascii="Times New Roman" w:eastAsiaTheme="minorEastAsia" w:hAnsi="Times New Roman" w:cs="Times New Roman"/>
          <w:bCs/>
        </w:rPr>
        <w:t xml:space="preserve">» </w:t>
      </w:r>
      <w:r>
        <w:rPr>
          <w:rFonts w:ascii="Times New Roman" w:eastAsiaTheme="minorEastAsia" w:hAnsi="Times New Roman" w:cs="Times New Roman"/>
          <w:bCs/>
        </w:rPr>
        <w:t>от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</w:t>
      </w:r>
      <w:r w:rsidR="005D476E">
        <w:rPr>
          <w:rFonts w:ascii="Times New Roman" w:eastAsiaTheme="minorEastAsia" w:hAnsi="Times New Roman" w:cs="Times New Roman"/>
          <w:bCs/>
          <w:u w:val="single"/>
        </w:rPr>
        <w:t xml:space="preserve"> № </w:t>
      </w:r>
      <w:r>
        <w:rPr>
          <w:rFonts w:ascii="Times New Roman" w:eastAsiaTheme="minorEastAsia" w:hAnsi="Times New Roman" w:cs="Times New Roman"/>
          <w:bCs/>
          <w:u w:val="single"/>
        </w:rPr>
        <w:t>____________</w:t>
      </w:r>
      <w:r w:rsidR="005D476E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приложенных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к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нему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документов,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</w:t>
      </w:r>
      <w:r w:rsidR="005D476E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принято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решение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___________________,</w:t>
      </w:r>
      <w:r w:rsidR="005D476E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по</w:t>
      </w:r>
      <w:r w:rsidR="005D476E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следующим</w:t>
      </w:r>
      <w:r w:rsidR="005D476E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основаниям:</w:t>
      </w:r>
    </w:p>
    <w:p w14:paraId="72CA677F" w14:textId="77777777" w:rsidR="0005692C" w:rsidRDefault="00E50037">
      <w:pPr>
        <w:pStyle w:val="af8"/>
        <w:spacing w:before="0" w:after="160" w:line="259" w:lineRule="auto"/>
        <w:ind w:left="0" w:firstLine="0"/>
        <w:rPr>
          <w:bCs/>
          <w:sz w:val="24"/>
          <w:szCs w:val="24"/>
          <w:u w:val="single"/>
        </w:rPr>
      </w:pPr>
      <w:r>
        <w:rPr>
          <w:rFonts w:eastAsiaTheme="minorEastAsia"/>
          <w:bCs/>
          <w:sz w:val="24"/>
          <w:szCs w:val="24"/>
          <w:u w:val="single"/>
        </w:rPr>
        <w:t>_____________________________________________________________________________.</w:t>
      </w:r>
    </w:p>
    <w:p w14:paraId="59F17955" w14:textId="5E496C9B" w:rsidR="0005692C" w:rsidRDefault="00E50037">
      <w:pPr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Вы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вправе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повторно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обратиться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орган,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уполномоченный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предоставление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услуги,</w:t>
      </w:r>
      <w:r w:rsidR="0084109B" w:rsidRPr="0084109B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заявлением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предоставлении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после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устранения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указанных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нарушений.</w:t>
      </w:r>
    </w:p>
    <w:p w14:paraId="1FC89802" w14:textId="6B9B0DEF" w:rsidR="0005692C" w:rsidRDefault="00E50037">
      <w:pPr>
        <w:ind w:firstLine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Данный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отказ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может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быть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обжалован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досудебном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порядке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путем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направления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жалобы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уполномоченный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орган,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а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также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судебном</w:t>
      </w:r>
      <w:r w:rsidR="005D476E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порядке.</w:t>
      </w:r>
    </w:p>
    <w:p w14:paraId="6D7C4E4E" w14:textId="77777777" w:rsidR="0005692C" w:rsidRDefault="0005692C">
      <w:pPr>
        <w:ind w:firstLine="709"/>
        <w:jc w:val="both"/>
        <w:rPr>
          <w:rFonts w:ascii="Times New Roman" w:eastAsia="Calibri" w:hAnsi="Times New Roman" w:cs="Times New Roman"/>
          <w:bCs/>
        </w:rPr>
      </w:pPr>
    </w:p>
    <w:p w14:paraId="54D4EE69" w14:textId="77777777" w:rsidR="0005692C" w:rsidRDefault="0005692C">
      <w:pPr>
        <w:ind w:firstLine="709"/>
        <w:rPr>
          <w:rFonts w:ascii="Times New Roman" w:eastAsia="Calibri" w:hAnsi="Times New Roman" w:cs="Times New Roman"/>
          <w:bCs/>
        </w:rPr>
      </w:pPr>
    </w:p>
    <w:p w14:paraId="07CB1787" w14:textId="77777777" w:rsidR="0005692C" w:rsidRDefault="0005692C">
      <w:pPr>
        <w:ind w:firstLine="709"/>
        <w:rPr>
          <w:rFonts w:ascii="Times New Roman" w:eastAsia="Calibri" w:hAnsi="Times New Roman" w:cs="Times New Roman"/>
          <w:bCs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388"/>
      </w:tblGrid>
      <w:tr w:rsidR="0005692C" w14:paraId="5FEF5CE4" w14:textId="77777777">
        <w:tc>
          <w:tcPr>
            <w:tcW w:w="5098" w:type="dxa"/>
            <w:tcBorders>
              <w:right w:val="single" w:sz="4" w:space="0" w:color="auto"/>
            </w:tcBorders>
          </w:tcPr>
          <w:p w14:paraId="1552404E" w14:textId="75459C85" w:rsidR="0005692C" w:rsidRDefault="00E50037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{Ф.И.О.</w:t>
            </w:r>
            <w:r w:rsidR="005D4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</w:t>
            </w:r>
            <w:r w:rsidR="005D4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уполномоченного</w:t>
            </w:r>
            <w:r w:rsidR="005D4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сотрудника}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B4E6" w14:textId="133E9512" w:rsidR="0005692C" w:rsidRDefault="00E500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r w:rsidR="005D4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5D4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сертификате</w:t>
            </w:r>
          </w:p>
          <w:p w14:paraId="4B1D96BF" w14:textId="77777777" w:rsidR="0005692C" w:rsidRDefault="00E500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электронной</w:t>
            </w:r>
          </w:p>
          <w:p w14:paraId="492D0A42" w14:textId="77777777" w:rsidR="0005692C" w:rsidRDefault="00E500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</w:tbl>
    <w:p w14:paraId="7CCB8BA3" w14:textId="77777777" w:rsidR="0035109E" w:rsidRDefault="0035109E">
      <w:pPr>
        <w:pStyle w:val="11"/>
        <w:spacing w:after="240"/>
        <w:ind w:firstLine="0"/>
        <w:contextualSpacing/>
        <w:jc w:val="right"/>
        <w:rPr>
          <w:rFonts w:eastAsiaTheme="minorEastAsia"/>
          <w:b/>
          <w:shd w:val="clear" w:color="auto" w:fill="FFFFFF"/>
        </w:rPr>
      </w:pPr>
    </w:p>
    <w:p w14:paraId="27B8F33D" w14:textId="64EC593F" w:rsidR="0005692C" w:rsidRDefault="00BF0B9C">
      <w:pPr>
        <w:pStyle w:val="11"/>
        <w:spacing w:after="240"/>
        <w:ind w:firstLine="0"/>
        <w:contextualSpacing/>
        <w:jc w:val="right"/>
        <w:rPr>
          <w:shd w:val="clear" w:color="auto" w:fill="FFFFFF"/>
        </w:rPr>
      </w:pPr>
      <w:r>
        <w:rPr>
          <w:rFonts w:eastAsiaTheme="minorEastAsia"/>
          <w:noProof/>
          <w:lang w:bidi="ar-SA"/>
        </w:rPr>
        <w:lastRenderedPageBreak/>
        <mc:AlternateContent>
          <mc:Choice Requires="wps">
            <w:drawing>
              <wp:anchor distT="0" distB="0" distL="0" distR="0" simplePos="0" relativeHeight="251657728" behindDoc="1" locked="0" layoutInCell="1" allowOverlap="1" wp14:anchorId="091799D2" wp14:editId="1DF4BB4C">
                <wp:simplePos x="0" y="0"/>
                <wp:positionH relativeFrom="margin">
                  <wp:posOffset>4001770</wp:posOffset>
                </wp:positionH>
                <wp:positionV relativeFrom="page">
                  <wp:posOffset>191770</wp:posOffset>
                </wp:positionV>
                <wp:extent cx="81280" cy="172720"/>
                <wp:effectExtent l="0" t="1270" r="0" b="0"/>
                <wp:wrapNone/>
                <wp:docPr id="3" name="shape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80" cy="17272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A8F3AC" w14:textId="77777777" w:rsidR="00FE2618" w:rsidRDefault="00FE26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799D2" id="shape 0" o:spid="_x0000_s1026" style="position:absolute;left:0;text-align:left;margin-left:315.1pt;margin-top:15.1pt;width:6.4pt;height:13.6pt;z-index:-2516587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" adj="-11796480,,5400" path="al10800,10800@8@8@4@6,10800,10800,10800,10800@9@7l@30@31@17@18@24@25@15@16@32@33xe" filled="f" stroked="f">
                <v:stroke joinstyle="round"/>
                <v:formulas/>
                <v:path o:connecttype="custom" textboxrect="@1,@1,@1,@1"/>
                <v:textbox>
                  <w:txbxContent>
                    <w:p w14:paraId="12A8F3AC" w14:textId="77777777" w:rsidR="00FE2618" w:rsidRDefault="00FE2618"/>
                  </w:txbxContent>
                </v:textbox>
                <w10:wrap anchorx="margin" anchory="page"/>
              </v:shape>
            </w:pict>
          </mc:Fallback>
        </mc:AlternateContent>
      </w:r>
      <w:r w:rsidR="00E50037">
        <w:rPr>
          <w:rFonts w:eastAsiaTheme="minorEastAsia"/>
          <w:b/>
          <w:shd w:val="clear" w:color="auto" w:fill="FFFFFF"/>
        </w:rPr>
        <w:t>Приложение</w:t>
      </w:r>
      <w:r w:rsidR="005D476E">
        <w:rPr>
          <w:rFonts w:eastAsiaTheme="minorEastAsia"/>
          <w:b/>
          <w:shd w:val="clear" w:color="auto" w:fill="FFFFFF"/>
        </w:rPr>
        <w:t xml:space="preserve"> № </w:t>
      </w:r>
      <w:r w:rsidR="00E50037">
        <w:rPr>
          <w:rFonts w:eastAsiaTheme="minorEastAsia"/>
          <w:b/>
          <w:shd w:val="clear" w:color="auto" w:fill="FFFFFF"/>
        </w:rPr>
        <w:t>3</w:t>
      </w:r>
    </w:p>
    <w:p w14:paraId="7D582AEC" w14:textId="1D28AEA7" w:rsidR="0005692C" w:rsidRDefault="00E50037">
      <w:pPr>
        <w:pStyle w:val="11"/>
        <w:spacing w:after="240"/>
        <w:ind w:firstLine="0"/>
        <w:contextualSpacing/>
        <w:jc w:val="right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к</w:t>
      </w:r>
      <w:r w:rsidR="005D476E">
        <w:rPr>
          <w:rFonts w:eastAsiaTheme="minorEastAsia"/>
          <w:shd w:val="clear" w:color="auto" w:fill="FFFFFF"/>
        </w:rPr>
        <w:t xml:space="preserve"> </w:t>
      </w:r>
      <w:r w:rsidR="003B754A">
        <w:rPr>
          <w:rFonts w:eastAsiaTheme="minorEastAsia"/>
          <w:shd w:val="clear" w:color="auto" w:fill="FFFFFF"/>
        </w:rPr>
        <w:t>постановлению</w:t>
      </w:r>
      <w:r w:rsidR="005D476E">
        <w:rPr>
          <w:rFonts w:eastAsiaTheme="minorEastAsia"/>
          <w:shd w:val="clear" w:color="auto" w:fill="FFFFFF"/>
        </w:rPr>
        <w:t xml:space="preserve"> № </w:t>
      </w:r>
    </w:p>
    <w:p w14:paraId="3A738FAE" w14:textId="1EF7639D" w:rsidR="003B754A" w:rsidRDefault="003B754A">
      <w:pPr>
        <w:pStyle w:val="11"/>
        <w:spacing w:after="240"/>
        <w:ind w:firstLine="0"/>
        <w:contextualSpacing/>
        <w:jc w:val="right"/>
        <w:rPr>
          <w:shd w:val="clear" w:color="auto" w:fill="FFFFFF"/>
        </w:rPr>
      </w:pPr>
      <w:r>
        <w:rPr>
          <w:rFonts w:eastAsiaTheme="minorEastAsia"/>
          <w:shd w:val="clear" w:color="auto" w:fill="FFFFFF"/>
        </w:rPr>
        <w:t>от</w:t>
      </w:r>
      <w:r w:rsidR="005D476E">
        <w:rPr>
          <w:rFonts w:eastAsiaTheme="minorEastAsia"/>
          <w:shd w:val="clear" w:color="auto" w:fill="FFFFFF"/>
        </w:rPr>
        <w:t xml:space="preserve"> ««</w:t>
      </w:r>
      <w:r>
        <w:rPr>
          <w:rFonts w:eastAsiaTheme="minorEastAsia"/>
          <w:shd w:val="clear" w:color="auto" w:fill="FFFFFF"/>
        </w:rPr>
        <w:t>________2022</w:t>
      </w:r>
    </w:p>
    <w:p w14:paraId="7E5BC812" w14:textId="6E8570D9" w:rsidR="0005692C" w:rsidRDefault="00E50037">
      <w:pPr>
        <w:pStyle w:val="11"/>
        <w:spacing w:after="240"/>
        <w:ind w:firstLine="0"/>
        <w:contextualSpacing/>
        <w:jc w:val="right"/>
        <w:rPr>
          <w:shd w:val="clear" w:color="auto" w:fill="FFFFFF"/>
        </w:rPr>
      </w:pPr>
      <w:r>
        <w:rPr>
          <w:rFonts w:eastAsiaTheme="minorEastAsia"/>
          <w:shd w:val="clear" w:color="auto" w:fill="FFFFFF"/>
        </w:rPr>
        <w:t>Административного</w:t>
      </w:r>
      <w:r w:rsidR="005D476E"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shd w:val="clear" w:color="auto" w:fill="FFFFFF"/>
        </w:rPr>
        <w:t>регламента</w:t>
      </w:r>
    </w:p>
    <w:p w14:paraId="22174DC8" w14:textId="4F5C3189" w:rsidR="0005692C" w:rsidRDefault="00E50037">
      <w:pPr>
        <w:pStyle w:val="11"/>
        <w:spacing w:after="240"/>
        <w:ind w:firstLine="0"/>
        <w:contextualSpacing/>
        <w:jc w:val="right"/>
      </w:pPr>
      <w:r>
        <w:t>предоставления</w:t>
      </w:r>
      <w:r w:rsidR="005D476E">
        <w:t xml:space="preserve"> </w:t>
      </w:r>
      <w:r>
        <w:t>Муниципальной</w:t>
      </w:r>
      <w:r w:rsidR="005D476E">
        <w:t xml:space="preserve"> </w:t>
      </w:r>
      <w:r>
        <w:t>услуги</w:t>
      </w:r>
    </w:p>
    <w:p w14:paraId="730FB337" w14:textId="77777777" w:rsidR="0005692C" w:rsidRDefault="0005692C">
      <w:pPr>
        <w:pStyle w:val="11"/>
        <w:spacing w:after="160" w:line="276" w:lineRule="auto"/>
        <w:ind w:firstLine="0"/>
        <w:jc w:val="center"/>
        <w:rPr>
          <w:b/>
          <w:bCs/>
        </w:rPr>
      </w:pPr>
    </w:p>
    <w:p w14:paraId="3C5B42B6" w14:textId="7DFD1689" w:rsidR="0005692C" w:rsidRDefault="00E50037">
      <w:pPr>
        <w:pStyle w:val="11"/>
        <w:spacing w:after="160" w:line="276" w:lineRule="auto"/>
        <w:ind w:firstLine="0"/>
        <w:jc w:val="center"/>
        <w:outlineLvl w:val="1"/>
        <w:rPr>
          <w:b/>
          <w:bCs/>
        </w:rPr>
      </w:pPr>
      <w:bookmarkStart w:id="400" w:name="_Toc103877713"/>
      <w:r>
        <w:rPr>
          <w:rFonts w:eastAsiaTheme="minorEastAsia"/>
          <w:b/>
          <w:bCs/>
        </w:rPr>
        <w:t>Список</w:t>
      </w:r>
      <w:r w:rsidR="005D476E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нормативных</w:t>
      </w:r>
      <w:r w:rsidR="005D476E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актов,</w:t>
      </w:r>
      <w:r w:rsidR="005D476E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в</w:t>
      </w:r>
      <w:r w:rsidR="005D476E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соответствии</w:t>
      </w:r>
      <w:r w:rsidR="005D476E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с</w:t>
      </w:r>
      <w:r w:rsidR="005D476E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которыми</w:t>
      </w:r>
      <w:r w:rsidR="005D476E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осуществляется</w:t>
      </w:r>
      <w:r w:rsidR="005D476E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предоставление</w:t>
      </w:r>
      <w:r w:rsidR="005D476E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Муниципальной</w:t>
      </w:r>
      <w:r w:rsidR="005D476E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услуги</w:t>
      </w:r>
      <w:bookmarkEnd w:id="400"/>
    </w:p>
    <w:p w14:paraId="141B122B" w14:textId="77777777" w:rsidR="0005692C" w:rsidRDefault="0005692C">
      <w:pPr>
        <w:pStyle w:val="11"/>
        <w:spacing w:after="160" w:line="276" w:lineRule="auto"/>
        <w:ind w:firstLine="0"/>
        <w:jc w:val="center"/>
      </w:pPr>
    </w:p>
    <w:p w14:paraId="6D94AB20" w14:textId="557577E9" w:rsidR="0005692C" w:rsidRDefault="00E50037">
      <w:pPr>
        <w:pStyle w:val="11"/>
        <w:numPr>
          <w:ilvl w:val="0"/>
          <w:numId w:val="6"/>
        </w:numPr>
        <w:tabs>
          <w:tab w:val="left" w:pos="1679"/>
        </w:tabs>
        <w:ind w:left="300" w:firstLine="980"/>
        <w:jc w:val="both"/>
      </w:pPr>
      <w:bookmarkStart w:id="401" w:name="bookmark555"/>
      <w:bookmarkEnd w:id="401"/>
      <w:r>
        <w:t>Конституция</w:t>
      </w:r>
      <w:r w:rsidR="005D476E">
        <w:t xml:space="preserve"> </w:t>
      </w:r>
      <w:r>
        <w:t>Российской</w:t>
      </w:r>
      <w:r w:rsidR="005D476E">
        <w:t xml:space="preserve"> </w:t>
      </w:r>
      <w:r>
        <w:t>Федерации,</w:t>
      </w:r>
      <w:r w:rsidR="005D476E">
        <w:t xml:space="preserve"> </w:t>
      </w:r>
      <w:r>
        <w:t>принятой</w:t>
      </w:r>
      <w:r w:rsidR="005D476E">
        <w:t xml:space="preserve"> </w:t>
      </w:r>
      <w:r>
        <w:t>всенародным</w:t>
      </w:r>
      <w:r w:rsidR="005D476E">
        <w:t xml:space="preserve"> </w:t>
      </w:r>
      <w:r>
        <w:t>голосованием,</w:t>
      </w:r>
      <w:r w:rsidR="005D476E">
        <w:t xml:space="preserve"> </w:t>
      </w:r>
      <w:r>
        <w:t>12.12.1993.</w:t>
      </w:r>
      <w:bookmarkStart w:id="402" w:name="bookmark556"/>
      <w:bookmarkEnd w:id="402"/>
    </w:p>
    <w:p w14:paraId="7B75CA9B" w14:textId="68137FBC" w:rsidR="0005692C" w:rsidRDefault="00E50037">
      <w:pPr>
        <w:pStyle w:val="11"/>
        <w:numPr>
          <w:ilvl w:val="0"/>
          <w:numId w:val="6"/>
        </w:numPr>
        <w:tabs>
          <w:tab w:val="left" w:pos="1679"/>
        </w:tabs>
        <w:ind w:left="300" w:firstLine="980"/>
        <w:jc w:val="both"/>
      </w:pPr>
      <w:bookmarkStart w:id="403" w:name="bookmark557"/>
      <w:bookmarkEnd w:id="403"/>
      <w:r>
        <w:t>Кодекс</w:t>
      </w:r>
      <w:r w:rsidR="005D476E">
        <w:t xml:space="preserve"> </w:t>
      </w:r>
      <w:r>
        <w:t>Российской</w:t>
      </w:r>
      <w:r w:rsidR="005D476E">
        <w:t xml:space="preserve"> </w:t>
      </w:r>
      <w:r>
        <w:t>Федерации</w:t>
      </w:r>
      <w:r w:rsidR="005D476E">
        <w:t xml:space="preserve"> </w:t>
      </w:r>
      <w:r>
        <w:t>об</w:t>
      </w:r>
      <w:r w:rsidR="005D476E">
        <w:t xml:space="preserve"> </w:t>
      </w:r>
      <w:r>
        <w:t>административных</w:t>
      </w:r>
      <w:r w:rsidR="005D476E">
        <w:t xml:space="preserve"> </w:t>
      </w:r>
      <w:r>
        <w:t>правонарушениях</w:t>
      </w:r>
      <w:r w:rsidR="005D476E">
        <w:t xml:space="preserve"> </w:t>
      </w:r>
      <w:r>
        <w:t>от</w:t>
      </w:r>
      <w:r w:rsidR="005D476E">
        <w:t xml:space="preserve"> </w:t>
      </w:r>
      <w:r>
        <w:t>30.12.2001</w:t>
      </w:r>
      <w:r w:rsidR="005D476E">
        <w:t xml:space="preserve"> № </w:t>
      </w:r>
      <w:r>
        <w:t>195-ФЗ.</w:t>
      </w:r>
    </w:p>
    <w:p w14:paraId="70EA905F" w14:textId="514983EA" w:rsidR="0005692C" w:rsidRDefault="00E50037">
      <w:pPr>
        <w:pStyle w:val="11"/>
        <w:numPr>
          <w:ilvl w:val="0"/>
          <w:numId w:val="6"/>
        </w:numPr>
        <w:tabs>
          <w:tab w:val="left" w:pos="1679"/>
        </w:tabs>
        <w:ind w:left="1280" w:firstLine="0"/>
        <w:jc w:val="both"/>
      </w:pPr>
      <w:bookmarkStart w:id="404" w:name="bookmark558"/>
      <w:bookmarkEnd w:id="404"/>
      <w:r>
        <w:t>Федеральный</w:t>
      </w:r>
      <w:r w:rsidR="005D476E">
        <w:t xml:space="preserve"> </w:t>
      </w:r>
      <w:r>
        <w:t>закон</w:t>
      </w:r>
      <w:r w:rsidR="005D476E">
        <w:t xml:space="preserve"> </w:t>
      </w:r>
      <w:r>
        <w:t>от</w:t>
      </w:r>
      <w:r w:rsidR="005D476E">
        <w:t xml:space="preserve"> </w:t>
      </w:r>
      <w:r>
        <w:t>06.04.2011</w:t>
      </w:r>
      <w:r w:rsidR="005D476E">
        <w:t xml:space="preserve"> № </w:t>
      </w:r>
      <w:r>
        <w:t>63-ФЗ</w:t>
      </w:r>
      <w:r w:rsidR="005D476E">
        <w:t xml:space="preserve"> «</w:t>
      </w:r>
      <w:r>
        <w:t>Об</w:t>
      </w:r>
      <w:r w:rsidR="005D476E">
        <w:t xml:space="preserve"> </w:t>
      </w:r>
      <w:r>
        <w:t>электронной</w:t>
      </w:r>
      <w:r w:rsidR="005D476E">
        <w:t xml:space="preserve"> </w:t>
      </w:r>
      <w:r>
        <w:t>подписи</w:t>
      </w:r>
      <w:r w:rsidR="005D476E">
        <w:t>»</w:t>
      </w:r>
    </w:p>
    <w:p w14:paraId="71B17449" w14:textId="0DE36FD9" w:rsidR="0005692C" w:rsidRDefault="00E50037">
      <w:pPr>
        <w:pStyle w:val="11"/>
        <w:numPr>
          <w:ilvl w:val="0"/>
          <w:numId w:val="6"/>
        </w:numPr>
        <w:tabs>
          <w:tab w:val="left" w:pos="1679"/>
        </w:tabs>
        <w:ind w:left="300" w:firstLine="980"/>
        <w:jc w:val="both"/>
      </w:pPr>
      <w:bookmarkStart w:id="405" w:name="bookmark559"/>
      <w:bookmarkEnd w:id="405"/>
      <w:r>
        <w:t>Федеральный</w:t>
      </w:r>
      <w:r w:rsidR="005D476E">
        <w:t xml:space="preserve"> </w:t>
      </w:r>
      <w:r>
        <w:t>закон</w:t>
      </w:r>
      <w:r w:rsidR="005D476E">
        <w:t xml:space="preserve"> </w:t>
      </w:r>
      <w:r>
        <w:t>от</w:t>
      </w:r>
      <w:r w:rsidR="005D476E">
        <w:t xml:space="preserve"> </w:t>
      </w:r>
      <w:r>
        <w:t>27.07.2010</w:t>
      </w:r>
      <w:r w:rsidR="005D476E">
        <w:t xml:space="preserve"> № </w:t>
      </w:r>
      <w:r>
        <w:t>210-ФЗ</w:t>
      </w:r>
      <w:r w:rsidR="005D476E">
        <w:t xml:space="preserve"> «</w:t>
      </w:r>
      <w:r>
        <w:t>Об</w:t>
      </w:r>
      <w:r w:rsidR="005D476E">
        <w:t xml:space="preserve"> </w:t>
      </w:r>
      <w:r>
        <w:t>организации</w:t>
      </w:r>
      <w:r w:rsidR="005D476E">
        <w:t xml:space="preserve"> </w:t>
      </w:r>
      <w:r>
        <w:t>предоставления</w:t>
      </w:r>
      <w:r w:rsidR="005D476E">
        <w:t xml:space="preserve"> </w:t>
      </w:r>
      <w:r>
        <w:t>государственных</w:t>
      </w:r>
      <w:r w:rsidR="005D476E">
        <w:t xml:space="preserve"> </w:t>
      </w:r>
      <w:r>
        <w:t>и</w:t>
      </w:r>
      <w:r w:rsidR="005D476E">
        <w:t xml:space="preserve"> </w:t>
      </w:r>
      <w:r>
        <w:t>муниципальных</w:t>
      </w:r>
      <w:r w:rsidR="005D476E">
        <w:t xml:space="preserve"> </w:t>
      </w:r>
      <w:r>
        <w:t>услуг</w:t>
      </w:r>
      <w:r w:rsidR="005D476E">
        <w:t>»</w:t>
      </w:r>
    </w:p>
    <w:p w14:paraId="3FC70463" w14:textId="0E8E4BCC" w:rsidR="0005692C" w:rsidRDefault="00E50037">
      <w:pPr>
        <w:pStyle w:val="11"/>
        <w:numPr>
          <w:ilvl w:val="0"/>
          <w:numId w:val="6"/>
        </w:numPr>
        <w:tabs>
          <w:tab w:val="left" w:pos="1603"/>
        </w:tabs>
        <w:ind w:left="300" w:firstLine="980"/>
        <w:jc w:val="both"/>
      </w:pPr>
      <w:bookmarkStart w:id="406" w:name="bookmark560"/>
      <w:bookmarkEnd w:id="406"/>
      <w:r>
        <w:t>Федеральный</w:t>
      </w:r>
      <w:r w:rsidR="005D476E">
        <w:t xml:space="preserve"> </w:t>
      </w:r>
      <w:r>
        <w:t>закон</w:t>
      </w:r>
      <w:r w:rsidR="005D476E">
        <w:t xml:space="preserve"> </w:t>
      </w:r>
      <w:r>
        <w:t>от</w:t>
      </w:r>
      <w:r w:rsidR="005D476E">
        <w:t xml:space="preserve"> </w:t>
      </w:r>
      <w:r>
        <w:t>06.10.2003</w:t>
      </w:r>
      <w:r w:rsidR="005D476E">
        <w:t xml:space="preserve"> № </w:t>
      </w:r>
      <w:r>
        <w:t>131-ФЗ</w:t>
      </w:r>
      <w:r w:rsidR="005D476E">
        <w:t xml:space="preserve"> «</w:t>
      </w:r>
      <w:r>
        <w:t>Об</w:t>
      </w:r>
      <w:r w:rsidR="005D476E">
        <w:t xml:space="preserve"> </w:t>
      </w:r>
      <w:r>
        <w:t>общих</w:t>
      </w:r>
      <w:r w:rsidR="005D476E">
        <w:t xml:space="preserve"> </w:t>
      </w:r>
      <w:r>
        <w:t>принципах</w:t>
      </w:r>
      <w:r w:rsidR="005D476E">
        <w:t xml:space="preserve"> </w:t>
      </w:r>
      <w:r>
        <w:t>организации</w:t>
      </w:r>
      <w:r w:rsidR="005D476E">
        <w:t xml:space="preserve"> </w:t>
      </w:r>
      <w:r>
        <w:t>местного</w:t>
      </w:r>
      <w:r w:rsidR="005D476E">
        <w:t xml:space="preserve"> </w:t>
      </w:r>
      <w:r>
        <w:t>самоуправления</w:t>
      </w:r>
      <w:r w:rsidR="005D476E">
        <w:t xml:space="preserve"> </w:t>
      </w:r>
      <w:r>
        <w:t>в</w:t>
      </w:r>
      <w:r w:rsidR="005D476E">
        <w:t xml:space="preserve"> </w:t>
      </w:r>
      <w:r>
        <w:t>Российской</w:t>
      </w:r>
      <w:r w:rsidR="005D476E">
        <w:t xml:space="preserve"> </w:t>
      </w:r>
      <w:r>
        <w:t>Федерации</w:t>
      </w:r>
      <w:r w:rsidR="005D476E">
        <w:t>»</w:t>
      </w:r>
    </w:p>
    <w:p w14:paraId="51002B25" w14:textId="779AB8D0" w:rsidR="0005692C" w:rsidRDefault="00E50037">
      <w:pPr>
        <w:pStyle w:val="11"/>
        <w:numPr>
          <w:ilvl w:val="0"/>
          <w:numId w:val="6"/>
        </w:numPr>
        <w:tabs>
          <w:tab w:val="left" w:pos="1589"/>
        </w:tabs>
        <w:ind w:left="1280" w:firstLine="0"/>
        <w:jc w:val="both"/>
      </w:pPr>
      <w:bookmarkStart w:id="407" w:name="bookmark561"/>
      <w:bookmarkEnd w:id="407"/>
      <w:r>
        <w:t>Федеральный</w:t>
      </w:r>
      <w:r w:rsidR="005D476E">
        <w:t xml:space="preserve"> </w:t>
      </w:r>
      <w:r>
        <w:t>закон</w:t>
      </w:r>
      <w:r w:rsidR="005D476E">
        <w:t xml:space="preserve"> </w:t>
      </w:r>
      <w:r>
        <w:t>от</w:t>
      </w:r>
      <w:r w:rsidR="005D476E">
        <w:t xml:space="preserve"> </w:t>
      </w:r>
      <w:r>
        <w:t>27.07.2006</w:t>
      </w:r>
      <w:r w:rsidR="005D476E">
        <w:t xml:space="preserve"> № </w:t>
      </w:r>
      <w:r>
        <w:t>152-ФЗ</w:t>
      </w:r>
      <w:r w:rsidR="005D476E">
        <w:t xml:space="preserve"> «</w:t>
      </w:r>
      <w:r>
        <w:t>О</w:t>
      </w:r>
      <w:r w:rsidR="005D476E">
        <w:t xml:space="preserve"> </w:t>
      </w:r>
      <w:r>
        <w:t>персональных</w:t>
      </w:r>
      <w:r w:rsidR="005D476E">
        <w:t xml:space="preserve"> </w:t>
      </w:r>
      <w:r>
        <w:t>данных</w:t>
      </w:r>
      <w:r w:rsidR="005D476E">
        <w:t>»</w:t>
      </w:r>
    </w:p>
    <w:p w14:paraId="0E841AD6" w14:textId="7D2E1C41" w:rsidR="0005692C" w:rsidRDefault="00E50037">
      <w:pPr>
        <w:pStyle w:val="af8"/>
        <w:numPr>
          <w:ilvl w:val="0"/>
          <w:numId w:val="6"/>
        </w:numPr>
        <w:spacing w:before="0" w:line="276" w:lineRule="auto"/>
        <w:ind w:left="0" w:firstLine="709"/>
        <w:rPr>
          <w:color w:val="000000"/>
          <w:sz w:val="24"/>
          <w:szCs w:val="24"/>
        </w:rPr>
      </w:pPr>
      <w:bookmarkStart w:id="408" w:name="bookmark562"/>
      <w:bookmarkStart w:id="409" w:name="bookmark563"/>
      <w:bookmarkStart w:id="410" w:name="bookmark569"/>
      <w:bookmarkEnd w:id="408"/>
      <w:bookmarkEnd w:id="409"/>
      <w:bookmarkEnd w:id="410"/>
      <w:r>
        <w:rPr>
          <w:rFonts w:eastAsiaTheme="minorEastAsia"/>
          <w:color w:val="000000"/>
          <w:sz w:val="24"/>
          <w:szCs w:val="24"/>
        </w:rPr>
        <w:t>Федеральный</w:t>
      </w:r>
      <w:r w:rsidR="005D476E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закон</w:t>
      </w:r>
      <w:r w:rsidR="005D476E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от</w:t>
      </w:r>
      <w:r w:rsidR="005D476E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06.10.2003</w:t>
      </w:r>
      <w:r w:rsidR="005D476E">
        <w:rPr>
          <w:rFonts w:eastAsiaTheme="minorEastAsia"/>
          <w:color w:val="000000"/>
          <w:sz w:val="24"/>
          <w:szCs w:val="24"/>
        </w:rPr>
        <w:t xml:space="preserve"> № </w:t>
      </w:r>
      <w:r>
        <w:rPr>
          <w:rFonts w:eastAsiaTheme="minorEastAsia"/>
          <w:color w:val="000000"/>
          <w:sz w:val="24"/>
          <w:szCs w:val="24"/>
        </w:rPr>
        <w:t>131-ФЗ</w:t>
      </w:r>
      <w:r w:rsidR="005D476E">
        <w:rPr>
          <w:rFonts w:eastAsiaTheme="minorEastAsia"/>
          <w:color w:val="000000"/>
          <w:sz w:val="24"/>
          <w:szCs w:val="24"/>
        </w:rPr>
        <w:t xml:space="preserve"> «</w:t>
      </w:r>
      <w:r>
        <w:rPr>
          <w:rFonts w:eastAsiaTheme="minorEastAsia"/>
          <w:color w:val="000000"/>
          <w:sz w:val="24"/>
          <w:szCs w:val="24"/>
        </w:rPr>
        <w:t>Об</w:t>
      </w:r>
      <w:r w:rsidR="005D476E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общих</w:t>
      </w:r>
      <w:r w:rsidR="005D476E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принципах</w:t>
      </w:r>
      <w:r w:rsidR="005D476E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организации</w:t>
      </w:r>
      <w:r w:rsidR="005D476E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местного</w:t>
      </w:r>
      <w:r w:rsidR="005D476E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самоуправления</w:t>
      </w:r>
      <w:r w:rsidR="005D476E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в</w:t>
      </w:r>
      <w:r w:rsidR="005D476E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Российской</w:t>
      </w:r>
      <w:r w:rsidR="005D476E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Федерации</w:t>
      </w:r>
      <w:r w:rsidR="005D476E">
        <w:rPr>
          <w:rFonts w:eastAsiaTheme="minorEastAsia"/>
          <w:color w:val="000000"/>
          <w:sz w:val="24"/>
          <w:szCs w:val="24"/>
        </w:rPr>
        <w:t>»</w:t>
      </w:r>
      <w:r>
        <w:rPr>
          <w:rFonts w:eastAsiaTheme="minorEastAsia"/>
          <w:color w:val="000000"/>
          <w:sz w:val="24"/>
          <w:szCs w:val="24"/>
        </w:rPr>
        <w:t>;</w:t>
      </w:r>
    </w:p>
    <w:p w14:paraId="7D0648E6" w14:textId="2310C668" w:rsidR="0005692C" w:rsidRDefault="00E50037">
      <w:pPr>
        <w:pStyle w:val="af8"/>
        <w:numPr>
          <w:ilvl w:val="0"/>
          <w:numId w:val="6"/>
        </w:numPr>
        <w:spacing w:before="0" w:line="276" w:lineRule="auto"/>
        <w:ind w:left="0"/>
        <w:rPr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Приказ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Ростехнадзора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от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15.12.2020</w:t>
      </w:r>
      <w:r w:rsidR="005D476E">
        <w:rPr>
          <w:rFonts w:eastAsiaTheme="minorEastAsia"/>
          <w:bCs/>
          <w:sz w:val="24"/>
          <w:szCs w:val="24"/>
        </w:rPr>
        <w:t xml:space="preserve"> № </w:t>
      </w:r>
      <w:r>
        <w:rPr>
          <w:rFonts w:eastAsiaTheme="minorEastAsia"/>
          <w:bCs/>
          <w:sz w:val="24"/>
          <w:szCs w:val="24"/>
        </w:rPr>
        <w:t>528</w:t>
      </w:r>
      <w:r w:rsidR="005D476E">
        <w:rPr>
          <w:rFonts w:eastAsiaTheme="minorEastAsia"/>
          <w:bCs/>
          <w:sz w:val="24"/>
          <w:szCs w:val="24"/>
        </w:rPr>
        <w:t xml:space="preserve"> «</w:t>
      </w:r>
      <w:r>
        <w:rPr>
          <w:rFonts w:eastAsiaTheme="minorEastAsia"/>
          <w:bCs/>
          <w:sz w:val="24"/>
          <w:szCs w:val="24"/>
        </w:rPr>
        <w:t>Об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утверждении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федеральных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норм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и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правил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в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области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промышленной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безопасности</w:t>
      </w:r>
      <w:r w:rsidR="005D476E">
        <w:rPr>
          <w:rFonts w:eastAsiaTheme="minorEastAsia"/>
          <w:bCs/>
          <w:sz w:val="24"/>
          <w:szCs w:val="24"/>
        </w:rPr>
        <w:t xml:space="preserve"> «</w:t>
      </w:r>
      <w:r>
        <w:rPr>
          <w:rFonts w:eastAsiaTheme="minorEastAsia"/>
          <w:bCs/>
          <w:sz w:val="24"/>
          <w:szCs w:val="24"/>
        </w:rPr>
        <w:t>Правила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безопасного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ведения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газоопасных,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огневых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и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ремонтных</w:t>
      </w:r>
      <w:r w:rsidR="005D476E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работ</w:t>
      </w:r>
      <w:r w:rsidR="005D476E">
        <w:rPr>
          <w:rFonts w:eastAsiaTheme="minorEastAsia"/>
          <w:bCs/>
          <w:sz w:val="24"/>
          <w:szCs w:val="24"/>
        </w:rPr>
        <w:t>»</w:t>
      </w:r>
    </w:p>
    <w:p w14:paraId="7527927E" w14:textId="574BD4EB" w:rsidR="0005692C" w:rsidRDefault="00E50037">
      <w:pPr>
        <w:pStyle w:val="af8"/>
        <w:numPr>
          <w:ilvl w:val="0"/>
          <w:numId w:val="6"/>
        </w:numPr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Законы</w:t>
      </w:r>
      <w:r w:rsidR="005D476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субъектов</w:t>
      </w:r>
      <w:r w:rsidR="005D476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Российской</w:t>
      </w:r>
      <w:r w:rsidR="005D476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Федерации</w:t>
      </w:r>
      <w:r w:rsidR="005D476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в</w:t>
      </w:r>
      <w:r w:rsidR="005D476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сфере</w:t>
      </w:r>
      <w:r w:rsidR="005D476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благоустройства;</w:t>
      </w:r>
    </w:p>
    <w:p w14:paraId="0A2BDE31" w14:textId="7821C027" w:rsidR="0005692C" w:rsidRDefault="00E50037">
      <w:pPr>
        <w:pStyle w:val="af8"/>
        <w:numPr>
          <w:ilvl w:val="0"/>
          <w:numId w:val="6"/>
        </w:numPr>
        <w:spacing w:before="0" w:line="276" w:lineRule="auto"/>
        <w:ind w:left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Нормативные</w:t>
      </w:r>
      <w:r w:rsidR="005D476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правовые</w:t>
      </w:r>
      <w:r w:rsidR="005D476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акты</w:t>
      </w:r>
      <w:r w:rsidR="005D476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органов</w:t>
      </w:r>
      <w:r w:rsidR="005D476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местного</w:t>
      </w:r>
      <w:r w:rsidR="005D476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самоуправления</w:t>
      </w:r>
      <w:r w:rsidR="005D476E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в</w:t>
      </w:r>
      <w:r w:rsidR="005D476E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сфере</w:t>
      </w:r>
      <w:r w:rsidR="005D476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благоустройства.</w:t>
      </w:r>
    </w:p>
    <w:p w14:paraId="02F9DB4C" w14:textId="3883A6C1" w:rsidR="0005692C" w:rsidRDefault="0005692C" w:rsidP="0084109B">
      <w:pPr>
        <w:rPr>
          <w:rFonts w:ascii="Times New Roman" w:eastAsia="Times New Roman" w:hAnsi="Times New Roman" w:cs="Times New Roman"/>
          <w:b/>
          <w:shd w:val="clear" w:color="auto" w:fill="FFFFFF"/>
        </w:rPr>
      </w:pPr>
    </w:p>
    <w:p w14:paraId="5840C4CC" w14:textId="77777777" w:rsidR="0005692C" w:rsidRDefault="0005692C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sectPr w:rsidR="0005692C" w:rsidSect="0084109B">
          <w:pgSz w:w="11900" w:h="16840"/>
          <w:pgMar w:top="1134" w:right="851" w:bottom="851" w:left="1701" w:header="567" w:footer="567" w:gutter="0"/>
          <w:cols w:space="720"/>
          <w:docGrid w:linePitch="360"/>
        </w:sectPr>
      </w:pPr>
    </w:p>
    <w:p w14:paraId="47CAB993" w14:textId="01541147" w:rsidR="0005692C" w:rsidRDefault="00E50037">
      <w:pPr>
        <w:pStyle w:val="ad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lastRenderedPageBreak/>
        <w:t>Приложение</w:t>
      </w:r>
      <w:r w:rsidR="005D476E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 xml:space="preserve"> № </w:t>
      </w:r>
      <w:r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>4</w:t>
      </w:r>
    </w:p>
    <w:p w14:paraId="473E12B8" w14:textId="529274F7" w:rsidR="0005692C" w:rsidRDefault="00E50037">
      <w:pPr>
        <w:pStyle w:val="ad"/>
        <w:contextualSpacing/>
        <w:jc w:val="right"/>
        <w:rPr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к</w:t>
      </w:r>
      <w:r w:rsidR="005D476E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типовой</w:t>
      </w:r>
      <w:r w:rsidR="005D476E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форме</w:t>
      </w:r>
    </w:p>
    <w:p w14:paraId="33610046" w14:textId="677AA3FF" w:rsidR="0005692C" w:rsidRDefault="00E50037">
      <w:pPr>
        <w:pStyle w:val="ad"/>
        <w:contextualSpacing/>
        <w:jc w:val="right"/>
        <w:rPr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Административного</w:t>
      </w:r>
      <w:r w:rsidR="005D476E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регламента</w:t>
      </w:r>
    </w:p>
    <w:p w14:paraId="2B5458B2" w14:textId="3E0AF79F" w:rsidR="0005692C" w:rsidRDefault="00E50037">
      <w:pPr>
        <w:contextualSpacing/>
        <w:jc w:val="right"/>
      </w:pPr>
      <w:r>
        <w:rPr>
          <w:rFonts w:ascii="Times New Roman" w:eastAsiaTheme="minorHAnsi" w:hAnsi="Times New Roman" w:cs="Times New Roman"/>
        </w:rPr>
        <w:t>предоставления</w:t>
      </w:r>
      <w:r w:rsidR="005D476E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Муниципальной</w:t>
      </w:r>
      <w:r w:rsidR="005D476E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услуги</w:t>
      </w:r>
    </w:p>
    <w:p w14:paraId="5DDB6148" w14:textId="77777777" w:rsidR="0005692C" w:rsidRDefault="0005692C">
      <w:pPr>
        <w:pStyle w:val="11"/>
        <w:tabs>
          <w:tab w:val="left" w:pos="1568"/>
        </w:tabs>
        <w:jc w:val="both"/>
        <w:rPr>
          <w:highlight w:val="yellow"/>
        </w:rPr>
      </w:pPr>
    </w:p>
    <w:p w14:paraId="442FDEF9" w14:textId="2DB8C589" w:rsidR="0005692C" w:rsidRDefault="00E50037">
      <w:pPr>
        <w:pStyle w:val="11"/>
        <w:tabs>
          <w:tab w:val="left" w:pos="1568"/>
        </w:tabs>
        <w:ind w:firstLine="403"/>
        <w:jc w:val="center"/>
        <w:outlineLvl w:val="1"/>
        <w:rPr>
          <w:b/>
          <w:highlight w:val="yellow"/>
        </w:rPr>
      </w:pPr>
      <w:bookmarkStart w:id="411" w:name="_Toc103877714"/>
      <w:r>
        <w:rPr>
          <w:rFonts w:eastAsiaTheme="minorHAnsi"/>
          <w:b/>
          <w:sz w:val="28"/>
          <w:szCs w:val="28"/>
        </w:rPr>
        <w:t>Проект</w:t>
      </w:r>
      <w:r w:rsidR="005D476E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производства</w:t>
      </w:r>
      <w:r w:rsidR="005D476E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работ</w:t>
      </w:r>
      <w:r w:rsidR="005D476E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на</w:t>
      </w:r>
      <w:r w:rsidR="005D476E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прокладку</w:t>
      </w:r>
      <w:r w:rsidR="005D476E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инженерных</w:t>
      </w:r>
      <w:r w:rsidR="005D476E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сетей</w:t>
      </w:r>
      <w:r w:rsidR="005D476E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(пример)</w:t>
      </w:r>
      <w:bookmarkEnd w:id="411"/>
    </w:p>
    <w:p w14:paraId="7B89CBCC" w14:textId="585C04ED" w:rsidR="0005692C" w:rsidRDefault="00BF0B9C">
      <w:pPr>
        <w:pStyle w:val="11"/>
        <w:tabs>
          <w:tab w:val="left" w:pos="1568"/>
        </w:tabs>
        <w:jc w:val="both"/>
        <w:rPr>
          <w:highlight w:val="yellow"/>
        </w:rPr>
      </w:pPr>
      <w:r>
        <w:rPr>
          <w:rFonts w:eastAsiaTheme="minorHAns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74B41A" wp14:editId="0A72275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C68F3" id="AutoShape 3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Jq4IA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">
                <v:stroke joinstyle="round"/>
                <o:lock v:ext="edit" selection="t"/>
              </v:rect>
            </w:pict>
          </mc:Fallback>
        </mc:AlternateContent>
      </w:r>
      <w:r>
        <w:rPr>
          <w:rFonts w:eastAsiaTheme="minorHAnsi"/>
          <w:noProof/>
          <w:lang w:bidi="ar-SA"/>
        </w:rPr>
        <w:drawing>
          <wp:anchor distT="129540" distB="0" distL="0" distR="0" simplePos="0" relativeHeight="251658752" behindDoc="1" locked="0" layoutInCell="1" allowOverlap="1" wp14:anchorId="3D2E26BB" wp14:editId="342E63C8">
            <wp:simplePos x="0" y="0"/>
            <wp:positionH relativeFrom="page">
              <wp:posOffset>95250</wp:posOffset>
            </wp:positionH>
            <wp:positionV relativeFrom="margin">
              <wp:posOffset>1129030</wp:posOffset>
            </wp:positionV>
            <wp:extent cx="10306050" cy="503682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0" cy="5036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5C4D0A" w14:textId="77777777" w:rsidR="0005692C" w:rsidRDefault="0005692C">
      <w:pPr>
        <w:pStyle w:val="11"/>
        <w:tabs>
          <w:tab w:val="left" w:pos="1568"/>
        </w:tabs>
        <w:jc w:val="both"/>
        <w:rPr>
          <w:highlight w:val="yellow"/>
        </w:rPr>
      </w:pPr>
    </w:p>
    <w:p w14:paraId="20046342" w14:textId="77777777" w:rsidR="0005692C" w:rsidRDefault="0005692C">
      <w:pPr>
        <w:pStyle w:val="11"/>
        <w:tabs>
          <w:tab w:val="left" w:pos="1568"/>
        </w:tabs>
        <w:jc w:val="both"/>
        <w:rPr>
          <w:highlight w:val="yellow"/>
        </w:rPr>
      </w:pPr>
    </w:p>
    <w:p w14:paraId="6360A0BC" w14:textId="77777777" w:rsidR="0005692C" w:rsidRDefault="0005692C">
      <w:pPr>
        <w:pStyle w:val="11"/>
        <w:tabs>
          <w:tab w:val="left" w:pos="1568"/>
        </w:tabs>
        <w:jc w:val="both"/>
        <w:rPr>
          <w:highlight w:val="yellow"/>
        </w:rPr>
      </w:pPr>
    </w:p>
    <w:p w14:paraId="0D032A43" w14:textId="77777777" w:rsidR="0005692C" w:rsidRDefault="0005692C">
      <w:pPr>
        <w:pStyle w:val="11"/>
        <w:tabs>
          <w:tab w:val="left" w:pos="1568"/>
        </w:tabs>
        <w:jc w:val="both"/>
        <w:rPr>
          <w:highlight w:val="yellow"/>
        </w:rPr>
      </w:pPr>
    </w:p>
    <w:p w14:paraId="4D78F746" w14:textId="77777777" w:rsidR="0005692C" w:rsidRDefault="0005692C">
      <w:pPr>
        <w:pStyle w:val="11"/>
        <w:tabs>
          <w:tab w:val="left" w:pos="1568"/>
        </w:tabs>
        <w:jc w:val="both"/>
        <w:rPr>
          <w:highlight w:val="yellow"/>
        </w:rPr>
      </w:pPr>
    </w:p>
    <w:p w14:paraId="34B31557" w14:textId="77777777" w:rsidR="0005692C" w:rsidRDefault="0005692C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55468D6F" w14:textId="77777777" w:rsidR="0005692C" w:rsidRDefault="0005692C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0EACCB92" w14:textId="77777777" w:rsidR="0005692C" w:rsidRDefault="0005692C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160A5744" w14:textId="77777777" w:rsidR="0005692C" w:rsidRDefault="0005692C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25C27A29" w14:textId="77777777" w:rsidR="0005692C" w:rsidRDefault="0005692C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30D5420D" w14:textId="77777777" w:rsidR="0005692C" w:rsidRDefault="0005692C">
      <w:pPr>
        <w:spacing w:line="360" w:lineRule="exact"/>
        <w:jc w:val="right"/>
        <w:rPr>
          <w:rFonts w:ascii="Times New Roman" w:eastAsia="Times New Roman" w:hAnsi="Times New Roman" w:cs="Times New Roman"/>
          <w:shd w:val="clear" w:color="auto" w:fill="FFFFFF"/>
        </w:rPr>
      </w:pPr>
    </w:p>
    <w:p w14:paraId="0053A752" w14:textId="77777777" w:rsidR="0005692C" w:rsidRDefault="0005692C">
      <w:pPr>
        <w:spacing w:line="360" w:lineRule="exact"/>
        <w:jc w:val="right"/>
        <w:rPr>
          <w:rFonts w:ascii="Times New Roman" w:eastAsia="Times New Roman" w:hAnsi="Times New Roman" w:cs="Times New Roman"/>
          <w:shd w:val="clear" w:color="auto" w:fill="FFFFFF"/>
        </w:rPr>
      </w:pPr>
    </w:p>
    <w:p w14:paraId="2446A9EA" w14:textId="77777777" w:rsidR="0005692C" w:rsidRDefault="0005692C">
      <w:pPr>
        <w:spacing w:line="360" w:lineRule="exact"/>
        <w:jc w:val="right"/>
      </w:pPr>
    </w:p>
    <w:p w14:paraId="45F14788" w14:textId="77777777" w:rsidR="0005692C" w:rsidRDefault="0005692C">
      <w:pPr>
        <w:pStyle w:val="af"/>
        <w:framePr w:w="9673" w:h="349" w:wrap="none" w:vAnchor="page" w:hAnchor="page" w:x="3145" w:y="1717"/>
        <w:rPr>
          <w:sz w:val="28"/>
          <w:szCs w:val="28"/>
        </w:rPr>
      </w:pPr>
    </w:p>
    <w:p w14:paraId="5452063F" w14:textId="77777777" w:rsidR="0005692C" w:rsidRDefault="0005692C">
      <w:pPr>
        <w:pStyle w:val="af"/>
        <w:rPr>
          <w:sz w:val="28"/>
          <w:szCs w:val="28"/>
        </w:rPr>
        <w:sectPr w:rsidR="0005692C">
          <w:pgSz w:w="16840" w:h="11900" w:orient="landscape"/>
          <w:pgMar w:top="1701" w:right="1134" w:bottom="851" w:left="1134" w:header="539" w:footer="6" w:gutter="0"/>
          <w:cols w:space="720"/>
          <w:docGrid w:linePitch="360"/>
        </w:sectPr>
      </w:pPr>
    </w:p>
    <w:p w14:paraId="69C6708E" w14:textId="3960D97A" w:rsidR="0005692C" w:rsidRDefault="00E50037">
      <w:pPr>
        <w:pStyle w:val="11"/>
        <w:spacing w:before="700" w:after="460"/>
        <w:ind w:left="5318" w:firstLine="0"/>
        <w:contextualSpacing/>
        <w:jc w:val="right"/>
      </w:pPr>
      <w:r>
        <w:rPr>
          <w:rFonts w:eastAsiaTheme="minorHAnsi"/>
          <w:b/>
        </w:rPr>
        <w:lastRenderedPageBreak/>
        <w:t>Приложение</w:t>
      </w:r>
      <w:r w:rsidR="005D476E">
        <w:rPr>
          <w:rFonts w:eastAsiaTheme="minorHAnsi"/>
          <w:b/>
        </w:rPr>
        <w:t xml:space="preserve"> № </w:t>
      </w:r>
      <w:r>
        <w:rPr>
          <w:rFonts w:eastAsiaTheme="minorHAnsi"/>
          <w:b/>
        </w:rPr>
        <w:t>5</w:t>
      </w:r>
      <w:r>
        <w:br/>
        <w:t>к</w:t>
      </w:r>
      <w:r w:rsidR="005D476E">
        <w:t xml:space="preserve"> </w:t>
      </w:r>
      <w:r w:rsidR="003B754A">
        <w:t>Постановлению</w:t>
      </w:r>
      <w:r w:rsidR="005D476E">
        <w:t xml:space="preserve"> № </w:t>
      </w:r>
      <w:r w:rsidR="003B754A">
        <w:t>от</w:t>
      </w:r>
      <w:r w:rsidR="005D476E">
        <w:t xml:space="preserve"> ««</w:t>
      </w:r>
      <w:r w:rsidR="003B754A">
        <w:t>________2022</w:t>
      </w:r>
      <w:r w:rsidR="005D476E">
        <w:t xml:space="preserve"> </w:t>
      </w:r>
      <w:r>
        <w:t>Административного</w:t>
      </w:r>
      <w:r w:rsidR="005D476E">
        <w:t xml:space="preserve"> </w:t>
      </w:r>
      <w:r>
        <w:t>регламента</w:t>
      </w:r>
      <w:r w:rsidR="005D476E">
        <w:t xml:space="preserve"> </w:t>
      </w:r>
      <w:r>
        <w:t>предоставления</w:t>
      </w:r>
      <w:r w:rsidR="005D476E">
        <w:t xml:space="preserve"> </w:t>
      </w:r>
      <w:r>
        <w:t>Муниципальной</w:t>
      </w:r>
      <w:r w:rsidR="005D476E">
        <w:t xml:space="preserve"> </w:t>
      </w:r>
      <w:r>
        <w:t>услуги</w:t>
      </w:r>
    </w:p>
    <w:p w14:paraId="7CD8F756" w14:textId="4EF0772D" w:rsidR="0005692C" w:rsidRDefault="00E50037">
      <w:pPr>
        <w:pStyle w:val="24"/>
        <w:keepNext/>
        <w:keepLines/>
        <w:spacing w:after="860"/>
        <w:ind w:left="0" w:firstLine="0"/>
        <w:jc w:val="center"/>
      </w:pPr>
      <w:bookmarkStart w:id="412" w:name="bookmark570"/>
      <w:bookmarkStart w:id="413" w:name="bookmark571"/>
      <w:bookmarkStart w:id="414" w:name="bookmark572"/>
      <w:bookmarkStart w:id="415" w:name="_Toc103862231"/>
      <w:bookmarkStart w:id="416" w:name="_Toc103862266"/>
      <w:bookmarkStart w:id="417" w:name="_Toc103863893"/>
      <w:bookmarkStart w:id="418" w:name="_Toc103877715"/>
      <w:r>
        <w:t>График</w:t>
      </w:r>
      <w:r w:rsidR="005D476E">
        <w:t xml:space="preserve"> </w:t>
      </w:r>
      <w:r>
        <w:t>производства</w:t>
      </w:r>
      <w:r w:rsidR="005D476E">
        <w:t xml:space="preserve"> </w:t>
      </w:r>
      <w:r>
        <w:t>земляных</w:t>
      </w:r>
      <w:r w:rsidR="005D476E">
        <w:t xml:space="preserve"> </w:t>
      </w:r>
      <w:r>
        <w:t>работ</w:t>
      </w:r>
      <w:bookmarkEnd w:id="412"/>
      <w:bookmarkEnd w:id="413"/>
      <w:bookmarkEnd w:id="414"/>
      <w:bookmarkEnd w:id="415"/>
      <w:bookmarkEnd w:id="416"/>
      <w:bookmarkEnd w:id="417"/>
      <w:bookmarkEnd w:id="418"/>
    </w:p>
    <w:p w14:paraId="50CC380E" w14:textId="4094BE8D" w:rsidR="00BF0B9C" w:rsidRDefault="00E50037">
      <w:pPr>
        <w:pStyle w:val="20"/>
        <w:tabs>
          <w:tab w:val="left" w:leader="underscore" w:pos="9322"/>
        </w:tabs>
        <w:spacing w:after="940" w:line="240" w:lineRule="auto"/>
        <w:ind w:firstLine="0"/>
      </w:pPr>
      <w:r>
        <w:t>Функциональное</w:t>
      </w:r>
      <w:r w:rsidR="005D476E">
        <w:t xml:space="preserve"> </w:t>
      </w:r>
      <w:r>
        <w:t>назначение</w:t>
      </w:r>
      <w:r w:rsidR="005D476E">
        <w:t xml:space="preserve"> </w:t>
      </w:r>
      <w:r>
        <w:t>объекта:</w:t>
      </w:r>
    </w:p>
    <w:p w14:paraId="23B9091A" w14:textId="49A16A02" w:rsidR="00BF0B9C" w:rsidRDefault="00E50037">
      <w:pPr>
        <w:pStyle w:val="20"/>
        <w:tabs>
          <w:tab w:val="left" w:leader="underscore" w:pos="9322"/>
        </w:tabs>
        <w:spacing w:after="0" w:line="240" w:lineRule="auto"/>
        <w:ind w:firstLine="0"/>
      </w:pPr>
      <w:r>
        <w:t>Адрес</w:t>
      </w:r>
      <w:r w:rsidR="005D476E">
        <w:t xml:space="preserve"> </w:t>
      </w:r>
      <w:r>
        <w:t>объекта:</w:t>
      </w:r>
    </w:p>
    <w:p w14:paraId="67B40154" w14:textId="1404EAA4" w:rsidR="0005692C" w:rsidRDefault="00E50037">
      <w:pPr>
        <w:pStyle w:val="11"/>
        <w:spacing w:after="460"/>
        <w:ind w:left="4160" w:firstLine="0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>(адрес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проведения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земляных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работ,</w:t>
      </w:r>
    </w:p>
    <w:p w14:paraId="7FA3D465" w14:textId="295ED542" w:rsidR="0005692C" w:rsidRDefault="00E50037">
      <w:pPr>
        <w:pStyle w:val="a9"/>
        <w:ind w:left="3115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>кадастровый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номер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земельного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участка)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4268"/>
        <w:gridCol w:w="2165"/>
        <w:gridCol w:w="2174"/>
      </w:tblGrid>
      <w:tr w:rsidR="0005692C" w14:paraId="35993A0D" w14:textId="77777777" w:rsidTr="0084109B">
        <w:trPr>
          <w:trHeight w:hRule="exact" w:val="1522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82193" w14:textId="104D80B5" w:rsidR="0005692C" w:rsidRDefault="005D476E">
            <w:pPr>
              <w:pStyle w:val="ab"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E50037">
              <w:rPr>
                <w:sz w:val="28"/>
                <w:szCs w:val="28"/>
              </w:rPr>
              <w:t>п/п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CCDA0B" w14:textId="4F47A4E3" w:rsidR="0005692C" w:rsidRDefault="00E50037">
            <w:pPr>
              <w:pStyle w:val="ab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  <w:r w:rsidR="005D47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5C971" w14:textId="4B41B44E" w:rsidR="0005692C" w:rsidRDefault="00E50037">
            <w:pPr>
              <w:pStyle w:val="ab"/>
              <w:spacing w:after="160"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  <w:r w:rsidR="005D47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начала</w:t>
            </w:r>
            <w:r w:rsidR="005D47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</w:t>
            </w:r>
          </w:p>
          <w:p w14:paraId="0C9DA7D4" w14:textId="77777777" w:rsidR="0005692C" w:rsidRDefault="00E50037">
            <w:pPr>
              <w:pStyle w:val="ab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(день/месяц/год)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3C3733" w14:textId="0FF19CE8" w:rsidR="0005692C" w:rsidRDefault="00E50037">
            <w:pPr>
              <w:pStyle w:val="ab"/>
              <w:spacing w:after="160"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  <w:r w:rsidR="005D47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окончания</w:t>
            </w:r>
            <w:r w:rsidR="005D47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</w:t>
            </w:r>
          </w:p>
          <w:p w14:paraId="7C1E686E" w14:textId="77777777" w:rsidR="0005692C" w:rsidRDefault="00E50037">
            <w:pPr>
              <w:pStyle w:val="ab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(день/месяц/год)</w:t>
            </w:r>
          </w:p>
        </w:tc>
      </w:tr>
      <w:tr w:rsidR="0005692C" w14:paraId="5AED9F84" w14:textId="77777777" w:rsidTr="0084109B">
        <w:trPr>
          <w:trHeight w:hRule="exact" w:val="581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4C263" w14:textId="77777777" w:rsidR="0005692C" w:rsidRDefault="0005692C">
            <w:pPr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23C9D" w14:textId="77777777" w:rsidR="0005692C" w:rsidRDefault="0005692C">
            <w:pPr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C150D" w14:textId="77777777" w:rsidR="0005692C" w:rsidRDefault="0005692C">
            <w:pPr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0482D" w14:textId="77777777" w:rsidR="0005692C" w:rsidRDefault="0005692C">
            <w:pPr>
              <w:rPr>
                <w:sz w:val="10"/>
                <w:szCs w:val="10"/>
              </w:rPr>
            </w:pPr>
          </w:p>
        </w:tc>
      </w:tr>
      <w:tr w:rsidR="0005692C" w14:paraId="27102E3C" w14:textId="77777777" w:rsidTr="0084109B">
        <w:trPr>
          <w:trHeight w:hRule="exact" w:val="581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D7B7E" w14:textId="77777777" w:rsidR="0005692C" w:rsidRDefault="0005692C">
            <w:pPr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78A3B" w14:textId="77777777" w:rsidR="0005692C" w:rsidRDefault="0005692C">
            <w:pPr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EE421" w14:textId="77777777" w:rsidR="0005692C" w:rsidRDefault="0005692C">
            <w:pPr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D2B901" w14:textId="77777777" w:rsidR="0005692C" w:rsidRDefault="0005692C">
            <w:pPr>
              <w:rPr>
                <w:sz w:val="10"/>
                <w:szCs w:val="10"/>
              </w:rPr>
            </w:pPr>
          </w:p>
        </w:tc>
      </w:tr>
      <w:tr w:rsidR="0005692C" w14:paraId="7EA117D8" w14:textId="77777777" w:rsidTr="0084109B">
        <w:trPr>
          <w:trHeight w:hRule="exact" w:val="576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A8997" w14:textId="77777777" w:rsidR="0005692C" w:rsidRDefault="0005692C">
            <w:pPr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D3EDF" w14:textId="77777777" w:rsidR="0005692C" w:rsidRDefault="0005692C">
            <w:pPr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1C2C2" w14:textId="77777777" w:rsidR="0005692C" w:rsidRDefault="0005692C">
            <w:pPr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096CD6" w14:textId="77777777" w:rsidR="0005692C" w:rsidRDefault="0005692C">
            <w:pPr>
              <w:rPr>
                <w:sz w:val="10"/>
                <w:szCs w:val="10"/>
              </w:rPr>
            </w:pPr>
          </w:p>
        </w:tc>
      </w:tr>
      <w:tr w:rsidR="0005692C" w14:paraId="4A022398" w14:textId="77777777" w:rsidTr="0084109B">
        <w:trPr>
          <w:trHeight w:hRule="exact" w:val="590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CABF7" w14:textId="77777777" w:rsidR="0005692C" w:rsidRDefault="0005692C">
            <w:pPr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FDC4D3" w14:textId="77777777" w:rsidR="0005692C" w:rsidRDefault="0005692C">
            <w:pPr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49EEF" w14:textId="77777777" w:rsidR="0005692C" w:rsidRDefault="0005692C">
            <w:pPr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1E6DB" w14:textId="77777777" w:rsidR="0005692C" w:rsidRDefault="0005692C">
            <w:pPr>
              <w:rPr>
                <w:sz w:val="10"/>
                <w:szCs w:val="10"/>
              </w:rPr>
            </w:pPr>
          </w:p>
        </w:tc>
      </w:tr>
    </w:tbl>
    <w:p w14:paraId="4F1C555C" w14:textId="77777777" w:rsidR="0005692C" w:rsidRDefault="0005692C">
      <w:pPr>
        <w:spacing w:after="799" w:line="1" w:lineRule="exact"/>
      </w:pPr>
    </w:p>
    <w:p w14:paraId="47E7DF0F" w14:textId="53ABF036" w:rsidR="00BF0B9C" w:rsidRDefault="00E50037">
      <w:pPr>
        <w:pStyle w:val="11"/>
        <w:tabs>
          <w:tab w:val="left" w:leader="underscore" w:pos="9322"/>
        </w:tabs>
        <w:ind w:firstLine="0"/>
        <w:jc w:val="both"/>
      </w:pPr>
      <w:r>
        <w:t>Исполнитель</w:t>
      </w:r>
      <w:r w:rsidR="005D476E">
        <w:t xml:space="preserve"> </w:t>
      </w:r>
      <w:r>
        <w:t>работ</w:t>
      </w:r>
    </w:p>
    <w:p w14:paraId="5C62DF96" w14:textId="24B13CCB" w:rsidR="0005692C" w:rsidRDefault="00E50037">
      <w:pPr>
        <w:pStyle w:val="11"/>
        <w:ind w:firstLine="0"/>
        <w:jc w:val="center"/>
      </w:pPr>
      <w:r>
        <w:t>(должность,</w:t>
      </w:r>
      <w:r w:rsidR="005D476E">
        <w:t xml:space="preserve"> </w:t>
      </w:r>
      <w:r>
        <w:t>подпись,</w:t>
      </w:r>
      <w:r w:rsidR="005D476E">
        <w:t xml:space="preserve"> </w:t>
      </w:r>
      <w:r>
        <w:t>расшифровка</w:t>
      </w:r>
      <w:r w:rsidR="005D476E">
        <w:t xml:space="preserve"> </w:t>
      </w:r>
      <w:r>
        <w:t>подписи)</w:t>
      </w:r>
    </w:p>
    <w:p w14:paraId="58286498" w14:textId="77777777" w:rsidR="0005692C" w:rsidRDefault="00E50037">
      <w:pPr>
        <w:pStyle w:val="11"/>
        <w:ind w:firstLine="0"/>
        <w:jc w:val="both"/>
      </w:pPr>
      <w:r>
        <w:t>М.П.</w:t>
      </w:r>
    </w:p>
    <w:p w14:paraId="20A7F2AA" w14:textId="50DDE9FB" w:rsidR="0005692C" w:rsidRDefault="00E50037">
      <w:pPr>
        <w:pStyle w:val="11"/>
        <w:tabs>
          <w:tab w:val="left" w:pos="6979"/>
          <w:tab w:val="left" w:leader="underscore" w:pos="7301"/>
          <w:tab w:val="left" w:leader="underscore" w:pos="9094"/>
        </w:tabs>
        <w:spacing w:after="460"/>
        <w:ind w:firstLine="0"/>
        <w:jc w:val="both"/>
      </w:pPr>
      <w:r>
        <w:t>(при</w:t>
      </w:r>
      <w:r w:rsidR="005D476E">
        <w:t xml:space="preserve"> </w:t>
      </w:r>
      <w:r>
        <w:t>наличии)</w:t>
      </w:r>
      <w:r w:rsidR="005D476E">
        <w:t xml:space="preserve"> </w:t>
      </w:r>
      <w:proofErr w:type="gramStart"/>
      <w:r w:rsidR="005D476E">
        <w:t>« «</w:t>
      </w:r>
      <w:proofErr w:type="gramEnd"/>
      <w:r>
        <w:t>20</w:t>
      </w:r>
      <w:r w:rsidR="005D476E">
        <w:t xml:space="preserve"> </w:t>
      </w:r>
      <w:r>
        <w:t>г.</w:t>
      </w:r>
    </w:p>
    <w:p w14:paraId="329958F4" w14:textId="62A537C8" w:rsidR="00BF0B9C" w:rsidRDefault="00E50037">
      <w:pPr>
        <w:pStyle w:val="11"/>
        <w:tabs>
          <w:tab w:val="left" w:leader="underscore" w:pos="9322"/>
        </w:tabs>
        <w:ind w:firstLine="0"/>
        <w:jc w:val="both"/>
      </w:pPr>
      <w:r>
        <w:t>Заказчик</w:t>
      </w:r>
      <w:r w:rsidR="005D476E">
        <w:t xml:space="preserve"> </w:t>
      </w:r>
      <w:r>
        <w:t>(при</w:t>
      </w:r>
      <w:r w:rsidR="005D476E">
        <w:t xml:space="preserve"> </w:t>
      </w:r>
      <w:r>
        <w:t>наличии)</w:t>
      </w:r>
    </w:p>
    <w:p w14:paraId="5203CC26" w14:textId="234DB9D0" w:rsidR="0005692C" w:rsidRDefault="00E50037">
      <w:pPr>
        <w:pStyle w:val="11"/>
        <w:ind w:firstLine="0"/>
        <w:jc w:val="center"/>
      </w:pPr>
      <w:r>
        <w:t>(должность,</w:t>
      </w:r>
      <w:r w:rsidR="005D476E">
        <w:t xml:space="preserve"> </w:t>
      </w:r>
      <w:r>
        <w:t>подпись,</w:t>
      </w:r>
      <w:r w:rsidR="005D476E">
        <w:t xml:space="preserve"> </w:t>
      </w:r>
      <w:r>
        <w:t>расшифровка</w:t>
      </w:r>
      <w:r w:rsidR="005D476E">
        <w:t xml:space="preserve"> </w:t>
      </w:r>
      <w:r>
        <w:t>подписи)</w:t>
      </w:r>
    </w:p>
    <w:p w14:paraId="76BBB667" w14:textId="77777777" w:rsidR="0005692C" w:rsidRDefault="00E50037">
      <w:pPr>
        <w:pStyle w:val="11"/>
        <w:ind w:firstLine="0"/>
      </w:pPr>
      <w:r>
        <w:t>М.П.</w:t>
      </w:r>
    </w:p>
    <w:p w14:paraId="1A517D24" w14:textId="64D78BBC" w:rsidR="0005692C" w:rsidRDefault="00E50037">
      <w:pPr>
        <w:pStyle w:val="11"/>
        <w:tabs>
          <w:tab w:val="left" w:pos="6979"/>
        </w:tabs>
        <w:spacing w:after="640"/>
        <w:ind w:firstLine="0"/>
      </w:pPr>
      <w:r>
        <w:t>(при</w:t>
      </w:r>
      <w:r w:rsidR="005D476E">
        <w:t xml:space="preserve"> </w:t>
      </w:r>
      <w:r>
        <w:t>наличии)</w:t>
      </w:r>
      <w:r w:rsidR="005D476E">
        <w:t xml:space="preserve"> ««</w:t>
      </w:r>
      <w:r>
        <w:t>20______________г.</w:t>
      </w:r>
      <w:r>
        <w:br w:type="page"/>
      </w:r>
    </w:p>
    <w:p w14:paraId="433A7AF6" w14:textId="237B066E" w:rsidR="0005692C" w:rsidRDefault="00E50037">
      <w:pPr>
        <w:pStyle w:val="11"/>
        <w:spacing w:before="700" w:after="460"/>
        <w:ind w:left="5318" w:firstLine="0"/>
        <w:contextualSpacing/>
        <w:jc w:val="right"/>
      </w:pPr>
      <w:r>
        <w:rPr>
          <w:rFonts w:eastAsiaTheme="minorHAnsi"/>
          <w:b/>
        </w:rPr>
        <w:lastRenderedPageBreak/>
        <w:t>Приложение</w:t>
      </w:r>
      <w:r w:rsidR="005D476E">
        <w:rPr>
          <w:rFonts w:eastAsiaTheme="minorHAnsi"/>
          <w:b/>
        </w:rPr>
        <w:t xml:space="preserve"> № </w:t>
      </w:r>
      <w:r>
        <w:rPr>
          <w:rFonts w:eastAsiaTheme="minorHAnsi"/>
          <w:b/>
        </w:rPr>
        <w:t>6</w:t>
      </w:r>
      <w:r>
        <w:br/>
        <w:t>к</w:t>
      </w:r>
      <w:r w:rsidR="005D476E">
        <w:t xml:space="preserve"> </w:t>
      </w:r>
      <w:r w:rsidR="003B754A">
        <w:t>Постановлению</w:t>
      </w:r>
      <w:r w:rsidR="005D476E">
        <w:t xml:space="preserve"> № </w:t>
      </w:r>
      <w:r w:rsidR="003B754A">
        <w:t>от</w:t>
      </w:r>
      <w:r w:rsidR="005D476E">
        <w:t xml:space="preserve"> ««</w:t>
      </w:r>
      <w:r w:rsidR="003B754A">
        <w:t>______2022</w:t>
      </w:r>
      <w:r w:rsidR="005D476E">
        <w:t xml:space="preserve"> </w:t>
      </w:r>
      <w:r>
        <w:t>Административного</w:t>
      </w:r>
      <w:r w:rsidR="005D476E">
        <w:t xml:space="preserve"> </w:t>
      </w:r>
      <w:r>
        <w:t>регламента</w:t>
      </w:r>
      <w:r w:rsidR="005D476E">
        <w:t xml:space="preserve"> </w:t>
      </w:r>
      <w:r>
        <w:t>предоставления</w:t>
      </w:r>
      <w:r w:rsidR="005D476E">
        <w:t xml:space="preserve"> </w:t>
      </w:r>
      <w:r>
        <w:t>Муниципальной</w:t>
      </w:r>
      <w:r w:rsidR="005D476E">
        <w:t xml:space="preserve"> </w:t>
      </w:r>
      <w:r>
        <w:t>услуги</w:t>
      </w:r>
    </w:p>
    <w:p w14:paraId="358C01A4" w14:textId="77777777" w:rsidR="0005692C" w:rsidRDefault="0005692C">
      <w:pPr>
        <w:pStyle w:val="11"/>
        <w:spacing w:after="220"/>
        <w:ind w:firstLine="720"/>
        <w:rPr>
          <w:ins w:id="419" w:author="Колесникова Елена Александровна" w:date="2022-05-04T13:46:00Z"/>
          <w:b/>
          <w:bCs/>
        </w:rPr>
      </w:pPr>
    </w:p>
    <w:p w14:paraId="5727B4FD" w14:textId="508D4AF9" w:rsidR="0005692C" w:rsidRDefault="00E50037">
      <w:pPr>
        <w:pStyle w:val="11"/>
        <w:spacing w:after="220"/>
        <w:ind w:firstLine="720"/>
        <w:outlineLvl w:val="1"/>
      </w:pPr>
      <w:bookmarkStart w:id="420" w:name="_Toc103877716"/>
      <w:r>
        <w:rPr>
          <w:rFonts w:eastAsiaTheme="minorHAnsi"/>
          <w:b/>
          <w:bCs/>
        </w:rPr>
        <w:t>Форма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акта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о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завершении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земляных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работ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и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выполненном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благоустройстве</w:t>
      </w:r>
      <w:bookmarkEnd w:id="420"/>
    </w:p>
    <w:p w14:paraId="29572188" w14:textId="3A4629EB" w:rsidR="0005692C" w:rsidRDefault="00E50037">
      <w:pPr>
        <w:pStyle w:val="11"/>
        <w:spacing w:after="480"/>
        <w:ind w:firstLine="0"/>
        <w:jc w:val="center"/>
        <w:rPr>
          <w:sz w:val="26"/>
          <w:szCs w:val="26"/>
        </w:rPr>
      </w:pPr>
      <w:r>
        <w:rPr>
          <w:rFonts w:eastAsiaTheme="minorHAnsi"/>
          <w:b/>
          <w:bCs/>
        </w:rPr>
        <w:t>АКТ</w:t>
      </w:r>
      <w:r>
        <w:rPr>
          <w:rFonts w:eastAsiaTheme="minorHAnsi"/>
          <w:b/>
          <w:bCs/>
        </w:rPr>
        <w:br/>
        <w:t>о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завершении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земляных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работ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и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выполненном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благоустройстве</w:t>
      </w:r>
      <w:r>
        <w:rPr>
          <w:rFonts w:eastAsiaTheme="minorHAnsi"/>
          <w:b/>
          <w:bCs/>
          <w:sz w:val="26"/>
          <w:szCs w:val="26"/>
          <w:vertAlign w:val="superscript"/>
        </w:rPr>
        <w:footnoteReference w:id="1"/>
      </w:r>
    </w:p>
    <w:p w14:paraId="0EAE2D29" w14:textId="044C0ABC" w:rsidR="0005692C" w:rsidRDefault="00E50037">
      <w:pPr>
        <w:pStyle w:val="11"/>
        <w:ind w:firstLine="960"/>
      </w:pPr>
      <w:r>
        <w:t>(организация,</w:t>
      </w:r>
      <w:r w:rsidR="005D476E">
        <w:t xml:space="preserve"> </w:t>
      </w:r>
      <w:r>
        <w:t>предприятие/ФИО,</w:t>
      </w:r>
      <w:r w:rsidR="005D476E">
        <w:t xml:space="preserve"> </w:t>
      </w:r>
      <w:r>
        <w:t>производитель</w:t>
      </w:r>
      <w:r w:rsidR="005D476E">
        <w:t xml:space="preserve"> </w:t>
      </w:r>
      <w:r>
        <w:t>работ)</w:t>
      </w:r>
    </w:p>
    <w:p w14:paraId="681BF226" w14:textId="77777777" w:rsidR="00BF0B9C" w:rsidRDefault="00E50037">
      <w:pPr>
        <w:pStyle w:val="11"/>
        <w:tabs>
          <w:tab w:val="left" w:leader="underscore" w:pos="8981"/>
        </w:tabs>
        <w:ind w:firstLine="0"/>
      </w:pPr>
      <w:r>
        <w:t>адрес:</w:t>
      </w:r>
    </w:p>
    <w:p w14:paraId="6D710185" w14:textId="224593C9" w:rsidR="0005692C" w:rsidRDefault="00E50037">
      <w:pPr>
        <w:pStyle w:val="11"/>
        <w:ind w:firstLine="0"/>
      </w:pPr>
      <w:r>
        <w:t>Земляные</w:t>
      </w:r>
      <w:r w:rsidR="005D476E">
        <w:t xml:space="preserve"> </w:t>
      </w:r>
      <w:r>
        <w:t>работы</w:t>
      </w:r>
      <w:r w:rsidR="005D476E">
        <w:t xml:space="preserve"> </w:t>
      </w:r>
      <w:r>
        <w:t>производились</w:t>
      </w:r>
      <w:r w:rsidR="005D476E">
        <w:t xml:space="preserve"> </w:t>
      </w:r>
      <w:r>
        <w:t>по</w:t>
      </w:r>
      <w:r w:rsidR="005D476E">
        <w:t xml:space="preserve"> </w:t>
      </w:r>
      <w:r>
        <w:t>адресу:</w:t>
      </w:r>
    </w:p>
    <w:p w14:paraId="23542ED3" w14:textId="17AFB1B3" w:rsidR="0005692C" w:rsidRDefault="00E50037">
      <w:pPr>
        <w:pStyle w:val="11"/>
        <w:ind w:firstLine="0"/>
      </w:pPr>
      <w:r>
        <w:t>Разрешение</w:t>
      </w:r>
      <w:r w:rsidR="005D476E">
        <w:t xml:space="preserve"> </w:t>
      </w:r>
      <w:r>
        <w:t>на</w:t>
      </w:r>
      <w:r w:rsidR="005D476E">
        <w:t xml:space="preserve"> </w:t>
      </w:r>
      <w:r>
        <w:t>производство</w:t>
      </w:r>
      <w:r w:rsidR="005D476E">
        <w:t xml:space="preserve"> </w:t>
      </w:r>
      <w:r>
        <w:t>земляных</w:t>
      </w:r>
      <w:r w:rsidR="005D476E">
        <w:t xml:space="preserve"> </w:t>
      </w:r>
      <w:r>
        <w:t>работ</w:t>
      </w:r>
      <w:r w:rsidR="005D476E">
        <w:t xml:space="preserve"> № </w:t>
      </w:r>
      <w:r>
        <w:t>от</w:t>
      </w:r>
    </w:p>
    <w:p w14:paraId="6F951084" w14:textId="5D92BC26" w:rsidR="0005692C" w:rsidRDefault="00E50037">
      <w:pPr>
        <w:pStyle w:val="11"/>
        <w:ind w:firstLine="0"/>
      </w:pPr>
      <w:r>
        <w:t>Комиссия</w:t>
      </w:r>
      <w:r w:rsidR="005D476E">
        <w:t xml:space="preserve"> </w:t>
      </w:r>
      <w:r>
        <w:t>в</w:t>
      </w:r>
      <w:r w:rsidR="005D476E">
        <w:t xml:space="preserve"> </w:t>
      </w:r>
      <w:r>
        <w:t>составе:</w:t>
      </w:r>
    </w:p>
    <w:p w14:paraId="44A79D2D" w14:textId="49F80429" w:rsidR="0005692C" w:rsidRDefault="00E50037">
      <w:pPr>
        <w:pStyle w:val="11"/>
        <w:pBdr>
          <w:bottom w:val="single" w:sz="4" w:space="0" w:color="auto"/>
        </w:pBdr>
        <w:spacing w:after="220"/>
        <w:ind w:firstLine="0"/>
      </w:pPr>
      <w:r>
        <w:t>представителя</w:t>
      </w:r>
      <w:r w:rsidR="005D476E">
        <w:t xml:space="preserve"> </w:t>
      </w:r>
      <w:r>
        <w:t>организации,</w:t>
      </w:r>
      <w:r w:rsidR="005D476E">
        <w:t xml:space="preserve"> </w:t>
      </w:r>
      <w:r>
        <w:t>производящей</w:t>
      </w:r>
      <w:r w:rsidR="005D476E">
        <w:t xml:space="preserve"> </w:t>
      </w:r>
      <w:r>
        <w:t>земляные</w:t>
      </w:r>
      <w:r w:rsidR="005D476E">
        <w:t xml:space="preserve"> </w:t>
      </w:r>
      <w:r>
        <w:t>работы</w:t>
      </w:r>
      <w:r w:rsidR="005D476E">
        <w:t xml:space="preserve"> </w:t>
      </w:r>
      <w:r>
        <w:t>(подрядчика)</w:t>
      </w:r>
    </w:p>
    <w:p w14:paraId="6D459FB0" w14:textId="6D8C46CD" w:rsidR="0005692C" w:rsidRDefault="00E50037">
      <w:pPr>
        <w:pStyle w:val="11"/>
        <w:ind w:left="1800" w:firstLine="0"/>
        <w:jc w:val="both"/>
      </w:pPr>
      <w:r>
        <w:t>(Ф.И.О.,</w:t>
      </w:r>
      <w:r w:rsidR="005D476E">
        <w:t xml:space="preserve"> </w:t>
      </w:r>
      <w:r>
        <w:t>должность)</w:t>
      </w:r>
    </w:p>
    <w:p w14:paraId="230C02B3" w14:textId="46445DE0" w:rsidR="0005692C" w:rsidRDefault="00E50037">
      <w:pPr>
        <w:pStyle w:val="11"/>
        <w:ind w:firstLine="0"/>
      </w:pPr>
      <w:r>
        <w:t>представителя</w:t>
      </w:r>
      <w:r w:rsidR="005D476E">
        <w:t xml:space="preserve"> </w:t>
      </w:r>
      <w:r>
        <w:t>организации,</w:t>
      </w:r>
      <w:r w:rsidR="005D476E">
        <w:t xml:space="preserve"> </w:t>
      </w:r>
      <w:r>
        <w:t>выполнившей</w:t>
      </w:r>
      <w:r w:rsidR="005D476E">
        <w:t xml:space="preserve"> </w:t>
      </w:r>
      <w:r>
        <w:t>благоустройство</w:t>
      </w:r>
    </w:p>
    <w:p w14:paraId="1ED045E6" w14:textId="6421AB0F" w:rsidR="0005692C" w:rsidRDefault="00E50037">
      <w:pPr>
        <w:pStyle w:val="11"/>
        <w:pBdr>
          <w:bottom w:val="single" w:sz="4" w:space="0" w:color="auto"/>
        </w:pBdr>
        <w:spacing w:after="220"/>
        <w:ind w:left="3420" w:firstLine="0"/>
      </w:pPr>
      <w:r>
        <w:t>(Ф.И.О.,</w:t>
      </w:r>
      <w:r w:rsidR="005D476E">
        <w:t xml:space="preserve"> </w:t>
      </w:r>
      <w:r>
        <w:t>должность)</w:t>
      </w:r>
    </w:p>
    <w:p w14:paraId="23749AB2" w14:textId="261C03A2" w:rsidR="00BF0B9C" w:rsidRDefault="00E50037">
      <w:pPr>
        <w:pStyle w:val="11"/>
        <w:tabs>
          <w:tab w:val="left" w:leader="underscore" w:pos="8981"/>
        </w:tabs>
        <w:spacing w:line="233" w:lineRule="auto"/>
        <w:ind w:firstLine="0"/>
      </w:pPr>
      <w:r>
        <w:t>представителя</w:t>
      </w:r>
      <w:r w:rsidR="005D476E">
        <w:t xml:space="preserve"> </w:t>
      </w:r>
      <w:r>
        <w:t>управляющей</w:t>
      </w:r>
      <w:r w:rsidR="005D476E">
        <w:t xml:space="preserve"> </w:t>
      </w:r>
      <w:r>
        <w:t>организации</w:t>
      </w:r>
      <w:r w:rsidR="005D476E">
        <w:t xml:space="preserve"> </w:t>
      </w:r>
      <w:r>
        <w:t>или</w:t>
      </w:r>
      <w:r w:rsidR="005D476E">
        <w:t xml:space="preserve"> </w:t>
      </w:r>
      <w:r>
        <w:t>жилищно-эксплуатационной</w:t>
      </w:r>
      <w:r w:rsidR="005D476E">
        <w:t xml:space="preserve"> </w:t>
      </w:r>
      <w:r>
        <w:t>организации</w:t>
      </w:r>
    </w:p>
    <w:p w14:paraId="70033749" w14:textId="4F65EC52" w:rsidR="0005692C" w:rsidRDefault="00E50037">
      <w:pPr>
        <w:pStyle w:val="11"/>
        <w:spacing w:after="220" w:line="233" w:lineRule="auto"/>
        <w:ind w:left="1800" w:firstLine="0"/>
      </w:pPr>
      <w:r>
        <w:t>(Ф.И.О.,</w:t>
      </w:r>
      <w:r w:rsidR="005D476E">
        <w:t xml:space="preserve"> </w:t>
      </w:r>
      <w:r>
        <w:t>должность)</w:t>
      </w:r>
    </w:p>
    <w:p w14:paraId="466CD4B8" w14:textId="6120A8D1" w:rsidR="0005692C" w:rsidRDefault="00E50037">
      <w:pPr>
        <w:pStyle w:val="11"/>
        <w:tabs>
          <w:tab w:val="left" w:leader="underscore" w:pos="3950"/>
          <w:tab w:val="left" w:leader="underscore" w:pos="5544"/>
        </w:tabs>
        <w:ind w:firstLine="0"/>
      </w:pPr>
      <w:r>
        <w:t>произвела</w:t>
      </w:r>
      <w:r w:rsidR="005D476E">
        <w:t xml:space="preserve"> </w:t>
      </w:r>
      <w:r>
        <w:t>освидетельствование</w:t>
      </w:r>
      <w:r w:rsidR="005D476E">
        <w:t xml:space="preserve"> </w:t>
      </w:r>
      <w:r>
        <w:t>территории,</w:t>
      </w:r>
      <w:r w:rsidR="005D476E">
        <w:t xml:space="preserve"> </w:t>
      </w:r>
      <w:r>
        <w:t>на</w:t>
      </w:r>
      <w:r w:rsidR="005D476E">
        <w:t xml:space="preserve"> </w:t>
      </w:r>
      <w:r>
        <w:t>которой</w:t>
      </w:r>
      <w:r w:rsidR="005D476E">
        <w:t xml:space="preserve"> </w:t>
      </w:r>
      <w:r>
        <w:t>производились</w:t>
      </w:r>
      <w:r w:rsidR="005D476E">
        <w:t xml:space="preserve"> </w:t>
      </w:r>
      <w:r>
        <w:t>земляные</w:t>
      </w:r>
      <w:r w:rsidR="005D476E">
        <w:t xml:space="preserve"> </w:t>
      </w:r>
      <w:r>
        <w:t>и</w:t>
      </w:r>
      <w:r w:rsidR="005D476E">
        <w:t xml:space="preserve"> </w:t>
      </w:r>
      <w:proofErr w:type="spellStart"/>
      <w:r>
        <w:t>благоустроительные</w:t>
      </w:r>
      <w:proofErr w:type="spellEnd"/>
      <w:r w:rsidR="005D476E">
        <w:t xml:space="preserve"> </w:t>
      </w:r>
      <w:r>
        <w:t>работы,</w:t>
      </w:r>
      <w:r w:rsidR="005D476E">
        <w:t xml:space="preserve"> </w:t>
      </w:r>
      <w:r>
        <w:t>на</w:t>
      </w:r>
      <w:r w:rsidR="005D476E">
        <w:t xml:space="preserve"> </w:t>
      </w:r>
      <w:proofErr w:type="gramStart"/>
      <w:r w:rsidR="005D476E">
        <w:t>« «</w:t>
      </w:r>
      <w:proofErr w:type="gramEnd"/>
      <w:r>
        <w:t>20</w:t>
      </w:r>
      <w:r w:rsidR="005D476E">
        <w:t xml:space="preserve"> </w:t>
      </w:r>
      <w:r>
        <w:t>г.</w:t>
      </w:r>
      <w:r w:rsidR="005D476E">
        <w:t xml:space="preserve"> </w:t>
      </w:r>
      <w:r>
        <w:t>и</w:t>
      </w:r>
      <w:r w:rsidR="005D476E">
        <w:t xml:space="preserve"> </w:t>
      </w:r>
      <w:r>
        <w:t>составила</w:t>
      </w:r>
      <w:r w:rsidR="005D476E">
        <w:t xml:space="preserve"> </w:t>
      </w:r>
      <w:r>
        <w:t>настоящий</w:t>
      </w:r>
    </w:p>
    <w:p w14:paraId="58297195" w14:textId="50A04D1B" w:rsidR="0005692C" w:rsidRDefault="00E50037">
      <w:pPr>
        <w:pStyle w:val="11"/>
        <w:pBdr>
          <w:bottom w:val="single" w:sz="4" w:space="0" w:color="auto"/>
        </w:pBdr>
        <w:spacing w:after="540"/>
        <w:ind w:firstLine="0"/>
      </w:pPr>
      <w:r>
        <w:t>акт</w:t>
      </w:r>
      <w:r w:rsidR="005D476E">
        <w:t xml:space="preserve"> </w:t>
      </w:r>
      <w:r>
        <w:t>на</w:t>
      </w:r>
      <w:r w:rsidR="005D476E">
        <w:t xml:space="preserve"> </w:t>
      </w:r>
      <w:r>
        <w:t>предмет</w:t>
      </w:r>
      <w:r w:rsidR="005D476E">
        <w:t xml:space="preserve"> </w:t>
      </w:r>
      <w:r>
        <w:t>выполнения</w:t>
      </w:r>
      <w:r w:rsidR="005D476E">
        <w:t xml:space="preserve"> </w:t>
      </w:r>
      <w:proofErr w:type="spellStart"/>
      <w:r>
        <w:t>благоустроительных</w:t>
      </w:r>
      <w:proofErr w:type="spellEnd"/>
      <w:r w:rsidR="005D476E">
        <w:t xml:space="preserve"> </w:t>
      </w:r>
      <w:r>
        <w:t>работ</w:t>
      </w:r>
      <w:r w:rsidR="005D476E">
        <w:t xml:space="preserve"> </w:t>
      </w:r>
      <w:r>
        <w:t>в</w:t>
      </w:r>
      <w:r w:rsidR="005D476E">
        <w:t xml:space="preserve"> </w:t>
      </w:r>
      <w:r>
        <w:t>полном</w:t>
      </w:r>
      <w:r w:rsidR="005D476E">
        <w:t xml:space="preserve"> </w:t>
      </w:r>
      <w:r>
        <w:t>объеме</w:t>
      </w:r>
    </w:p>
    <w:p w14:paraId="48F739B2" w14:textId="48E044E8" w:rsidR="0005692C" w:rsidRDefault="00E50037">
      <w:pPr>
        <w:pStyle w:val="11"/>
        <w:spacing w:after="220"/>
        <w:ind w:firstLine="0"/>
      </w:pPr>
      <w:r>
        <w:t>Представитель</w:t>
      </w:r>
      <w:r w:rsidR="005D476E">
        <w:t xml:space="preserve"> </w:t>
      </w:r>
      <w:r>
        <w:t>организации,</w:t>
      </w:r>
      <w:r w:rsidR="005D476E">
        <w:t xml:space="preserve"> </w:t>
      </w:r>
      <w:r>
        <w:t>производившей</w:t>
      </w:r>
      <w:r w:rsidR="005D476E">
        <w:t xml:space="preserve"> </w:t>
      </w:r>
      <w:r>
        <w:t>земляные</w:t>
      </w:r>
      <w:r w:rsidR="005D476E">
        <w:t xml:space="preserve"> </w:t>
      </w:r>
      <w:r>
        <w:t>работы</w:t>
      </w:r>
      <w:r w:rsidR="005D476E">
        <w:t xml:space="preserve"> </w:t>
      </w:r>
      <w:r>
        <w:t>(подрядчик),</w:t>
      </w:r>
    </w:p>
    <w:p w14:paraId="4F6D2FF7" w14:textId="77777777" w:rsidR="0005692C" w:rsidRDefault="00E50037">
      <w:pPr>
        <w:pStyle w:val="11"/>
        <w:pBdr>
          <w:top w:val="single" w:sz="4" w:space="0" w:color="auto"/>
          <w:bottom w:val="single" w:sz="4" w:space="0" w:color="auto"/>
        </w:pBdr>
        <w:ind w:left="6900" w:firstLine="0"/>
      </w:pPr>
      <w:r>
        <w:t>(подпись)</w:t>
      </w:r>
    </w:p>
    <w:p w14:paraId="2AD5E974" w14:textId="3F0AD71A" w:rsidR="0005692C" w:rsidRDefault="00E50037">
      <w:pPr>
        <w:pStyle w:val="11"/>
        <w:ind w:firstLine="0"/>
      </w:pPr>
      <w:r>
        <w:t>Представитель</w:t>
      </w:r>
      <w:r w:rsidR="005D476E">
        <w:t xml:space="preserve"> </w:t>
      </w:r>
      <w:r>
        <w:t>организации,</w:t>
      </w:r>
      <w:r w:rsidR="005D476E">
        <w:t xml:space="preserve"> </w:t>
      </w:r>
      <w:r>
        <w:t>выполнившей</w:t>
      </w:r>
      <w:r w:rsidR="005D476E">
        <w:t xml:space="preserve"> </w:t>
      </w:r>
      <w:r>
        <w:t>благоустройство,</w:t>
      </w:r>
    </w:p>
    <w:p w14:paraId="6B69CEFF" w14:textId="77777777" w:rsidR="0005692C" w:rsidRDefault="00E50037">
      <w:pPr>
        <w:pStyle w:val="11"/>
        <w:ind w:right="2080" w:firstLine="0"/>
        <w:jc w:val="right"/>
      </w:pPr>
      <w:r>
        <w:t>(подпись)</w:t>
      </w:r>
    </w:p>
    <w:p w14:paraId="25E15E18" w14:textId="6C26AC56" w:rsidR="00BF0B9C" w:rsidRDefault="00E50037">
      <w:pPr>
        <w:pStyle w:val="11"/>
        <w:ind w:firstLine="0"/>
      </w:pPr>
      <w:r>
        <w:t>Представитель</w:t>
      </w:r>
      <w:r w:rsidR="005D476E">
        <w:t xml:space="preserve"> </w:t>
      </w:r>
      <w:r>
        <w:t>владельца</w:t>
      </w:r>
      <w:r w:rsidR="005D476E">
        <w:t xml:space="preserve"> </w:t>
      </w:r>
      <w:r>
        <w:t>объекта</w:t>
      </w:r>
      <w:r w:rsidR="005D476E">
        <w:t xml:space="preserve"> </w:t>
      </w:r>
      <w:r>
        <w:t>благоустройства,</w:t>
      </w:r>
      <w:r w:rsidR="005D476E">
        <w:t xml:space="preserve"> </w:t>
      </w:r>
      <w:r>
        <w:t>управляющей</w:t>
      </w:r>
      <w:r w:rsidR="005D476E">
        <w:t xml:space="preserve"> </w:t>
      </w:r>
      <w:r>
        <w:t>организации</w:t>
      </w:r>
      <w:r w:rsidR="005D476E">
        <w:t xml:space="preserve"> </w:t>
      </w:r>
      <w:r>
        <w:t>или</w:t>
      </w:r>
      <w:r w:rsidR="005D476E">
        <w:t xml:space="preserve"> </w:t>
      </w:r>
      <w:r>
        <w:t>жилищно-эксплуатационной</w:t>
      </w:r>
      <w:r w:rsidR="005D476E">
        <w:t xml:space="preserve"> </w:t>
      </w:r>
      <w:r>
        <w:t>организации</w:t>
      </w:r>
    </w:p>
    <w:p w14:paraId="37513B57" w14:textId="4B5F6638" w:rsidR="0005692C" w:rsidRDefault="00E50037">
      <w:pPr>
        <w:pStyle w:val="11"/>
        <w:spacing w:line="223" w:lineRule="auto"/>
        <w:ind w:right="2020" w:firstLine="0"/>
        <w:jc w:val="right"/>
      </w:pPr>
      <w:r>
        <w:t>(подпись)</w:t>
      </w:r>
    </w:p>
    <w:p w14:paraId="425E4794" w14:textId="77777777" w:rsidR="0005692C" w:rsidRDefault="00E50037">
      <w:pPr>
        <w:pStyle w:val="11"/>
        <w:ind w:firstLine="0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>Приложение:</w:t>
      </w:r>
    </w:p>
    <w:p w14:paraId="35ECE3D7" w14:textId="7BA069BF" w:rsidR="0005692C" w:rsidRDefault="00E50037">
      <w:pPr>
        <w:pStyle w:val="11"/>
        <w:numPr>
          <w:ilvl w:val="0"/>
          <w:numId w:val="5"/>
        </w:numPr>
        <w:tabs>
          <w:tab w:val="left" w:pos="253"/>
        </w:tabs>
        <w:ind w:firstLine="0"/>
        <w:rPr>
          <w:sz w:val="22"/>
          <w:szCs w:val="22"/>
        </w:rPr>
      </w:pPr>
      <w:bookmarkStart w:id="421" w:name="bookmark573"/>
      <w:bookmarkEnd w:id="421"/>
      <w:r>
        <w:rPr>
          <w:rFonts w:eastAsiaTheme="minorHAnsi"/>
          <w:sz w:val="22"/>
          <w:szCs w:val="22"/>
        </w:rPr>
        <w:t>Материалы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фотофиксации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выполненных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работ</w:t>
      </w:r>
    </w:p>
    <w:p w14:paraId="5BED783C" w14:textId="18FCA4D6" w:rsidR="0005692C" w:rsidRDefault="00E50037">
      <w:pPr>
        <w:pStyle w:val="11"/>
        <w:numPr>
          <w:ilvl w:val="0"/>
          <w:numId w:val="5"/>
        </w:numPr>
        <w:tabs>
          <w:tab w:val="left" w:pos="262"/>
        </w:tabs>
        <w:spacing w:after="220"/>
        <w:ind w:firstLine="0"/>
        <w:rPr>
          <w:sz w:val="22"/>
          <w:szCs w:val="22"/>
        </w:rPr>
      </w:pPr>
      <w:bookmarkStart w:id="422" w:name="bookmark574"/>
      <w:bookmarkEnd w:id="422"/>
      <w:r>
        <w:rPr>
          <w:rFonts w:eastAsiaTheme="minorHAnsi"/>
          <w:sz w:val="22"/>
          <w:szCs w:val="22"/>
        </w:rPr>
        <w:t>Документ,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подтверждающий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уведомление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организаций,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интересы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которых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были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затронуты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при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проведении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работ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(для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обращений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по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основанию,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указанному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в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пункте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6.1.3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настоящего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Административного</w:t>
      </w:r>
      <w:r w:rsidR="005D476E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регламента)</w:t>
      </w:r>
      <w:r>
        <w:rPr>
          <w:rFonts w:eastAsiaTheme="minorHAnsi"/>
          <w:sz w:val="14"/>
          <w:szCs w:val="14"/>
          <w:vertAlign w:val="superscript"/>
        </w:rPr>
        <w:footnoteReference w:id="2"/>
      </w:r>
      <w:r>
        <w:rPr>
          <w:rFonts w:eastAsiaTheme="minorHAnsi"/>
          <w:sz w:val="22"/>
          <w:szCs w:val="22"/>
        </w:rPr>
        <w:t>.</w:t>
      </w:r>
    </w:p>
    <w:p w14:paraId="402A7A6D" w14:textId="77777777" w:rsidR="0005692C" w:rsidRDefault="0005692C">
      <w:pPr>
        <w:pStyle w:val="11"/>
        <w:spacing w:after="480"/>
        <w:ind w:left="5480" w:right="420" w:firstLine="0"/>
        <w:jc w:val="right"/>
      </w:pPr>
    </w:p>
    <w:p w14:paraId="38A77F44" w14:textId="77777777" w:rsidR="0005692C" w:rsidRDefault="0005692C">
      <w:pPr>
        <w:pStyle w:val="11"/>
        <w:spacing w:after="480"/>
        <w:ind w:left="5480" w:right="420" w:firstLine="0"/>
        <w:jc w:val="right"/>
      </w:pPr>
    </w:p>
    <w:p w14:paraId="0CCA1B1D" w14:textId="7EDEB51E" w:rsidR="0005692C" w:rsidRDefault="00E50037">
      <w:pPr>
        <w:pStyle w:val="11"/>
        <w:spacing w:before="700" w:after="460"/>
        <w:ind w:left="5318" w:firstLine="0"/>
        <w:contextualSpacing/>
        <w:jc w:val="right"/>
      </w:pPr>
      <w:r>
        <w:rPr>
          <w:rFonts w:eastAsiaTheme="minorHAnsi"/>
          <w:b/>
        </w:rPr>
        <w:t>Приложение</w:t>
      </w:r>
      <w:r w:rsidR="005D476E">
        <w:rPr>
          <w:rFonts w:eastAsiaTheme="minorHAnsi"/>
          <w:b/>
        </w:rPr>
        <w:t xml:space="preserve"> № </w:t>
      </w:r>
      <w:r>
        <w:rPr>
          <w:rFonts w:eastAsiaTheme="minorHAnsi"/>
          <w:b/>
        </w:rPr>
        <w:t>7</w:t>
      </w:r>
      <w:r>
        <w:br/>
        <w:t>к</w:t>
      </w:r>
      <w:r w:rsidR="005D476E">
        <w:t xml:space="preserve"> </w:t>
      </w:r>
      <w:r w:rsidR="00AB3774">
        <w:t>Постановлению</w:t>
      </w:r>
      <w:r w:rsidR="005D476E">
        <w:t xml:space="preserve"> № </w:t>
      </w:r>
      <w:r w:rsidR="00AB3774">
        <w:t>от</w:t>
      </w:r>
      <w:r w:rsidR="005D476E">
        <w:t xml:space="preserve"> ««</w:t>
      </w:r>
      <w:r w:rsidR="00AB3774">
        <w:t>_______2022</w:t>
      </w:r>
      <w:r w:rsidR="005D476E">
        <w:t xml:space="preserve"> </w:t>
      </w:r>
      <w:r>
        <w:t>Административного</w:t>
      </w:r>
      <w:r w:rsidR="005D476E">
        <w:t xml:space="preserve"> </w:t>
      </w:r>
      <w:r>
        <w:t>регламента</w:t>
      </w:r>
      <w:r w:rsidR="005D476E">
        <w:t xml:space="preserve"> </w:t>
      </w:r>
      <w:r>
        <w:t>предоставления</w:t>
      </w:r>
      <w:r w:rsidR="005D476E">
        <w:t xml:space="preserve"> </w:t>
      </w:r>
      <w:r>
        <w:t>Муниципальной</w:t>
      </w:r>
      <w:r w:rsidR="005D476E">
        <w:t xml:space="preserve"> </w:t>
      </w:r>
      <w:r>
        <w:t>услуги</w:t>
      </w:r>
    </w:p>
    <w:p w14:paraId="407EDEFB" w14:textId="5C566180" w:rsidR="0005692C" w:rsidRDefault="00E50037">
      <w:pPr>
        <w:spacing w:line="276" w:lineRule="auto"/>
        <w:ind w:right="709"/>
        <w:jc w:val="center"/>
        <w:outlineLvl w:val="1"/>
        <w:rPr>
          <w:rFonts w:ascii="Times New Roman" w:hAnsi="Times New Roman" w:cs="Times New Roman"/>
          <w:b/>
          <w:bCs/>
        </w:rPr>
      </w:pPr>
      <w:bookmarkStart w:id="423" w:name="_Toc103877717"/>
      <w:r>
        <w:rPr>
          <w:rFonts w:ascii="Times New Roman" w:eastAsiaTheme="minorHAnsi" w:hAnsi="Times New Roman" w:cs="Times New Roman"/>
          <w:b/>
          <w:bCs/>
        </w:rPr>
        <w:t>Форма</w:t>
      </w:r>
      <w:r>
        <w:rPr>
          <w:rFonts w:ascii="Times New Roman" w:eastAsiaTheme="minorHAnsi" w:hAnsi="Times New Roman" w:cs="Times New Roman"/>
          <w:b/>
          <w:bCs/>
        </w:rPr>
        <w:br/>
        <w:t>решения</w:t>
      </w:r>
      <w:r w:rsidR="005D476E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о</w:t>
      </w:r>
      <w:r w:rsidR="005D476E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закрытии</w:t>
      </w:r>
      <w:r w:rsidR="005D476E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разрешения</w:t>
      </w:r>
      <w:r w:rsidR="005D476E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на</w:t>
      </w:r>
      <w:r w:rsidR="005D476E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осуществление</w:t>
      </w:r>
      <w:r w:rsidR="005D476E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земляных</w:t>
      </w:r>
      <w:r w:rsidR="005D476E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работ</w:t>
      </w:r>
      <w:bookmarkEnd w:id="423"/>
    </w:p>
    <w:p w14:paraId="5E3D2CE8" w14:textId="77777777" w:rsidR="0005692C" w:rsidRDefault="0005692C">
      <w:pPr>
        <w:pStyle w:val="aff0"/>
        <w:rPr>
          <w:sz w:val="24"/>
          <w:szCs w:val="24"/>
        </w:rPr>
      </w:pPr>
    </w:p>
    <w:p w14:paraId="6BF0A56F" w14:textId="77777777" w:rsidR="0005692C" w:rsidRDefault="00E50037">
      <w:pPr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  <w:bCs/>
          <w:u w:val="single"/>
        </w:rPr>
        <w:t>__________________________________________________________________</w:t>
      </w:r>
    </w:p>
    <w:p w14:paraId="0A077569" w14:textId="10399CA0" w:rsidR="0005692C" w:rsidRDefault="00E5003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Theme="minorHAnsi" w:hAnsi="Times New Roman" w:cs="Times New Roman"/>
          <w:bCs/>
        </w:rPr>
        <w:t>наименование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уполномоченного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на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предоставление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услуги</w:t>
      </w:r>
    </w:p>
    <w:p w14:paraId="5B2FE7C7" w14:textId="77777777" w:rsidR="0005692C" w:rsidRDefault="0005692C">
      <w:pPr>
        <w:jc w:val="right"/>
        <w:rPr>
          <w:rFonts w:ascii="Times New Roman" w:hAnsi="Times New Roman" w:cs="Times New Roman"/>
          <w:bCs/>
        </w:rPr>
      </w:pPr>
    </w:p>
    <w:p w14:paraId="57DBA4B1" w14:textId="113909E1" w:rsidR="0005692C" w:rsidRDefault="00E50037">
      <w:pPr>
        <w:ind w:left="5103"/>
        <w:rPr>
          <w:rFonts w:ascii="Times New Roman" w:hAnsi="Times New Roman" w:cs="Times New Roman"/>
          <w:bCs/>
          <w:vanish/>
          <w:u w:val="single"/>
        </w:rPr>
      </w:pPr>
      <w:r>
        <w:rPr>
          <w:rFonts w:ascii="Times New Roman" w:eastAsiaTheme="minorHAnsi" w:hAnsi="Times New Roman" w:cs="Times New Roman"/>
          <w:bCs/>
        </w:rPr>
        <w:t>Кому: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_______________________</w:t>
      </w:r>
      <w:r>
        <w:rPr>
          <w:rFonts w:ascii="Times New Roman" w:eastAsiaTheme="minorHAnsi" w:hAnsi="Times New Roman" w:cs="Times New Roman"/>
          <w:bCs/>
          <w:vanish/>
          <w:u w:val="single"/>
        </w:rPr>
        <w:t>;</w:t>
      </w:r>
    </w:p>
    <w:p w14:paraId="204A0D9E" w14:textId="77777777" w:rsidR="0005692C" w:rsidRDefault="0005692C">
      <w:pPr>
        <w:ind w:left="5103"/>
        <w:rPr>
          <w:rFonts w:ascii="Times New Roman" w:hAnsi="Times New Roman" w:cs="Times New Roman"/>
          <w:bCs/>
        </w:rPr>
      </w:pPr>
    </w:p>
    <w:p w14:paraId="53F92EC7" w14:textId="40111B0E" w:rsidR="0005692C" w:rsidRDefault="00E50037">
      <w:pPr>
        <w:ind w:left="5103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eastAsiaTheme="minorHAnsi" w:hAnsi="Times New Roman" w:cs="Times New Roman"/>
          <w:bCs/>
          <w:i/>
          <w:iCs/>
        </w:rPr>
        <w:t>(фамилия,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имя,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отчество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(последнее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при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наличии),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наименование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данные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документа,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удостоверяющего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личность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для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физического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proofErr w:type="spellStart"/>
      <w:proofErr w:type="gramStart"/>
      <w:r>
        <w:rPr>
          <w:rFonts w:ascii="Times New Roman" w:eastAsiaTheme="minorHAnsi" w:hAnsi="Times New Roman" w:cs="Times New Roman"/>
          <w:bCs/>
          <w:i/>
          <w:iCs/>
        </w:rPr>
        <w:t>лица;наименование</w:t>
      </w:r>
      <w:proofErr w:type="spellEnd"/>
      <w:proofErr w:type="gramEnd"/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индивидуального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предпринимателя,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ИНН,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ОГРНИП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для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физического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лица,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зарегистрированного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в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качестве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индивидуального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предпринимателя);полное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наименование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юридического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лица,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ИНН,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ОГРН,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юридический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адрес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для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юридического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лица)</w:t>
      </w:r>
    </w:p>
    <w:p w14:paraId="198473F8" w14:textId="77777777" w:rsidR="0005692C" w:rsidRDefault="00E50037">
      <w:pPr>
        <w:ind w:left="5103"/>
        <w:rPr>
          <w:rFonts w:ascii="Times New Roman" w:hAnsi="Times New Roman" w:cs="Times New Roman"/>
          <w:bCs/>
        </w:rPr>
      </w:pPr>
      <w:r>
        <w:rPr>
          <w:rFonts w:ascii="Times New Roman" w:eastAsiaTheme="minorHAnsi" w:hAnsi="Times New Roman" w:cs="Times New Roman"/>
          <w:bCs/>
          <w:vanish/>
          <w:u w:val="single"/>
        </w:rPr>
        <w:t>;</w:t>
      </w:r>
    </w:p>
    <w:p w14:paraId="0961A53F" w14:textId="1EC9887A" w:rsidR="0005692C" w:rsidRDefault="00E50037">
      <w:pPr>
        <w:ind w:left="5103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  <w:bCs/>
        </w:rPr>
        <w:t>Контактные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данные: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</w:t>
      </w:r>
    </w:p>
    <w:p w14:paraId="020D258D" w14:textId="05CA6C55" w:rsidR="0005692C" w:rsidRDefault="00E50037">
      <w:pPr>
        <w:ind w:left="5103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eastAsiaTheme="minorHAnsi" w:hAnsi="Times New Roman" w:cs="Times New Roman"/>
          <w:bCs/>
          <w:i/>
          <w:iCs/>
        </w:rPr>
        <w:t>(почтовый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индекс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адрес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для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физического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лица,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в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т.ч.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зарегистрированного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в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качестве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индивидуального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предпринимателя,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телефон,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адрес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электронной</w:t>
      </w:r>
      <w:r w:rsidR="005D476E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почты)</w:t>
      </w:r>
    </w:p>
    <w:p w14:paraId="4D664686" w14:textId="77777777" w:rsidR="0005692C" w:rsidRDefault="0005692C">
      <w:pPr>
        <w:ind w:left="4678" w:hanging="142"/>
        <w:rPr>
          <w:rFonts w:ascii="Times New Roman" w:hAnsi="Times New Roman" w:cs="Times New Roman"/>
          <w:bCs/>
        </w:rPr>
      </w:pPr>
    </w:p>
    <w:p w14:paraId="67AC5447" w14:textId="77777777" w:rsidR="0005692C" w:rsidRDefault="00E5003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Theme="minorHAnsi" w:hAnsi="Times New Roman" w:cs="Times New Roman"/>
          <w:bCs/>
        </w:rPr>
        <w:t>РЕШЕНИЕ</w:t>
      </w:r>
    </w:p>
    <w:p w14:paraId="592A1137" w14:textId="6E99FF45" w:rsidR="0005692C" w:rsidRDefault="00E50037">
      <w:pPr>
        <w:jc w:val="center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</w:rPr>
        <w:t>о</w:t>
      </w:r>
      <w:r w:rsidR="005D476E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закрытии</w:t>
      </w:r>
      <w:r w:rsidR="005D476E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разрешения</w:t>
      </w:r>
      <w:r w:rsidR="005D476E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на</w:t>
      </w:r>
      <w:r w:rsidR="005D476E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осуществление</w:t>
      </w:r>
      <w:r w:rsidR="005D476E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земляных</w:t>
      </w:r>
      <w:r w:rsidR="005D476E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работ</w:t>
      </w:r>
    </w:p>
    <w:p w14:paraId="3DE35AA0" w14:textId="77777777" w:rsidR="0005692C" w:rsidRDefault="00E50037">
      <w:pPr>
        <w:jc w:val="center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bCs/>
          <w:u w:val="single"/>
        </w:rPr>
        <w:t>_____________________________</w:t>
      </w:r>
    </w:p>
    <w:p w14:paraId="56187853" w14:textId="77777777" w:rsidR="0005692C" w:rsidRDefault="0005692C">
      <w:pPr>
        <w:jc w:val="center"/>
        <w:rPr>
          <w:rFonts w:ascii="Times New Roman" w:hAnsi="Times New Roman" w:cs="Times New Roman"/>
        </w:rPr>
      </w:pPr>
    </w:p>
    <w:p w14:paraId="03CCFDF2" w14:textId="0CC1C91F" w:rsidR="0005692C" w:rsidRDefault="005D476E">
      <w:pPr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</w:rPr>
        <w:t xml:space="preserve">№ </w:t>
      </w:r>
      <w:r w:rsidR="00E50037">
        <w:rPr>
          <w:rFonts w:ascii="Times New Roman" w:eastAsiaTheme="minorHAnsi" w:hAnsi="Times New Roman" w:cs="Times New Roman"/>
          <w:bCs/>
          <w:u w:val="single"/>
        </w:rPr>
        <w:t>______________</w:t>
      </w:r>
      <w:r>
        <w:rPr>
          <w:rFonts w:ascii="Times New Roman" w:eastAsiaTheme="minorHAnsi" w:hAnsi="Times New Roman" w:cs="Times New Roman"/>
        </w:rPr>
        <w:t xml:space="preserve"> </w:t>
      </w:r>
      <w:r w:rsidR="00E50037">
        <w:rPr>
          <w:rFonts w:ascii="Times New Roman" w:eastAsiaTheme="minorHAnsi" w:hAnsi="Times New Roman" w:cs="Times New Roman"/>
        </w:rPr>
        <w:t>Дата</w:t>
      </w:r>
      <w:r>
        <w:rPr>
          <w:rFonts w:ascii="Times New Roman" w:eastAsiaTheme="minorHAnsi" w:hAnsi="Times New Roman" w:cs="Times New Roman"/>
        </w:rPr>
        <w:t xml:space="preserve"> </w:t>
      </w:r>
      <w:r w:rsidR="00E50037">
        <w:rPr>
          <w:rFonts w:ascii="Times New Roman" w:eastAsiaTheme="minorHAnsi" w:hAnsi="Times New Roman" w:cs="Times New Roman"/>
          <w:bCs/>
          <w:u w:val="single"/>
        </w:rPr>
        <w:t>________________</w:t>
      </w:r>
    </w:p>
    <w:p w14:paraId="6A36CEB4" w14:textId="77777777" w:rsidR="0005692C" w:rsidRDefault="0005692C">
      <w:pPr>
        <w:spacing w:line="360" w:lineRule="auto"/>
        <w:jc w:val="center"/>
        <w:rPr>
          <w:rFonts w:ascii="Times New Roman" w:hAnsi="Times New Roman" w:cs="Times New Roman"/>
          <w:bCs/>
          <w:u w:val="single"/>
        </w:rPr>
      </w:pPr>
    </w:p>
    <w:p w14:paraId="53A4CC85" w14:textId="11E39862" w:rsidR="0005692C" w:rsidRDefault="00E50037">
      <w:pPr>
        <w:spacing w:line="360" w:lineRule="auto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  <w:bCs/>
          <w:i/>
          <w:u w:val="single"/>
        </w:rPr>
        <w:t>______________________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уведомляет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Вас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о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закрытии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разрешения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на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производство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земляных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работ</w:t>
      </w:r>
      <w:r w:rsidR="005D476E">
        <w:rPr>
          <w:rFonts w:ascii="Times New Roman" w:eastAsiaTheme="minorHAnsi" w:hAnsi="Times New Roman" w:cs="Times New Roman"/>
          <w:bCs/>
        </w:rPr>
        <w:t xml:space="preserve"> № </w:t>
      </w:r>
      <w:r>
        <w:rPr>
          <w:rFonts w:ascii="Times New Roman" w:eastAsiaTheme="minorHAnsi" w:hAnsi="Times New Roman" w:cs="Times New Roman"/>
          <w:bCs/>
          <w:u w:val="single"/>
        </w:rPr>
        <w:t>________________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на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выполнение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работ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</w:t>
      </w:r>
      <w:r w:rsidR="00BF0B9C">
        <w:rPr>
          <w:rFonts w:ascii="Times New Roman" w:eastAsiaTheme="minorHAnsi" w:hAnsi="Times New Roman" w:cs="Times New Roman"/>
          <w:bCs/>
        </w:rPr>
        <w:t>,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проведенных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по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адресу</w:t>
      </w:r>
      <w:r w:rsidR="005D476E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lastRenderedPageBreak/>
        <w:t>_________________________________________________________________________.</w:t>
      </w:r>
    </w:p>
    <w:p w14:paraId="5578F968" w14:textId="77777777" w:rsidR="00BF0B9C" w:rsidRDefault="00BF0B9C">
      <w:pPr>
        <w:pStyle w:val="aff0"/>
        <w:rPr>
          <w:sz w:val="24"/>
          <w:szCs w:val="24"/>
        </w:rPr>
      </w:pPr>
    </w:p>
    <w:p w14:paraId="609FCDB3" w14:textId="6F373BCF" w:rsidR="0005692C" w:rsidRDefault="00E50037">
      <w:pPr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</w:rPr>
        <w:t>Особые</w:t>
      </w:r>
      <w:r w:rsidR="005D476E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отметки</w:t>
      </w:r>
      <w:r w:rsidR="005D476E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________________________________________________________</w:t>
      </w:r>
    </w:p>
    <w:p w14:paraId="6DA33141" w14:textId="77777777" w:rsidR="0005692C" w:rsidRDefault="00E50037">
      <w:pPr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bCs/>
          <w:u w:val="single"/>
        </w:rPr>
        <w:t>____________________________________________________________________________</w:t>
      </w:r>
      <w:r>
        <w:rPr>
          <w:rFonts w:ascii="Times New Roman" w:eastAsiaTheme="minorHAnsi" w:hAnsi="Times New Roman" w:cs="Times New Roman"/>
        </w:rPr>
        <w:t>.</w:t>
      </w:r>
    </w:p>
    <w:p w14:paraId="28A573AA" w14:textId="77777777" w:rsidR="0005692C" w:rsidRDefault="0005692C">
      <w:pPr>
        <w:tabs>
          <w:tab w:val="left" w:pos="4820"/>
        </w:tabs>
        <w:ind w:left="4820" w:firstLine="2551"/>
        <w:contextualSpacing/>
        <w:rPr>
          <w:rFonts w:ascii="Times New Roman" w:hAnsi="Times New Roman" w:cs="Times New Roman"/>
        </w:rPr>
      </w:pPr>
    </w:p>
    <w:p w14:paraId="6E530DB5" w14:textId="77777777" w:rsidR="0005692C" w:rsidRDefault="0005692C">
      <w:pPr>
        <w:tabs>
          <w:tab w:val="left" w:pos="4820"/>
        </w:tabs>
        <w:ind w:left="4820" w:firstLine="2551"/>
        <w:contextualSpacing/>
        <w:rPr>
          <w:rFonts w:ascii="Times New Roman" w:hAnsi="Times New Roman" w:cs="Times New Roman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388"/>
      </w:tblGrid>
      <w:tr w:rsidR="0005692C" w14:paraId="5A281571" w14:textId="77777777">
        <w:tc>
          <w:tcPr>
            <w:tcW w:w="5098" w:type="dxa"/>
            <w:tcBorders>
              <w:right w:val="single" w:sz="4" w:space="0" w:color="auto"/>
            </w:tcBorders>
          </w:tcPr>
          <w:p w14:paraId="0341C781" w14:textId="0943D6BA" w:rsidR="0005692C" w:rsidRDefault="00E50037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{Ф.И.О.</w:t>
            </w:r>
            <w:r w:rsidR="005D4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</w:t>
            </w:r>
            <w:r w:rsidR="005D4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уполномоченного</w:t>
            </w:r>
            <w:r w:rsidR="005D4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сотрудника}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3EF6" w14:textId="7D0AA98D" w:rsidR="0005692C" w:rsidRDefault="00E500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r w:rsidR="005D4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5D4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сертификате</w:t>
            </w:r>
          </w:p>
          <w:p w14:paraId="4B6F2575" w14:textId="77777777" w:rsidR="0005692C" w:rsidRDefault="00E500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электронной</w:t>
            </w:r>
          </w:p>
          <w:p w14:paraId="01FCCBEE" w14:textId="77777777" w:rsidR="0005692C" w:rsidRDefault="00E500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</w:tbl>
    <w:p w14:paraId="4ECB81CB" w14:textId="77777777" w:rsidR="0005692C" w:rsidRDefault="0005692C">
      <w:pPr>
        <w:tabs>
          <w:tab w:val="left" w:pos="0"/>
        </w:tabs>
        <w:rPr>
          <w:rFonts w:ascii="Times New Roman" w:eastAsia="Times New Roman" w:hAnsi="Times New Roman" w:cs="Times New Roman"/>
        </w:rPr>
        <w:sectPr w:rsidR="0005692C" w:rsidSect="0084109B">
          <w:headerReference w:type="default" r:id="rId10"/>
          <w:footerReference w:type="default" r:id="rId11"/>
          <w:pgSz w:w="11900" w:h="16840"/>
          <w:pgMar w:top="1134" w:right="851" w:bottom="1134" w:left="1701" w:header="567" w:footer="567" w:gutter="0"/>
          <w:cols w:space="720"/>
          <w:docGrid w:linePitch="360"/>
        </w:sectPr>
      </w:pPr>
    </w:p>
    <w:p w14:paraId="68737B42" w14:textId="3A4A5711" w:rsidR="00BF0B9C" w:rsidRDefault="00E50037">
      <w:pPr>
        <w:pStyle w:val="11"/>
        <w:spacing w:before="700" w:after="460"/>
        <w:ind w:left="5318" w:firstLine="0"/>
        <w:contextualSpacing/>
        <w:jc w:val="right"/>
      </w:pPr>
      <w:r>
        <w:rPr>
          <w:rFonts w:eastAsiaTheme="minorHAnsi"/>
          <w:b/>
        </w:rPr>
        <w:lastRenderedPageBreak/>
        <w:t>Приложение</w:t>
      </w:r>
      <w:r w:rsidR="005D476E">
        <w:rPr>
          <w:rFonts w:eastAsiaTheme="minorHAnsi"/>
          <w:b/>
        </w:rPr>
        <w:t xml:space="preserve"> № </w:t>
      </w:r>
      <w:r>
        <w:rPr>
          <w:rFonts w:eastAsiaTheme="minorHAnsi"/>
          <w:b/>
        </w:rPr>
        <w:t>8</w:t>
      </w:r>
      <w:r>
        <w:br/>
        <w:t>к</w:t>
      </w:r>
      <w:r w:rsidR="005D476E">
        <w:t xml:space="preserve"> </w:t>
      </w:r>
      <w:r w:rsidR="005F02F7">
        <w:t>Постановлению</w:t>
      </w:r>
      <w:r w:rsidR="005D476E">
        <w:t xml:space="preserve"> № </w:t>
      </w:r>
      <w:r w:rsidR="00393D38">
        <w:t>от</w:t>
      </w:r>
      <w:r w:rsidR="005D476E">
        <w:t xml:space="preserve"> ««</w:t>
      </w:r>
      <w:r w:rsidR="00393D38">
        <w:t>_____2022</w:t>
      </w:r>
    </w:p>
    <w:p w14:paraId="5D840DC0" w14:textId="04174F71" w:rsidR="00BF0B9C" w:rsidRDefault="00E50037">
      <w:pPr>
        <w:pStyle w:val="11"/>
        <w:spacing w:before="700" w:after="460"/>
        <w:ind w:left="5318" w:firstLine="0"/>
        <w:contextualSpacing/>
        <w:jc w:val="right"/>
      </w:pPr>
      <w:r>
        <w:t>Административного</w:t>
      </w:r>
      <w:r w:rsidR="005D476E">
        <w:t xml:space="preserve"> </w:t>
      </w:r>
      <w:r>
        <w:t>регламента</w:t>
      </w:r>
    </w:p>
    <w:p w14:paraId="1C555A3F" w14:textId="7C1B2015" w:rsidR="0005692C" w:rsidRDefault="00E50037">
      <w:pPr>
        <w:pStyle w:val="11"/>
        <w:spacing w:before="700" w:after="460"/>
        <w:ind w:left="5318" w:firstLine="0"/>
        <w:contextualSpacing/>
        <w:jc w:val="right"/>
      </w:pPr>
      <w:r>
        <w:t>предоставления</w:t>
      </w:r>
      <w:r w:rsidR="005D476E">
        <w:t xml:space="preserve"> </w:t>
      </w:r>
      <w:r>
        <w:t>Муниципальной</w:t>
      </w:r>
      <w:r w:rsidR="005D476E">
        <w:t xml:space="preserve"> </w:t>
      </w:r>
      <w:r>
        <w:t>услуги</w:t>
      </w:r>
    </w:p>
    <w:p w14:paraId="1173EAAC" w14:textId="77777777" w:rsidR="0005692C" w:rsidRDefault="0005692C">
      <w:pPr>
        <w:pStyle w:val="11"/>
        <w:spacing w:after="200"/>
        <w:ind w:firstLine="0"/>
        <w:jc w:val="center"/>
        <w:rPr>
          <w:b/>
          <w:bCs/>
        </w:rPr>
      </w:pPr>
    </w:p>
    <w:p w14:paraId="26FE7C69" w14:textId="283425D8" w:rsidR="0005692C" w:rsidRDefault="00E50037">
      <w:pPr>
        <w:pStyle w:val="11"/>
        <w:spacing w:after="200"/>
        <w:ind w:firstLine="0"/>
        <w:contextualSpacing/>
        <w:jc w:val="center"/>
        <w:outlineLvl w:val="1"/>
      </w:pPr>
      <w:bookmarkStart w:id="424" w:name="_Toc103877718"/>
      <w:r>
        <w:rPr>
          <w:rFonts w:eastAsiaTheme="minorHAnsi"/>
          <w:b/>
          <w:bCs/>
        </w:rPr>
        <w:t>Перечень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и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содержание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административных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действий,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составляющих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административные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процедуры</w:t>
      </w:r>
      <w:bookmarkEnd w:id="424"/>
    </w:p>
    <w:p w14:paraId="0BF79D44" w14:textId="1C179942" w:rsidR="0005692C" w:rsidRDefault="00E50037">
      <w:pPr>
        <w:pStyle w:val="11"/>
        <w:spacing w:after="300"/>
        <w:ind w:firstLine="0"/>
        <w:contextualSpacing/>
        <w:jc w:val="center"/>
        <w:outlineLvl w:val="2"/>
      </w:pPr>
      <w:bookmarkStart w:id="425" w:name="_Toc103877719"/>
      <w:r>
        <w:rPr>
          <w:rFonts w:eastAsiaTheme="minorHAnsi"/>
          <w:b/>
          <w:bCs/>
        </w:rPr>
        <w:t>Порядок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выполнения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административных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действий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при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обращении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Заявителя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(представителя</w:t>
      </w:r>
      <w:r w:rsidR="005D476E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Заявителя)</w:t>
      </w:r>
      <w:bookmarkEnd w:id="425"/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2123"/>
        <w:gridCol w:w="3097"/>
        <w:gridCol w:w="5954"/>
        <w:gridCol w:w="3402"/>
      </w:tblGrid>
      <w:tr w:rsidR="0005692C" w14:paraId="386F5020" w14:textId="77777777">
        <w:trPr>
          <w:tblHeader/>
        </w:trPr>
        <w:tc>
          <w:tcPr>
            <w:tcW w:w="587" w:type="dxa"/>
            <w:shd w:val="clear" w:color="auto" w:fill="D6E3BC" w:themeFill="accent3" w:themeFillTint="66"/>
          </w:tcPr>
          <w:p w14:paraId="3558FA5E" w14:textId="1B02F454" w:rsidR="0005692C" w:rsidRDefault="005D476E">
            <w:pPr>
              <w:jc w:val="center"/>
            </w:pPr>
            <w:r>
              <w:rPr>
                <w:bCs/>
              </w:rPr>
              <w:t xml:space="preserve">№ </w:t>
            </w:r>
            <w:r w:rsidR="00E50037">
              <w:rPr>
                <w:bCs/>
              </w:rPr>
              <w:t>п/п</w:t>
            </w:r>
          </w:p>
        </w:tc>
        <w:tc>
          <w:tcPr>
            <w:tcW w:w="2123" w:type="dxa"/>
            <w:shd w:val="clear" w:color="auto" w:fill="D6E3BC" w:themeFill="accent3" w:themeFillTint="66"/>
          </w:tcPr>
          <w:p w14:paraId="3189B89F" w14:textId="279C622C" w:rsidR="0005692C" w:rsidRDefault="00E50037">
            <w:pPr>
              <w:jc w:val="center"/>
            </w:pPr>
            <w:r>
              <w:rPr>
                <w:bCs/>
              </w:rPr>
              <w:t>Место</w:t>
            </w:r>
            <w:r w:rsidR="005D476E">
              <w:t xml:space="preserve"> </w:t>
            </w:r>
            <w:r>
              <w:t>выполнения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действия/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используемая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ИС</w:t>
            </w:r>
          </w:p>
        </w:tc>
        <w:tc>
          <w:tcPr>
            <w:tcW w:w="3097" w:type="dxa"/>
            <w:shd w:val="clear" w:color="auto" w:fill="D6E3BC" w:themeFill="accent3" w:themeFillTint="66"/>
          </w:tcPr>
          <w:p w14:paraId="0B7C88C0" w14:textId="77777777" w:rsidR="0005692C" w:rsidRDefault="00E50037">
            <w:pPr>
              <w:jc w:val="center"/>
            </w:pPr>
            <w:r>
              <w:rPr>
                <w:bCs/>
              </w:rPr>
              <w:t>Процедуры</w:t>
            </w:r>
          </w:p>
        </w:tc>
        <w:tc>
          <w:tcPr>
            <w:tcW w:w="5954" w:type="dxa"/>
            <w:shd w:val="clear" w:color="auto" w:fill="D6E3BC" w:themeFill="accent3" w:themeFillTint="66"/>
          </w:tcPr>
          <w:p w14:paraId="4396F130" w14:textId="77777777" w:rsidR="0005692C" w:rsidRDefault="00E50037">
            <w:pPr>
              <w:jc w:val="center"/>
            </w:pPr>
            <w:r>
              <w:rPr>
                <w:bCs/>
              </w:rPr>
              <w:t>Действия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14:paraId="10AF8433" w14:textId="7DF208AB" w:rsidR="0005692C" w:rsidRDefault="00E50037">
            <w:pPr>
              <w:jc w:val="center"/>
              <w:rPr>
                <w:bCs/>
              </w:rPr>
            </w:pPr>
            <w:r>
              <w:rPr>
                <w:bCs/>
              </w:rPr>
              <w:t>Максимальный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срок</w:t>
            </w:r>
          </w:p>
        </w:tc>
      </w:tr>
      <w:tr w:rsidR="0005692C" w14:paraId="566C8CEA" w14:textId="77777777">
        <w:trPr>
          <w:tblHeader/>
        </w:trPr>
        <w:tc>
          <w:tcPr>
            <w:tcW w:w="587" w:type="dxa"/>
            <w:shd w:val="clear" w:color="auto" w:fill="D6E3BC" w:themeFill="accent3" w:themeFillTint="66"/>
          </w:tcPr>
          <w:p w14:paraId="2161ACED" w14:textId="77777777" w:rsidR="0005692C" w:rsidRDefault="00E50037">
            <w:pPr>
              <w:jc w:val="center"/>
            </w:pPr>
            <w:r>
              <w:t>1</w:t>
            </w:r>
          </w:p>
        </w:tc>
        <w:tc>
          <w:tcPr>
            <w:tcW w:w="2123" w:type="dxa"/>
            <w:shd w:val="clear" w:color="auto" w:fill="D6E3BC" w:themeFill="accent3" w:themeFillTint="66"/>
          </w:tcPr>
          <w:p w14:paraId="3B33B6A5" w14:textId="77777777" w:rsidR="0005692C" w:rsidRDefault="00E50037">
            <w:pPr>
              <w:jc w:val="center"/>
            </w:pPr>
            <w:r>
              <w:t>2</w:t>
            </w:r>
          </w:p>
        </w:tc>
        <w:tc>
          <w:tcPr>
            <w:tcW w:w="3097" w:type="dxa"/>
            <w:shd w:val="clear" w:color="auto" w:fill="D6E3BC" w:themeFill="accent3" w:themeFillTint="66"/>
          </w:tcPr>
          <w:p w14:paraId="49F2BAC6" w14:textId="77777777" w:rsidR="0005692C" w:rsidRDefault="00E50037">
            <w:pPr>
              <w:jc w:val="center"/>
            </w:pPr>
            <w:r>
              <w:t>3</w:t>
            </w:r>
          </w:p>
        </w:tc>
        <w:tc>
          <w:tcPr>
            <w:tcW w:w="5954" w:type="dxa"/>
            <w:shd w:val="clear" w:color="auto" w:fill="D6E3BC" w:themeFill="accent3" w:themeFillTint="66"/>
          </w:tcPr>
          <w:p w14:paraId="7FF407CE" w14:textId="77777777" w:rsidR="0005692C" w:rsidRDefault="00E50037">
            <w:pPr>
              <w:jc w:val="center"/>
            </w:pPr>
            <w:r>
              <w:t>4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14:paraId="4FDC6DC9" w14:textId="77777777" w:rsidR="0005692C" w:rsidRDefault="00E50037">
            <w:pPr>
              <w:jc w:val="center"/>
            </w:pPr>
            <w:r>
              <w:t>5</w:t>
            </w:r>
          </w:p>
        </w:tc>
      </w:tr>
      <w:tr w:rsidR="0005692C" w14:paraId="2EE27C8A" w14:textId="77777777">
        <w:tc>
          <w:tcPr>
            <w:tcW w:w="587" w:type="dxa"/>
            <w:vAlign w:val="center"/>
          </w:tcPr>
          <w:p w14:paraId="1D66BF22" w14:textId="77777777" w:rsidR="0005692C" w:rsidRDefault="00E50037">
            <w:pPr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2123" w:type="dxa"/>
            <w:vAlign w:val="center"/>
          </w:tcPr>
          <w:p w14:paraId="09BF31D4" w14:textId="77777777" w:rsidR="0005692C" w:rsidRDefault="00E50037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06E74785" w14:textId="73066975" w:rsidR="0005692C" w:rsidRDefault="00E50037">
            <w:r>
              <w:rPr>
                <w:bCs/>
              </w:rPr>
              <w:t>Проверка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  <w:r w:rsidR="005D476E">
              <w:t xml:space="preserve"> </w:t>
            </w:r>
            <w:r>
              <w:t>и</w:t>
            </w:r>
            <w:r w:rsidR="005D476E">
              <w:t xml:space="preserve"> </w:t>
            </w:r>
            <w:r>
              <w:t>регистрация</w:t>
            </w:r>
            <w:r w:rsidR="005D476E">
              <w:t xml:space="preserve"> </w:t>
            </w:r>
            <w:r>
              <w:t>заявления</w:t>
            </w:r>
          </w:p>
        </w:tc>
        <w:tc>
          <w:tcPr>
            <w:tcW w:w="5954" w:type="dxa"/>
            <w:vAlign w:val="center"/>
          </w:tcPr>
          <w:p w14:paraId="71AF60F3" w14:textId="69F546CA" w:rsidR="0005692C" w:rsidRDefault="00E50037">
            <w:r>
              <w:rPr>
                <w:bCs/>
              </w:rPr>
              <w:t>Контроль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комплектности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предоставленных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</w:p>
        </w:tc>
        <w:tc>
          <w:tcPr>
            <w:tcW w:w="3402" w:type="dxa"/>
            <w:vAlign w:val="center"/>
          </w:tcPr>
          <w:p w14:paraId="70274DD9" w14:textId="7525FD4D" w:rsidR="0005692C" w:rsidRDefault="00E50037">
            <w:r>
              <w:rPr>
                <w:bCs/>
              </w:rPr>
              <w:t>До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рабочего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дня</w:t>
            </w:r>
            <w:r>
              <w:rPr>
                <w:rStyle w:val="aff7"/>
                <w:bCs/>
              </w:rPr>
              <w:footnoteReference w:id="3"/>
            </w:r>
          </w:p>
        </w:tc>
      </w:tr>
      <w:tr w:rsidR="0005692C" w14:paraId="061350D6" w14:textId="77777777">
        <w:tc>
          <w:tcPr>
            <w:tcW w:w="587" w:type="dxa"/>
            <w:vAlign w:val="center"/>
          </w:tcPr>
          <w:p w14:paraId="41D0739A" w14:textId="77777777" w:rsidR="0005692C" w:rsidRDefault="00E50037">
            <w:pPr>
              <w:jc w:val="center"/>
            </w:pPr>
            <w:r>
              <w:t>2</w:t>
            </w:r>
          </w:p>
        </w:tc>
        <w:tc>
          <w:tcPr>
            <w:tcW w:w="2123" w:type="dxa"/>
            <w:vAlign w:val="center"/>
          </w:tcPr>
          <w:p w14:paraId="74EFC0FF" w14:textId="77777777" w:rsidR="0005692C" w:rsidRDefault="00E50037">
            <w:pPr>
              <w:rPr>
                <w:bCs/>
              </w:rPr>
            </w:pPr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2CCBDF9D" w14:textId="77777777" w:rsidR="0005692C" w:rsidRDefault="0005692C">
            <w:pPr>
              <w:rPr>
                <w:bCs/>
              </w:rPr>
            </w:pPr>
          </w:p>
        </w:tc>
        <w:tc>
          <w:tcPr>
            <w:tcW w:w="5954" w:type="dxa"/>
            <w:vAlign w:val="center"/>
          </w:tcPr>
          <w:p w14:paraId="244E4FF2" w14:textId="420ADBF8" w:rsidR="0005692C" w:rsidRDefault="00E50037">
            <w:r>
              <w:rPr>
                <w:bCs/>
              </w:rPr>
              <w:t>Подтверждение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полномочий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представителя</w:t>
            </w:r>
            <w:r w:rsidR="005D476E">
              <w:t xml:space="preserve"> </w:t>
            </w:r>
            <w:r>
              <w:t>заявителя</w:t>
            </w:r>
          </w:p>
        </w:tc>
        <w:tc>
          <w:tcPr>
            <w:tcW w:w="3402" w:type="dxa"/>
            <w:vAlign w:val="center"/>
          </w:tcPr>
          <w:p w14:paraId="6B5DBC72" w14:textId="77777777" w:rsidR="0005692C" w:rsidRDefault="0005692C"/>
        </w:tc>
      </w:tr>
      <w:tr w:rsidR="0005692C" w14:paraId="385C1C99" w14:textId="77777777">
        <w:tc>
          <w:tcPr>
            <w:tcW w:w="587" w:type="dxa"/>
            <w:vAlign w:val="center"/>
          </w:tcPr>
          <w:p w14:paraId="2E10D91E" w14:textId="77777777" w:rsidR="0005692C" w:rsidRDefault="00E50037">
            <w:pPr>
              <w:jc w:val="center"/>
            </w:pPr>
            <w:r>
              <w:t>3</w:t>
            </w:r>
          </w:p>
        </w:tc>
        <w:tc>
          <w:tcPr>
            <w:tcW w:w="2123" w:type="dxa"/>
            <w:vAlign w:val="center"/>
          </w:tcPr>
          <w:p w14:paraId="5766104A" w14:textId="77777777" w:rsidR="0005692C" w:rsidRDefault="00E50037">
            <w:pPr>
              <w:rPr>
                <w:bCs/>
              </w:rPr>
            </w:pPr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018BD029" w14:textId="77777777" w:rsidR="0005692C" w:rsidRDefault="0005692C">
            <w:pPr>
              <w:rPr>
                <w:bCs/>
              </w:rPr>
            </w:pPr>
          </w:p>
        </w:tc>
        <w:tc>
          <w:tcPr>
            <w:tcW w:w="5954" w:type="dxa"/>
            <w:vAlign w:val="center"/>
          </w:tcPr>
          <w:p w14:paraId="6BBD703C" w14:textId="2CEB8206" w:rsidR="0005692C" w:rsidRDefault="00E50037">
            <w:r>
              <w:t>Регистрация</w:t>
            </w:r>
            <w:r w:rsidR="005D476E">
              <w:t xml:space="preserve"> </w:t>
            </w:r>
            <w:r>
              <w:t>заявления</w:t>
            </w:r>
          </w:p>
        </w:tc>
        <w:tc>
          <w:tcPr>
            <w:tcW w:w="3402" w:type="dxa"/>
            <w:vAlign w:val="center"/>
          </w:tcPr>
          <w:p w14:paraId="5D87A89B" w14:textId="77777777" w:rsidR="0005692C" w:rsidRDefault="0005692C"/>
        </w:tc>
      </w:tr>
      <w:tr w:rsidR="0005692C" w14:paraId="2A7ADC8A" w14:textId="77777777">
        <w:tc>
          <w:tcPr>
            <w:tcW w:w="587" w:type="dxa"/>
            <w:vAlign w:val="center"/>
          </w:tcPr>
          <w:p w14:paraId="40C1EEB3" w14:textId="77777777" w:rsidR="0005692C" w:rsidRDefault="00E50037">
            <w:pPr>
              <w:jc w:val="center"/>
            </w:pPr>
            <w:r>
              <w:rPr>
                <w:bCs/>
              </w:rPr>
              <w:t>4</w:t>
            </w:r>
          </w:p>
        </w:tc>
        <w:tc>
          <w:tcPr>
            <w:tcW w:w="2123" w:type="dxa"/>
            <w:vAlign w:val="center"/>
          </w:tcPr>
          <w:p w14:paraId="6AEF300D" w14:textId="77777777" w:rsidR="0005692C" w:rsidRDefault="00E50037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7513598E" w14:textId="77777777" w:rsidR="0005692C" w:rsidRDefault="0005692C">
            <w:pPr>
              <w:rPr>
                <w:bCs/>
              </w:rPr>
            </w:pPr>
          </w:p>
        </w:tc>
        <w:tc>
          <w:tcPr>
            <w:tcW w:w="5954" w:type="dxa"/>
            <w:vAlign w:val="center"/>
          </w:tcPr>
          <w:p w14:paraId="025FA017" w14:textId="4B81D445" w:rsidR="0005692C" w:rsidRDefault="00E50037">
            <w:r>
              <w:rPr>
                <w:bCs/>
              </w:rPr>
              <w:t>Принятие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об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отказе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в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приеме</w:t>
            </w:r>
            <w:r w:rsidR="005D476E">
              <w:t xml:space="preserve"> </w:t>
            </w:r>
            <w:r>
              <w:t>документов</w:t>
            </w:r>
          </w:p>
        </w:tc>
        <w:tc>
          <w:tcPr>
            <w:tcW w:w="3402" w:type="dxa"/>
            <w:vAlign w:val="center"/>
          </w:tcPr>
          <w:p w14:paraId="298D3D71" w14:textId="77777777" w:rsidR="0005692C" w:rsidRDefault="0005692C"/>
        </w:tc>
      </w:tr>
      <w:tr w:rsidR="0005692C" w14:paraId="5E5A37C4" w14:textId="77777777">
        <w:tc>
          <w:tcPr>
            <w:tcW w:w="587" w:type="dxa"/>
            <w:vAlign w:val="center"/>
          </w:tcPr>
          <w:p w14:paraId="466B655C" w14:textId="77777777" w:rsidR="0005692C" w:rsidRDefault="00E50037">
            <w:pPr>
              <w:jc w:val="center"/>
            </w:pPr>
            <w:r>
              <w:rPr>
                <w:bCs/>
              </w:rPr>
              <w:t>5</w:t>
            </w:r>
          </w:p>
        </w:tc>
        <w:tc>
          <w:tcPr>
            <w:tcW w:w="2123" w:type="dxa"/>
            <w:vAlign w:val="center"/>
          </w:tcPr>
          <w:p w14:paraId="211C625A" w14:textId="7A6F4AA3" w:rsidR="0005692C" w:rsidRDefault="00E50037">
            <w:r>
              <w:rPr>
                <w:bCs/>
              </w:rPr>
              <w:t>Ведомство/ПГС/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СМЭВ</w:t>
            </w:r>
            <w:r w:rsidR="005D476E">
              <w:rPr>
                <w:bCs/>
              </w:rPr>
              <w:t xml:space="preserve"> </w:t>
            </w:r>
          </w:p>
        </w:tc>
        <w:tc>
          <w:tcPr>
            <w:tcW w:w="3097" w:type="dxa"/>
            <w:vAlign w:val="center"/>
          </w:tcPr>
          <w:p w14:paraId="58F5C7B2" w14:textId="4B7E4177" w:rsidR="0005692C" w:rsidRDefault="00E50037">
            <w:r>
              <w:rPr>
                <w:bCs/>
              </w:rPr>
              <w:t>Получение</w:t>
            </w:r>
            <w:r w:rsidR="005D476E">
              <w:t xml:space="preserve"> </w:t>
            </w:r>
            <w:r>
              <w:t>сведений</w:t>
            </w:r>
            <w:r w:rsidR="005D476E">
              <w:t xml:space="preserve"> </w:t>
            </w:r>
            <w:r>
              <w:rPr>
                <w:bCs/>
              </w:rPr>
              <w:t>посредством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СМЭВ</w:t>
            </w:r>
          </w:p>
        </w:tc>
        <w:tc>
          <w:tcPr>
            <w:tcW w:w="5954" w:type="dxa"/>
            <w:vAlign w:val="center"/>
          </w:tcPr>
          <w:p w14:paraId="67FAEFEC" w14:textId="4F1FCC06" w:rsidR="0005692C" w:rsidRDefault="00E50037">
            <w:r>
              <w:rPr>
                <w:bCs/>
              </w:rPr>
              <w:t>Направление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межведомственных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запросов</w:t>
            </w:r>
          </w:p>
        </w:tc>
        <w:tc>
          <w:tcPr>
            <w:tcW w:w="3402" w:type="dxa"/>
            <w:vMerge w:val="restart"/>
            <w:vAlign w:val="center"/>
          </w:tcPr>
          <w:p w14:paraId="20D31F08" w14:textId="3DCE3C88" w:rsidR="0005692C" w:rsidRDefault="00E50037">
            <w:pPr>
              <w:rPr>
                <w:bCs/>
              </w:rPr>
            </w:pPr>
            <w:r>
              <w:rPr>
                <w:bCs/>
              </w:rPr>
              <w:t>До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5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рабочих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дней</w:t>
            </w:r>
          </w:p>
        </w:tc>
      </w:tr>
      <w:tr w:rsidR="0005692C" w14:paraId="0BBAD0A0" w14:textId="77777777">
        <w:tc>
          <w:tcPr>
            <w:tcW w:w="587" w:type="dxa"/>
            <w:vAlign w:val="center"/>
          </w:tcPr>
          <w:p w14:paraId="461A4D71" w14:textId="77777777" w:rsidR="0005692C" w:rsidRDefault="00E50037">
            <w:pPr>
              <w:jc w:val="center"/>
            </w:pPr>
            <w:r>
              <w:rPr>
                <w:bCs/>
              </w:rPr>
              <w:t>6</w:t>
            </w:r>
          </w:p>
        </w:tc>
        <w:tc>
          <w:tcPr>
            <w:tcW w:w="2123" w:type="dxa"/>
            <w:vAlign w:val="center"/>
          </w:tcPr>
          <w:p w14:paraId="7A19CFD3" w14:textId="71073A5C" w:rsidR="0005692C" w:rsidRDefault="00E50037">
            <w:r>
              <w:rPr>
                <w:bCs/>
              </w:rPr>
              <w:t>Ведомство/ПГС/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СМЭВ</w:t>
            </w:r>
          </w:p>
        </w:tc>
        <w:tc>
          <w:tcPr>
            <w:tcW w:w="3097" w:type="dxa"/>
            <w:vAlign w:val="center"/>
          </w:tcPr>
          <w:p w14:paraId="4B46C172" w14:textId="77777777" w:rsidR="0005692C" w:rsidRDefault="0005692C"/>
        </w:tc>
        <w:tc>
          <w:tcPr>
            <w:tcW w:w="5954" w:type="dxa"/>
            <w:vAlign w:val="center"/>
          </w:tcPr>
          <w:p w14:paraId="74780C8D" w14:textId="027B03E3" w:rsidR="0005692C" w:rsidRDefault="00E50037">
            <w:r>
              <w:rPr>
                <w:bCs/>
              </w:rPr>
              <w:t>Получение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ответов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на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межведомственные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запросы</w:t>
            </w:r>
          </w:p>
        </w:tc>
        <w:tc>
          <w:tcPr>
            <w:tcW w:w="3402" w:type="dxa"/>
            <w:vMerge/>
            <w:vAlign w:val="center"/>
          </w:tcPr>
          <w:p w14:paraId="3C866AC5" w14:textId="77777777" w:rsidR="0005692C" w:rsidRDefault="0005692C">
            <w:pPr>
              <w:rPr>
                <w:bCs/>
              </w:rPr>
            </w:pPr>
          </w:p>
        </w:tc>
      </w:tr>
      <w:tr w:rsidR="0005692C" w14:paraId="711768CD" w14:textId="77777777">
        <w:tc>
          <w:tcPr>
            <w:tcW w:w="587" w:type="dxa"/>
            <w:vAlign w:val="center"/>
          </w:tcPr>
          <w:p w14:paraId="18E2416D" w14:textId="77777777" w:rsidR="0005692C" w:rsidRDefault="00E50037">
            <w:pPr>
              <w:jc w:val="center"/>
            </w:pPr>
            <w:r>
              <w:rPr>
                <w:bCs/>
              </w:rPr>
              <w:t>8</w:t>
            </w:r>
          </w:p>
        </w:tc>
        <w:tc>
          <w:tcPr>
            <w:tcW w:w="2123" w:type="dxa"/>
            <w:vAlign w:val="center"/>
          </w:tcPr>
          <w:p w14:paraId="3AF4A806" w14:textId="77777777" w:rsidR="0005692C" w:rsidRDefault="00E50037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56DEB536" w14:textId="552C04ED" w:rsidR="0005692C" w:rsidRDefault="00E50037">
            <w:pPr>
              <w:rPr>
                <w:bCs/>
              </w:rPr>
            </w:pPr>
            <w:r>
              <w:rPr>
                <w:bCs/>
              </w:rPr>
              <w:t>Рассмотрение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сведений</w:t>
            </w:r>
          </w:p>
        </w:tc>
        <w:tc>
          <w:tcPr>
            <w:tcW w:w="5954" w:type="dxa"/>
            <w:vAlign w:val="center"/>
          </w:tcPr>
          <w:p w14:paraId="38DAB9F3" w14:textId="53E154A0" w:rsidR="0005692C" w:rsidRDefault="00E50037">
            <w:r>
              <w:rPr>
                <w:bCs/>
              </w:rPr>
              <w:t>Проверка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соответствия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сведений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установленным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критериям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для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принятия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</w:p>
        </w:tc>
        <w:tc>
          <w:tcPr>
            <w:tcW w:w="3402" w:type="dxa"/>
            <w:vAlign w:val="center"/>
          </w:tcPr>
          <w:p w14:paraId="3A1C773E" w14:textId="6411A4EF" w:rsidR="0005692C" w:rsidRDefault="00E50037">
            <w:r>
              <w:rPr>
                <w:bCs/>
              </w:rPr>
              <w:t>До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5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рабочих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дней</w:t>
            </w:r>
          </w:p>
        </w:tc>
      </w:tr>
      <w:tr w:rsidR="0005692C" w14:paraId="701E7BC9" w14:textId="77777777">
        <w:tc>
          <w:tcPr>
            <w:tcW w:w="587" w:type="dxa"/>
            <w:vAlign w:val="center"/>
          </w:tcPr>
          <w:p w14:paraId="2A1C742A" w14:textId="77777777" w:rsidR="0005692C" w:rsidRDefault="00E50037">
            <w:pPr>
              <w:jc w:val="center"/>
            </w:pPr>
            <w:r>
              <w:rPr>
                <w:bCs/>
              </w:rPr>
              <w:t>9</w:t>
            </w:r>
          </w:p>
        </w:tc>
        <w:tc>
          <w:tcPr>
            <w:tcW w:w="2123" w:type="dxa"/>
            <w:vAlign w:val="center"/>
          </w:tcPr>
          <w:p w14:paraId="20A1341F" w14:textId="77777777" w:rsidR="0005692C" w:rsidRDefault="00E50037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635939F7" w14:textId="3185594B" w:rsidR="0005692C" w:rsidRDefault="00E50037">
            <w:pPr>
              <w:rPr>
                <w:bCs/>
              </w:rPr>
            </w:pPr>
            <w:r>
              <w:rPr>
                <w:bCs/>
              </w:rPr>
              <w:t>Принятие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5D476E">
              <w:rPr>
                <w:bCs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14:paraId="7111951D" w14:textId="13B4EA59" w:rsidR="0005692C" w:rsidRDefault="00E50037">
            <w:r>
              <w:t>Принятие</w:t>
            </w:r>
            <w:r w:rsidR="005D476E">
              <w:t xml:space="preserve"> </w:t>
            </w:r>
            <w:r>
              <w:t>решения</w:t>
            </w:r>
            <w:r w:rsidR="005D476E">
              <w:t xml:space="preserve"> </w:t>
            </w:r>
            <w:r>
              <w:t>о</w:t>
            </w:r>
            <w:r w:rsidR="005D476E">
              <w:t xml:space="preserve"> </w:t>
            </w:r>
            <w:r>
              <w:t>предоставлении</w:t>
            </w:r>
            <w:r w:rsidR="005D476E">
              <w:t xml:space="preserve"> </w:t>
            </w:r>
            <w:r>
              <w:t>услуги</w:t>
            </w:r>
          </w:p>
        </w:tc>
        <w:tc>
          <w:tcPr>
            <w:tcW w:w="3402" w:type="dxa"/>
            <w:vAlign w:val="center"/>
          </w:tcPr>
          <w:p w14:paraId="4A927850" w14:textId="2A793A90" w:rsidR="0005692C" w:rsidRDefault="00E50037">
            <w:r>
              <w:rPr>
                <w:bCs/>
              </w:rPr>
              <w:t>До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часа</w:t>
            </w:r>
          </w:p>
        </w:tc>
      </w:tr>
      <w:tr w:rsidR="0005692C" w14:paraId="4A1D561C" w14:textId="77777777">
        <w:tc>
          <w:tcPr>
            <w:tcW w:w="587" w:type="dxa"/>
            <w:vAlign w:val="center"/>
          </w:tcPr>
          <w:p w14:paraId="5C7FCF58" w14:textId="77777777" w:rsidR="0005692C" w:rsidRDefault="00E50037">
            <w:pPr>
              <w:jc w:val="center"/>
            </w:pPr>
            <w:r>
              <w:rPr>
                <w:bCs/>
              </w:rPr>
              <w:t>10</w:t>
            </w:r>
          </w:p>
        </w:tc>
        <w:tc>
          <w:tcPr>
            <w:tcW w:w="2123" w:type="dxa"/>
            <w:vAlign w:val="center"/>
          </w:tcPr>
          <w:p w14:paraId="2E425097" w14:textId="77777777" w:rsidR="0005692C" w:rsidRDefault="00E50037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411A80BB" w14:textId="77777777" w:rsidR="0005692C" w:rsidRDefault="0005692C">
            <w:pPr>
              <w:rPr>
                <w:bCs/>
              </w:rPr>
            </w:pPr>
          </w:p>
        </w:tc>
        <w:tc>
          <w:tcPr>
            <w:tcW w:w="5954" w:type="dxa"/>
            <w:vAlign w:val="center"/>
          </w:tcPr>
          <w:p w14:paraId="30C9518A" w14:textId="5AE6D687" w:rsidR="0005692C" w:rsidRDefault="00E50037">
            <w:r>
              <w:rPr>
                <w:bCs/>
              </w:rPr>
              <w:t>Формирование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5D476E">
              <w:t xml:space="preserve"> </w:t>
            </w:r>
            <w:r>
              <w:t>о</w:t>
            </w:r>
            <w:r w:rsidR="005D476E">
              <w:t xml:space="preserve"> </w:t>
            </w:r>
            <w:r>
              <w:t>предоставлении</w:t>
            </w:r>
            <w:r w:rsidR="005D476E">
              <w:t xml:space="preserve"> </w:t>
            </w:r>
            <w:r>
              <w:t>услуги</w:t>
            </w:r>
          </w:p>
        </w:tc>
        <w:tc>
          <w:tcPr>
            <w:tcW w:w="3402" w:type="dxa"/>
            <w:vAlign w:val="center"/>
          </w:tcPr>
          <w:p w14:paraId="3649D92D" w14:textId="77777777" w:rsidR="0005692C" w:rsidRDefault="0005692C"/>
        </w:tc>
      </w:tr>
      <w:tr w:rsidR="0005692C" w14:paraId="3662825C" w14:textId="77777777">
        <w:tc>
          <w:tcPr>
            <w:tcW w:w="587" w:type="dxa"/>
            <w:vAlign w:val="center"/>
          </w:tcPr>
          <w:p w14:paraId="627D43F1" w14:textId="77777777" w:rsidR="0005692C" w:rsidRDefault="00E50037">
            <w:pPr>
              <w:jc w:val="center"/>
            </w:pPr>
            <w:r>
              <w:rPr>
                <w:bCs/>
              </w:rPr>
              <w:lastRenderedPageBreak/>
              <w:t>11</w:t>
            </w:r>
          </w:p>
        </w:tc>
        <w:tc>
          <w:tcPr>
            <w:tcW w:w="2123" w:type="dxa"/>
            <w:vAlign w:val="center"/>
          </w:tcPr>
          <w:p w14:paraId="7AA4513C" w14:textId="77777777" w:rsidR="0005692C" w:rsidRDefault="00E50037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0CCD5F17" w14:textId="77777777" w:rsidR="0005692C" w:rsidRDefault="0005692C">
            <w:pPr>
              <w:rPr>
                <w:bCs/>
              </w:rPr>
            </w:pPr>
          </w:p>
        </w:tc>
        <w:tc>
          <w:tcPr>
            <w:tcW w:w="5954" w:type="dxa"/>
            <w:vAlign w:val="center"/>
          </w:tcPr>
          <w:p w14:paraId="3DC5A53C" w14:textId="536FE076" w:rsidR="0005692C" w:rsidRDefault="00E50037">
            <w:r>
              <w:rPr>
                <w:bCs/>
              </w:rPr>
              <w:t>Принятие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об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отказе</w:t>
            </w:r>
            <w:r w:rsidR="005D476E">
              <w:t xml:space="preserve"> </w:t>
            </w:r>
            <w:r>
              <w:t>в</w:t>
            </w:r>
            <w:r w:rsidR="005D476E">
              <w:t xml:space="preserve"> </w:t>
            </w:r>
            <w:r>
              <w:t>предоставлении</w:t>
            </w:r>
            <w:r w:rsidR="005D476E">
              <w:t xml:space="preserve"> </w:t>
            </w:r>
            <w:r>
              <w:t>услуги</w:t>
            </w:r>
          </w:p>
        </w:tc>
        <w:tc>
          <w:tcPr>
            <w:tcW w:w="3402" w:type="dxa"/>
            <w:vAlign w:val="center"/>
          </w:tcPr>
          <w:p w14:paraId="6260CB42" w14:textId="77777777" w:rsidR="0005692C" w:rsidRDefault="0005692C"/>
        </w:tc>
      </w:tr>
      <w:tr w:rsidR="0005692C" w14:paraId="7CC1A407" w14:textId="77777777">
        <w:tc>
          <w:tcPr>
            <w:tcW w:w="587" w:type="dxa"/>
            <w:vAlign w:val="center"/>
          </w:tcPr>
          <w:p w14:paraId="7C2FE606" w14:textId="77777777" w:rsidR="0005692C" w:rsidRDefault="00E50037">
            <w:pPr>
              <w:jc w:val="center"/>
            </w:pPr>
            <w:r>
              <w:rPr>
                <w:bCs/>
              </w:rPr>
              <w:t>12</w:t>
            </w:r>
          </w:p>
        </w:tc>
        <w:tc>
          <w:tcPr>
            <w:tcW w:w="2123" w:type="dxa"/>
            <w:vAlign w:val="center"/>
          </w:tcPr>
          <w:p w14:paraId="549875E1" w14:textId="77777777" w:rsidR="0005692C" w:rsidRDefault="00E50037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77EF22C2" w14:textId="77777777" w:rsidR="0005692C" w:rsidRDefault="0005692C">
            <w:pPr>
              <w:rPr>
                <w:bCs/>
              </w:rPr>
            </w:pPr>
          </w:p>
        </w:tc>
        <w:tc>
          <w:tcPr>
            <w:tcW w:w="5954" w:type="dxa"/>
            <w:vAlign w:val="center"/>
          </w:tcPr>
          <w:p w14:paraId="2C156D81" w14:textId="6A89D437" w:rsidR="0005692C" w:rsidRDefault="00E50037">
            <w:r>
              <w:rPr>
                <w:bCs/>
              </w:rPr>
              <w:t>Формирование</w:t>
            </w:r>
            <w:r w:rsidR="005D476E">
              <w:t xml:space="preserve"> </w:t>
            </w:r>
            <w:r>
              <w:t>отказа</w:t>
            </w:r>
            <w:r w:rsidR="005D476E">
              <w:t xml:space="preserve"> </w:t>
            </w:r>
            <w:r>
              <w:t>в</w:t>
            </w:r>
            <w:r w:rsidR="005D476E">
              <w:t xml:space="preserve"> </w:t>
            </w:r>
            <w:r>
              <w:t>предоставлении</w:t>
            </w:r>
            <w:r w:rsidR="005D476E">
              <w:t xml:space="preserve"> </w:t>
            </w:r>
            <w:r>
              <w:t>услуги</w:t>
            </w:r>
          </w:p>
        </w:tc>
        <w:tc>
          <w:tcPr>
            <w:tcW w:w="3402" w:type="dxa"/>
            <w:vAlign w:val="center"/>
          </w:tcPr>
          <w:p w14:paraId="4D16BF9C" w14:textId="77777777" w:rsidR="0005692C" w:rsidRDefault="0005692C"/>
        </w:tc>
      </w:tr>
      <w:tr w:rsidR="0005692C" w14:paraId="5CA78D71" w14:textId="77777777">
        <w:tc>
          <w:tcPr>
            <w:tcW w:w="587" w:type="dxa"/>
            <w:vAlign w:val="center"/>
          </w:tcPr>
          <w:p w14:paraId="2BBE9103" w14:textId="77777777" w:rsidR="0005692C" w:rsidRDefault="00E50037">
            <w:pPr>
              <w:jc w:val="center"/>
            </w:pPr>
            <w:r>
              <w:rPr>
                <w:bCs/>
              </w:rPr>
              <w:t>13</w:t>
            </w:r>
          </w:p>
        </w:tc>
        <w:tc>
          <w:tcPr>
            <w:tcW w:w="2123" w:type="dxa"/>
            <w:vAlign w:val="center"/>
          </w:tcPr>
          <w:p w14:paraId="48CDEC4B" w14:textId="7F6E5939" w:rsidR="0005692C" w:rsidRDefault="00E50037">
            <w:pPr>
              <w:spacing w:before="110"/>
              <w:contextualSpacing/>
              <w:rPr>
                <w:bCs/>
              </w:rPr>
            </w:pPr>
            <w:r>
              <w:rPr>
                <w:bCs/>
              </w:rPr>
              <w:t>Модуль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МФЦ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/</w:t>
            </w:r>
          </w:p>
          <w:p w14:paraId="1EEEC8AC" w14:textId="77777777" w:rsidR="0005692C" w:rsidRDefault="00E50037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499536A4" w14:textId="3DAFD320" w:rsidR="0005692C" w:rsidRDefault="00E50037">
            <w:pPr>
              <w:rPr>
                <w:bCs/>
              </w:rPr>
            </w:pPr>
            <w:r>
              <w:rPr>
                <w:bCs/>
              </w:rPr>
              <w:t>Выдача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результата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на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бумажном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носителе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(опционально)</w:t>
            </w:r>
          </w:p>
        </w:tc>
        <w:tc>
          <w:tcPr>
            <w:tcW w:w="5954" w:type="dxa"/>
            <w:vAlign w:val="center"/>
          </w:tcPr>
          <w:p w14:paraId="7C5E0857" w14:textId="05C8E10B" w:rsidR="0005692C" w:rsidRDefault="00E50037">
            <w:r>
              <w:rPr>
                <w:bCs/>
              </w:rPr>
              <w:t>Выдача</w:t>
            </w:r>
            <w:r w:rsidR="005D476E">
              <w:t xml:space="preserve"> </w:t>
            </w:r>
            <w:r>
              <w:t>результата</w:t>
            </w:r>
            <w:r w:rsidR="005D476E">
              <w:t xml:space="preserve"> </w:t>
            </w:r>
            <w:r>
              <w:rPr>
                <w:bCs/>
              </w:rPr>
              <w:t>в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виде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экземпляра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электронного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документа,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распечатанного</w:t>
            </w:r>
            <w:r w:rsidR="005D476E">
              <w:rPr>
                <w:bCs/>
              </w:rPr>
              <w:t xml:space="preserve"> </w:t>
            </w:r>
            <w:r>
              <w:t>на</w:t>
            </w:r>
            <w:r w:rsidR="005D476E">
              <w:t xml:space="preserve"> </w:t>
            </w:r>
            <w:r>
              <w:rPr>
                <w:bCs/>
              </w:rPr>
              <w:t>бумажном</w:t>
            </w:r>
            <w:r w:rsidR="005D476E">
              <w:t xml:space="preserve"> </w:t>
            </w:r>
            <w:r>
              <w:t>носителе</w:t>
            </w:r>
            <w:r>
              <w:rPr>
                <w:bCs/>
              </w:rPr>
              <w:t>,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заверенного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подписью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печатью</w:t>
            </w:r>
            <w:r w:rsidR="005D476E">
              <w:rPr>
                <w:bCs/>
              </w:rPr>
              <w:t xml:space="preserve"> </w:t>
            </w:r>
            <w:r>
              <w:t>МФЦ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/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Ведомстве</w:t>
            </w:r>
          </w:p>
        </w:tc>
        <w:tc>
          <w:tcPr>
            <w:tcW w:w="3402" w:type="dxa"/>
            <w:vAlign w:val="center"/>
          </w:tcPr>
          <w:p w14:paraId="3E72FED9" w14:textId="0B32F1DF" w:rsidR="0005692C" w:rsidRDefault="00E50037">
            <w:pPr>
              <w:rPr>
                <w:vertAlign w:val="superscript"/>
              </w:rPr>
            </w:pPr>
            <w:r>
              <w:rPr>
                <w:bCs/>
              </w:rPr>
              <w:t>После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окончания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процедуры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принятия</w:t>
            </w:r>
            <w:r w:rsidR="005D476E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</w:p>
        </w:tc>
      </w:tr>
    </w:tbl>
    <w:p w14:paraId="22EA1440" w14:textId="77777777" w:rsidR="0005692C" w:rsidRDefault="0005692C">
      <w:pPr>
        <w:tabs>
          <w:tab w:val="left" w:pos="0"/>
        </w:tabs>
      </w:pPr>
    </w:p>
    <w:sectPr w:rsidR="0005692C" w:rsidSect="0005692C">
      <w:headerReference w:type="default" r:id="rId12"/>
      <w:footerReference w:type="default" r:id="rId13"/>
      <w:pgSz w:w="16840" w:h="11900" w:orient="landscape"/>
      <w:pgMar w:top="1015" w:right="550" w:bottom="1230" w:left="1128" w:header="584" w:footer="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E06FF" w14:textId="77777777" w:rsidR="00A907F3" w:rsidRDefault="00A907F3">
      <w:r>
        <w:separator/>
      </w:r>
    </w:p>
  </w:endnote>
  <w:endnote w:type="continuationSeparator" w:id="0">
    <w:p w14:paraId="72DDE99E" w14:textId="77777777" w:rsidR="00A907F3" w:rsidRDefault="00A9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irofont-19-1">
    <w:charset w:val="00"/>
    <w:family w:val="auto"/>
    <w:pitch w:val="default"/>
  </w:font>
  <w:font w:name="cairofont-19-0">
    <w:charset w:val="00"/>
    <w:family w:val="auto"/>
    <w:pitch w:val="default"/>
  </w:font>
  <w:font w:name="cairofont-48-0">
    <w:charset w:val="00"/>
    <w:family w:val="auto"/>
    <w:pitch w:val="default"/>
  </w:font>
  <w:font w:name="cairofont-88-1">
    <w:charset w:val="00"/>
    <w:family w:val="auto"/>
    <w:pitch w:val="default"/>
  </w:font>
  <w:font w:name="cairofont-88-0">
    <w:charset w:val="00"/>
    <w:family w:val="auto"/>
    <w:pitch w:val="default"/>
  </w:font>
  <w:font w:name="cairofont-92-0">
    <w:charset w:val="00"/>
    <w:family w:val="auto"/>
    <w:pitch w:val="default"/>
  </w:font>
  <w:font w:name="cairofont-93-1">
    <w:charset w:val="00"/>
    <w:family w:val="auto"/>
    <w:pitch w:val="default"/>
  </w:font>
  <w:font w:name="cairofont-93-0">
    <w:charset w:val="00"/>
    <w:family w:val="auto"/>
    <w:pitch w:val="default"/>
  </w:font>
  <w:font w:name="cairofont-97-1">
    <w:charset w:val="00"/>
    <w:family w:val="auto"/>
    <w:pitch w:val="default"/>
  </w:font>
  <w:font w:name="cairofont-97-0">
    <w:charset w:val="00"/>
    <w:family w:val="auto"/>
    <w:pitch w:val="default"/>
  </w:font>
  <w:font w:name="cairofont-99-1">
    <w:charset w:val="00"/>
    <w:family w:val="auto"/>
    <w:pitch w:val="default"/>
  </w:font>
  <w:font w:name="cairofont-100-0">
    <w:charset w:val="00"/>
    <w:family w:val="auto"/>
    <w:pitch w:val="default"/>
  </w:font>
  <w:font w:name="cairofont-100-1">
    <w:charset w:val="00"/>
    <w:family w:val="auto"/>
    <w:pitch w:val="default"/>
  </w:font>
  <w:font w:name="cairofont-99-0">
    <w:charset w:val="00"/>
    <w:family w:val="auto"/>
    <w:pitch w:val="default"/>
  </w:font>
  <w:font w:name="cairofont-164-0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7706152"/>
      <w:docPartObj>
        <w:docPartGallery w:val="Page Numbers (Bottom of Page)"/>
        <w:docPartUnique/>
      </w:docPartObj>
    </w:sdtPr>
    <w:sdtEndPr/>
    <w:sdtContent>
      <w:p w14:paraId="3846C48D" w14:textId="77777777" w:rsidR="00FE2618" w:rsidRDefault="00FE2618">
        <w:pPr>
          <w:pStyle w:val="af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471EE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0DEF1F41" w14:textId="77777777" w:rsidR="00FE2618" w:rsidRDefault="00FE2618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7A7E7" w14:textId="77777777" w:rsidR="00FE2618" w:rsidRDefault="00FE2618">
    <w:pPr>
      <w:pStyle w:val="afd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471EE">
      <w:rPr>
        <w:noProof/>
      </w:rPr>
      <w:t>34</w:t>
    </w:r>
    <w:r>
      <w:rPr>
        <w:noProof/>
      </w:rPr>
      <w:fldChar w:fldCharType="end"/>
    </w:r>
  </w:p>
  <w:p w14:paraId="4AF1218F" w14:textId="77777777" w:rsidR="00FE2618" w:rsidRDefault="00FE2618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5A452" w14:textId="77777777" w:rsidR="00A907F3" w:rsidRDefault="00A907F3">
      <w:r>
        <w:separator/>
      </w:r>
    </w:p>
  </w:footnote>
  <w:footnote w:type="continuationSeparator" w:id="0">
    <w:p w14:paraId="36E28C25" w14:textId="77777777" w:rsidR="00A907F3" w:rsidRDefault="00A907F3">
      <w:r>
        <w:continuationSeparator/>
      </w:r>
    </w:p>
  </w:footnote>
  <w:footnote w:id="1">
    <w:p w14:paraId="392B7625" w14:textId="77777777" w:rsidR="00FE2618" w:rsidRDefault="00FE2618">
      <w:pPr>
        <w:pStyle w:val="a4"/>
        <w:tabs>
          <w:tab w:val="left" w:pos="144"/>
        </w:tabs>
      </w:pPr>
      <w:r>
        <w:rPr>
          <w:sz w:val="13"/>
          <w:szCs w:val="13"/>
          <w:vertAlign w:val="superscript"/>
        </w:rPr>
        <w:footnoteRef/>
      </w:r>
      <w:r>
        <w:rPr>
          <w:sz w:val="13"/>
          <w:szCs w:val="13"/>
        </w:rPr>
        <w:tab/>
      </w:r>
      <w:r>
        <w:t xml:space="preserve">На акте проставляется отметка о согласовании с организациями, интересы которых были затронуты при проведении работ (службы, отвечающие за эксплуатацию инженерных коммуникаций, правообладатели земельных участков, на которых проводились работы) либо к акту прикладывается документ, подтверждающий соответствующее согласование (за исключением обращений по основанию, указанному в пункте </w:t>
      </w:r>
      <w:r>
        <w:rPr>
          <w:b/>
          <w:bCs/>
          <w:sz w:val="22"/>
          <w:szCs w:val="22"/>
        </w:rPr>
        <w:t xml:space="preserve">6.1.3 </w:t>
      </w:r>
      <w:r>
        <w:t>настоящего Административного регламента).</w:t>
      </w:r>
    </w:p>
    <w:p w14:paraId="5360472D" w14:textId="77777777" w:rsidR="00FE2618" w:rsidRDefault="00FE2618">
      <w:pPr>
        <w:pStyle w:val="a4"/>
        <w:spacing w:after="0" w:line="218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</w:footnote>
  <w:footnote w:id="2">
    <w:p w14:paraId="2F976C1B" w14:textId="77777777" w:rsidR="00FE2618" w:rsidRDefault="00FE2618">
      <w:pPr>
        <w:pStyle w:val="a4"/>
        <w:tabs>
          <w:tab w:val="left" w:pos="91"/>
        </w:tabs>
        <w:spacing w:after="0"/>
        <w:rPr>
          <w:sz w:val="13"/>
          <w:szCs w:val="13"/>
        </w:rPr>
      </w:pPr>
    </w:p>
  </w:footnote>
  <w:footnote w:id="3">
    <w:p w14:paraId="5F1B0AB8" w14:textId="77777777" w:rsidR="00FE2618" w:rsidRDefault="00FE2618">
      <w:pPr>
        <w:pStyle w:val="aff5"/>
      </w:pPr>
      <w:r>
        <w:rPr>
          <w:rStyle w:val="aff7"/>
        </w:rPr>
        <w:footnoteRef/>
      </w:r>
      <w:r>
        <w:t xml:space="preserve"> Не включается в общий срок предоставления государственной услуги.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E9F8" w14:textId="77777777" w:rsidR="00FE2618" w:rsidRDefault="00FE26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60981" w14:textId="77777777" w:rsidR="00FE2618" w:rsidRDefault="00FE2618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84B46"/>
    <w:multiLevelType w:val="hybridMultilevel"/>
    <w:tmpl w:val="E74AC61C"/>
    <w:lvl w:ilvl="0" w:tplc="ABC2E4DE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FFFFFF"/>
      </w:rPr>
    </w:lvl>
    <w:lvl w:ilvl="1" w:tplc="D1704C88">
      <w:numFmt w:val="decimal"/>
      <w:lvlText w:val=""/>
      <w:lvlJc w:val="left"/>
    </w:lvl>
    <w:lvl w:ilvl="2" w:tplc="58E2476E">
      <w:numFmt w:val="decimal"/>
      <w:lvlText w:val=""/>
      <w:lvlJc w:val="left"/>
    </w:lvl>
    <w:lvl w:ilvl="3" w:tplc="B620841E">
      <w:numFmt w:val="decimal"/>
      <w:lvlText w:val=""/>
      <w:lvlJc w:val="left"/>
    </w:lvl>
    <w:lvl w:ilvl="4" w:tplc="FA4A7E72">
      <w:numFmt w:val="decimal"/>
      <w:lvlText w:val=""/>
      <w:lvlJc w:val="left"/>
    </w:lvl>
    <w:lvl w:ilvl="5" w:tplc="403E03C4">
      <w:numFmt w:val="decimal"/>
      <w:lvlText w:val=""/>
      <w:lvlJc w:val="left"/>
    </w:lvl>
    <w:lvl w:ilvl="6" w:tplc="E00A9208">
      <w:numFmt w:val="decimal"/>
      <w:lvlText w:val=""/>
      <w:lvlJc w:val="left"/>
    </w:lvl>
    <w:lvl w:ilvl="7" w:tplc="AE847964">
      <w:numFmt w:val="decimal"/>
      <w:lvlText w:val=""/>
      <w:lvlJc w:val="left"/>
    </w:lvl>
    <w:lvl w:ilvl="8" w:tplc="6C3834F4">
      <w:numFmt w:val="decimal"/>
      <w:lvlText w:val=""/>
      <w:lvlJc w:val="left"/>
    </w:lvl>
  </w:abstractNum>
  <w:abstractNum w:abstractNumId="1" w15:restartNumberingAfterBreak="0">
    <w:nsid w:val="17DC0094"/>
    <w:multiLevelType w:val="hybridMultilevel"/>
    <w:tmpl w:val="8D768C12"/>
    <w:lvl w:ilvl="0" w:tplc="0A802A38">
      <w:start w:val="1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 w:tplc="263409C0">
      <w:numFmt w:val="none"/>
      <w:lvlText w:val=""/>
      <w:lvlJc w:val="left"/>
      <w:pPr>
        <w:tabs>
          <w:tab w:val="num" w:pos="360"/>
        </w:tabs>
      </w:pPr>
    </w:lvl>
    <w:lvl w:ilvl="2" w:tplc="875EB298">
      <w:numFmt w:val="none"/>
      <w:lvlText w:val=""/>
      <w:lvlJc w:val="left"/>
      <w:pPr>
        <w:tabs>
          <w:tab w:val="num" w:pos="360"/>
        </w:tabs>
      </w:pPr>
    </w:lvl>
    <w:lvl w:ilvl="3" w:tplc="053E67B4">
      <w:numFmt w:val="none"/>
      <w:lvlText w:val=""/>
      <w:lvlJc w:val="left"/>
      <w:pPr>
        <w:tabs>
          <w:tab w:val="num" w:pos="360"/>
        </w:tabs>
      </w:pPr>
    </w:lvl>
    <w:lvl w:ilvl="4" w:tplc="BD0CFBD4">
      <w:numFmt w:val="none"/>
      <w:lvlText w:val=""/>
      <w:lvlJc w:val="left"/>
      <w:pPr>
        <w:tabs>
          <w:tab w:val="num" w:pos="360"/>
        </w:tabs>
      </w:pPr>
    </w:lvl>
    <w:lvl w:ilvl="5" w:tplc="B58A119A">
      <w:numFmt w:val="none"/>
      <w:lvlText w:val=""/>
      <w:lvlJc w:val="left"/>
      <w:pPr>
        <w:tabs>
          <w:tab w:val="num" w:pos="360"/>
        </w:tabs>
      </w:pPr>
    </w:lvl>
    <w:lvl w:ilvl="6" w:tplc="BEF8E9AA">
      <w:numFmt w:val="none"/>
      <w:lvlText w:val=""/>
      <w:lvlJc w:val="left"/>
      <w:pPr>
        <w:tabs>
          <w:tab w:val="num" w:pos="360"/>
        </w:tabs>
      </w:pPr>
    </w:lvl>
    <w:lvl w:ilvl="7" w:tplc="DC729872">
      <w:numFmt w:val="none"/>
      <w:lvlText w:val=""/>
      <w:lvlJc w:val="left"/>
      <w:pPr>
        <w:tabs>
          <w:tab w:val="num" w:pos="360"/>
        </w:tabs>
      </w:pPr>
    </w:lvl>
    <w:lvl w:ilvl="8" w:tplc="DC64A01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A6466F9"/>
    <w:multiLevelType w:val="hybridMultilevel"/>
    <w:tmpl w:val="025CFAFE"/>
    <w:lvl w:ilvl="0" w:tplc="6C8816F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FFFFFF"/>
      </w:rPr>
    </w:lvl>
    <w:lvl w:ilvl="1" w:tplc="45B8FCAA">
      <w:numFmt w:val="decimal"/>
      <w:lvlText w:val=""/>
      <w:lvlJc w:val="left"/>
    </w:lvl>
    <w:lvl w:ilvl="2" w:tplc="CEBC9730">
      <w:numFmt w:val="decimal"/>
      <w:lvlText w:val=""/>
      <w:lvlJc w:val="left"/>
    </w:lvl>
    <w:lvl w:ilvl="3" w:tplc="73E80E2E">
      <w:numFmt w:val="decimal"/>
      <w:lvlText w:val=""/>
      <w:lvlJc w:val="left"/>
    </w:lvl>
    <w:lvl w:ilvl="4" w:tplc="795E9D0C">
      <w:numFmt w:val="decimal"/>
      <w:lvlText w:val=""/>
      <w:lvlJc w:val="left"/>
    </w:lvl>
    <w:lvl w:ilvl="5" w:tplc="86888A80">
      <w:numFmt w:val="decimal"/>
      <w:lvlText w:val=""/>
      <w:lvlJc w:val="left"/>
    </w:lvl>
    <w:lvl w:ilvl="6" w:tplc="B336CF0C">
      <w:numFmt w:val="decimal"/>
      <w:lvlText w:val=""/>
      <w:lvlJc w:val="left"/>
    </w:lvl>
    <w:lvl w:ilvl="7" w:tplc="99664C28">
      <w:numFmt w:val="decimal"/>
      <w:lvlText w:val=""/>
      <w:lvlJc w:val="left"/>
    </w:lvl>
    <w:lvl w:ilvl="8" w:tplc="20E0974A">
      <w:numFmt w:val="decimal"/>
      <w:lvlText w:val=""/>
      <w:lvlJc w:val="left"/>
    </w:lvl>
  </w:abstractNum>
  <w:abstractNum w:abstractNumId="3" w15:restartNumberingAfterBreak="0">
    <w:nsid w:val="303642D4"/>
    <w:multiLevelType w:val="hybridMultilevel"/>
    <w:tmpl w:val="440022A0"/>
    <w:lvl w:ilvl="0" w:tplc="C2245A86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17F80372">
      <w:numFmt w:val="none"/>
      <w:lvlText w:val=""/>
      <w:lvlJc w:val="left"/>
      <w:pPr>
        <w:tabs>
          <w:tab w:val="num" w:pos="360"/>
        </w:tabs>
      </w:pPr>
    </w:lvl>
    <w:lvl w:ilvl="2" w:tplc="8AB26ABC">
      <w:numFmt w:val="none"/>
      <w:lvlText w:val=""/>
      <w:lvlJc w:val="left"/>
      <w:pPr>
        <w:tabs>
          <w:tab w:val="num" w:pos="360"/>
        </w:tabs>
      </w:pPr>
    </w:lvl>
    <w:lvl w:ilvl="3" w:tplc="463616BE">
      <w:numFmt w:val="none"/>
      <w:lvlText w:val=""/>
      <w:lvlJc w:val="left"/>
      <w:pPr>
        <w:tabs>
          <w:tab w:val="num" w:pos="360"/>
        </w:tabs>
      </w:pPr>
    </w:lvl>
    <w:lvl w:ilvl="4" w:tplc="BEAE9416">
      <w:numFmt w:val="none"/>
      <w:lvlText w:val=""/>
      <w:lvlJc w:val="left"/>
      <w:pPr>
        <w:tabs>
          <w:tab w:val="num" w:pos="360"/>
        </w:tabs>
      </w:pPr>
    </w:lvl>
    <w:lvl w:ilvl="5" w:tplc="765E5784">
      <w:numFmt w:val="none"/>
      <w:lvlText w:val=""/>
      <w:lvlJc w:val="left"/>
      <w:pPr>
        <w:tabs>
          <w:tab w:val="num" w:pos="360"/>
        </w:tabs>
      </w:pPr>
    </w:lvl>
    <w:lvl w:ilvl="6" w:tplc="FC5AC224">
      <w:numFmt w:val="none"/>
      <w:lvlText w:val=""/>
      <w:lvlJc w:val="left"/>
      <w:pPr>
        <w:tabs>
          <w:tab w:val="num" w:pos="360"/>
        </w:tabs>
      </w:pPr>
    </w:lvl>
    <w:lvl w:ilvl="7" w:tplc="926EFE34">
      <w:numFmt w:val="none"/>
      <w:lvlText w:val=""/>
      <w:lvlJc w:val="left"/>
      <w:pPr>
        <w:tabs>
          <w:tab w:val="num" w:pos="360"/>
        </w:tabs>
      </w:pPr>
    </w:lvl>
    <w:lvl w:ilvl="8" w:tplc="DDF6D48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3A534CC5"/>
    <w:multiLevelType w:val="hybridMultilevel"/>
    <w:tmpl w:val="AA3643B2"/>
    <w:lvl w:ilvl="0" w:tplc="5CBC26F4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C0228990">
      <w:numFmt w:val="none"/>
      <w:lvlText w:val=""/>
      <w:lvlJc w:val="left"/>
      <w:pPr>
        <w:tabs>
          <w:tab w:val="num" w:pos="360"/>
        </w:tabs>
      </w:pPr>
    </w:lvl>
    <w:lvl w:ilvl="2" w:tplc="D5A25E60">
      <w:numFmt w:val="none"/>
      <w:lvlText w:val=""/>
      <w:lvlJc w:val="left"/>
      <w:pPr>
        <w:tabs>
          <w:tab w:val="num" w:pos="360"/>
        </w:tabs>
      </w:pPr>
    </w:lvl>
    <w:lvl w:ilvl="3" w:tplc="E3A4B3F2">
      <w:numFmt w:val="none"/>
      <w:lvlText w:val=""/>
      <w:lvlJc w:val="left"/>
      <w:pPr>
        <w:tabs>
          <w:tab w:val="num" w:pos="360"/>
        </w:tabs>
      </w:pPr>
    </w:lvl>
    <w:lvl w:ilvl="4" w:tplc="EE3E3F3A">
      <w:numFmt w:val="none"/>
      <w:lvlText w:val=""/>
      <w:lvlJc w:val="left"/>
      <w:pPr>
        <w:tabs>
          <w:tab w:val="num" w:pos="360"/>
        </w:tabs>
      </w:pPr>
    </w:lvl>
    <w:lvl w:ilvl="5" w:tplc="0A8CDBD6">
      <w:numFmt w:val="none"/>
      <w:lvlText w:val=""/>
      <w:lvlJc w:val="left"/>
      <w:pPr>
        <w:tabs>
          <w:tab w:val="num" w:pos="360"/>
        </w:tabs>
      </w:pPr>
    </w:lvl>
    <w:lvl w:ilvl="6" w:tplc="5A28376E">
      <w:numFmt w:val="none"/>
      <w:lvlText w:val=""/>
      <w:lvlJc w:val="left"/>
      <w:pPr>
        <w:tabs>
          <w:tab w:val="num" w:pos="360"/>
        </w:tabs>
      </w:pPr>
    </w:lvl>
    <w:lvl w:ilvl="7" w:tplc="D4AA1218">
      <w:numFmt w:val="none"/>
      <w:lvlText w:val=""/>
      <w:lvlJc w:val="left"/>
      <w:pPr>
        <w:tabs>
          <w:tab w:val="num" w:pos="360"/>
        </w:tabs>
      </w:pPr>
    </w:lvl>
    <w:lvl w:ilvl="8" w:tplc="9604897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3C583E78"/>
    <w:multiLevelType w:val="hybridMultilevel"/>
    <w:tmpl w:val="8196E68E"/>
    <w:lvl w:ilvl="0" w:tplc="3F38C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434D0"/>
    <w:multiLevelType w:val="hybridMultilevel"/>
    <w:tmpl w:val="76E0F344"/>
    <w:lvl w:ilvl="0" w:tplc="46F6C336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92199B"/>
    <w:multiLevelType w:val="hybridMultilevel"/>
    <w:tmpl w:val="43DA967E"/>
    <w:lvl w:ilvl="0" w:tplc="D75A58FC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FFFFFF"/>
      </w:rPr>
    </w:lvl>
    <w:lvl w:ilvl="1" w:tplc="1B120BEE">
      <w:numFmt w:val="none"/>
      <w:lvlText w:val=""/>
      <w:lvlJc w:val="left"/>
      <w:pPr>
        <w:tabs>
          <w:tab w:val="num" w:pos="360"/>
        </w:tabs>
      </w:pPr>
    </w:lvl>
    <w:lvl w:ilvl="2" w:tplc="184C7416">
      <w:numFmt w:val="none"/>
      <w:lvlText w:val=""/>
      <w:lvlJc w:val="left"/>
      <w:pPr>
        <w:tabs>
          <w:tab w:val="num" w:pos="360"/>
        </w:tabs>
      </w:pPr>
    </w:lvl>
    <w:lvl w:ilvl="3" w:tplc="D8D6438E">
      <w:numFmt w:val="none"/>
      <w:lvlText w:val=""/>
      <w:lvlJc w:val="left"/>
      <w:pPr>
        <w:tabs>
          <w:tab w:val="num" w:pos="360"/>
        </w:tabs>
      </w:pPr>
    </w:lvl>
    <w:lvl w:ilvl="4" w:tplc="26086542">
      <w:numFmt w:val="none"/>
      <w:lvlText w:val=""/>
      <w:lvlJc w:val="left"/>
      <w:pPr>
        <w:tabs>
          <w:tab w:val="num" w:pos="360"/>
        </w:tabs>
      </w:pPr>
    </w:lvl>
    <w:lvl w:ilvl="5" w:tplc="18802492">
      <w:numFmt w:val="none"/>
      <w:lvlText w:val=""/>
      <w:lvlJc w:val="left"/>
      <w:pPr>
        <w:tabs>
          <w:tab w:val="num" w:pos="360"/>
        </w:tabs>
      </w:pPr>
    </w:lvl>
    <w:lvl w:ilvl="6" w:tplc="7D3859D8">
      <w:numFmt w:val="none"/>
      <w:lvlText w:val=""/>
      <w:lvlJc w:val="left"/>
      <w:pPr>
        <w:tabs>
          <w:tab w:val="num" w:pos="360"/>
        </w:tabs>
      </w:pPr>
    </w:lvl>
    <w:lvl w:ilvl="7" w:tplc="0560A9A8">
      <w:numFmt w:val="none"/>
      <w:lvlText w:val=""/>
      <w:lvlJc w:val="left"/>
      <w:pPr>
        <w:tabs>
          <w:tab w:val="num" w:pos="360"/>
        </w:tabs>
      </w:pPr>
    </w:lvl>
    <w:lvl w:ilvl="8" w:tplc="1D84ABD2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42B5943"/>
    <w:multiLevelType w:val="hybridMultilevel"/>
    <w:tmpl w:val="1806DFC8"/>
    <w:lvl w:ilvl="0" w:tplc="952AFF4C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8FD0B8A0">
      <w:numFmt w:val="none"/>
      <w:lvlText w:val=""/>
      <w:lvlJc w:val="left"/>
      <w:pPr>
        <w:tabs>
          <w:tab w:val="num" w:pos="360"/>
        </w:tabs>
      </w:pPr>
    </w:lvl>
    <w:lvl w:ilvl="2" w:tplc="813EBFDA">
      <w:numFmt w:val="none"/>
      <w:lvlText w:val=""/>
      <w:lvlJc w:val="left"/>
      <w:pPr>
        <w:tabs>
          <w:tab w:val="num" w:pos="360"/>
        </w:tabs>
      </w:pPr>
    </w:lvl>
    <w:lvl w:ilvl="3" w:tplc="86529C3E">
      <w:numFmt w:val="none"/>
      <w:lvlText w:val=""/>
      <w:lvlJc w:val="left"/>
      <w:pPr>
        <w:tabs>
          <w:tab w:val="num" w:pos="360"/>
        </w:tabs>
      </w:pPr>
    </w:lvl>
    <w:lvl w:ilvl="4" w:tplc="5C1C1650">
      <w:numFmt w:val="none"/>
      <w:lvlText w:val=""/>
      <w:lvlJc w:val="left"/>
      <w:pPr>
        <w:tabs>
          <w:tab w:val="num" w:pos="360"/>
        </w:tabs>
      </w:pPr>
    </w:lvl>
    <w:lvl w:ilvl="5" w:tplc="3CE2F434">
      <w:numFmt w:val="none"/>
      <w:lvlText w:val=""/>
      <w:lvlJc w:val="left"/>
      <w:pPr>
        <w:tabs>
          <w:tab w:val="num" w:pos="360"/>
        </w:tabs>
      </w:pPr>
    </w:lvl>
    <w:lvl w:ilvl="6" w:tplc="1B82C546">
      <w:numFmt w:val="none"/>
      <w:lvlText w:val=""/>
      <w:lvlJc w:val="left"/>
      <w:pPr>
        <w:tabs>
          <w:tab w:val="num" w:pos="360"/>
        </w:tabs>
      </w:pPr>
    </w:lvl>
    <w:lvl w:ilvl="7" w:tplc="84DA35BE">
      <w:numFmt w:val="none"/>
      <w:lvlText w:val=""/>
      <w:lvlJc w:val="left"/>
      <w:pPr>
        <w:tabs>
          <w:tab w:val="num" w:pos="360"/>
        </w:tabs>
      </w:pPr>
    </w:lvl>
    <w:lvl w:ilvl="8" w:tplc="38EAB72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B814E1D"/>
    <w:multiLevelType w:val="hybridMultilevel"/>
    <w:tmpl w:val="30F204CC"/>
    <w:lvl w:ilvl="0" w:tplc="7F5EA05C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57525B66">
      <w:numFmt w:val="none"/>
      <w:lvlText w:val=""/>
      <w:lvlJc w:val="left"/>
      <w:pPr>
        <w:tabs>
          <w:tab w:val="num" w:pos="360"/>
        </w:tabs>
      </w:pPr>
    </w:lvl>
    <w:lvl w:ilvl="2" w:tplc="F5F44336">
      <w:numFmt w:val="none"/>
      <w:lvlText w:val=""/>
      <w:lvlJc w:val="left"/>
      <w:pPr>
        <w:tabs>
          <w:tab w:val="num" w:pos="360"/>
        </w:tabs>
      </w:pPr>
    </w:lvl>
    <w:lvl w:ilvl="3" w:tplc="058056B0">
      <w:numFmt w:val="none"/>
      <w:lvlText w:val=""/>
      <w:lvlJc w:val="left"/>
      <w:pPr>
        <w:tabs>
          <w:tab w:val="num" w:pos="360"/>
        </w:tabs>
      </w:pPr>
    </w:lvl>
    <w:lvl w:ilvl="4" w:tplc="0CB281C0">
      <w:numFmt w:val="none"/>
      <w:lvlText w:val=""/>
      <w:lvlJc w:val="left"/>
      <w:pPr>
        <w:tabs>
          <w:tab w:val="num" w:pos="360"/>
        </w:tabs>
      </w:pPr>
    </w:lvl>
    <w:lvl w:ilvl="5" w:tplc="0158EAD0">
      <w:numFmt w:val="none"/>
      <w:lvlText w:val=""/>
      <w:lvlJc w:val="left"/>
      <w:pPr>
        <w:tabs>
          <w:tab w:val="num" w:pos="360"/>
        </w:tabs>
      </w:pPr>
    </w:lvl>
    <w:lvl w:ilvl="6" w:tplc="B1268034">
      <w:numFmt w:val="none"/>
      <w:lvlText w:val=""/>
      <w:lvlJc w:val="left"/>
      <w:pPr>
        <w:tabs>
          <w:tab w:val="num" w:pos="360"/>
        </w:tabs>
      </w:pPr>
    </w:lvl>
    <w:lvl w:ilvl="7" w:tplc="EDBAB6C0">
      <w:numFmt w:val="none"/>
      <w:lvlText w:val=""/>
      <w:lvlJc w:val="left"/>
      <w:pPr>
        <w:tabs>
          <w:tab w:val="num" w:pos="360"/>
        </w:tabs>
      </w:pPr>
    </w:lvl>
    <w:lvl w:ilvl="8" w:tplc="8EC0E600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4C510BEC"/>
    <w:multiLevelType w:val="hybridMultilevel"/>
    <w:tmpl w:val="178CD40E"/>
    <w:lvl w:ilvl="0" w:tplc="A5809AC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shd w:val="clear" w:color="auto" w:fill="auto"/>
      </w:rPr>
    </w:lvl>
    <w:lvl w:ilvl="1" w:tplc="25220914">
      <w:numFmt w:val="decimal"/>
      <w:lvlText w:val=""/>
      <w:lvlJc w:val="left"/>
    </w:lvl>
    <w:lvl w:ilvl="2" w:tplc="926E28BE">
      <w:numFmt w:val="decimal"/>
      <w:lvlText w:val=""/>
      <w:lvlJc w:val="left"/>
    </w:lvl>
    <w:lvl w:ilvl="3" w:tplc="522A7638">
      <w:numFmt w:val="decimal"/>
      <w:lvlText w:val=""/>
      <w:lvlJc w:val="left"/>
    </w:lvl>
    <w:lvl w:ilvl="4" w:tplc="C388F3DC">
      <w:numFmt w:val="decimal"/>
      <w:lvlText w:val=""/>
      <w:lvlJc w:val="left"/>
    </w:lvl>
    <w:lvl w:ilvl="5" w:tplc="00CC07D8">
      <w:numFmt w:val="decimal"/>
      <w:lvlText w:val=""/>
      <w:lvlJc w:val="left"/>
    </w:lvl>
    <w:lvl w:ilvl="6" w:tplc="6492AAB8">
      <w:numFmt w:val="decimal"/>
      <w:lvlText w:val=""/>
      <w:lvlJc w:val="left"/>
    </w:lvl>
    <w:lvl w:ilvl="7" w:tplc="CDEC6660">
      <w:numFmt w:val="decimal"/>
      <w:lvlText w:val=""/>
      <w:lvlJc w:val="left"/>
    </w:lvl>
    <w:lvl w:ilvl="8" w:tplc="DCEE4A82">
      <w:numFmt w:val="decimal"/>
      <w:lvlText w:val=""/>
      <w:lvlJc w:val="left"/>
    </w:lvl>
  </w:abstractNum>
  <w:abstractNum w:abstractNumId="11" w15:restartNumberingAfterBreak="0">
    <w:nsid w:val="69AB202E"/>
    <w:multiLevelType w:val="hybridMultilevel"/>
    <w:tmpl w:val="6A549106"/>
    <w:lvl w:ilvl="0" w:tplc="0D9C623A">
      <w:start w:val="19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C5A6FF5A">
      <w:numFmt w:val="decimal"/>
      <w:lvlText w:val=""/>
      <w:lvlJc w:val="left"/>
    </w:lvl>
    <w:lvl w:ilvl="2" w:tplc="B8681636">
      <w:numFmt w:val="decimal"/>
      <w:lvlText w:val=""/>
      <w:lvlJc w:val="left"/>
    </w:lvl>
    <w:lvl w:ilvl="3" w:tplc="61127F2A">
      <w:numFmt w:val="decimal"/>
      <w:lvlText w:val=""/>
      <w:lvlJc w:val="left"/>
    </w:lvl>
    <w:lvl w:ilvl="4" w:tplc="0A4C4666">
      <w:numFmt w:val="decimal"/>
      <w:lvlText w:val=""/>
      <w:lvlJc w:val="left"/>
    </w:lvl>
    <w:lvl w:ilvl="5" w:tplc="4A0406E2">
      <w:numFmt w:val="decimal"/>
      <w:lvlText w:val=""/>
      <w:lvlJc w:val="left"/>
    </w:lvl>
    <w:lvl w:ilvl="6" w:tplc="86528E86">
      <w:numFmt w:val="decimal"/>
      <w:lvlText w:val=""/>
      <w:lvlJc w:val="left"/>
    </w:lvl>
    <w:lvl w:ilvl="7" w:tplc="0FA4874A">
      <w:numFmt w:val="decimal"/>
      <w:lvlText w:val=""/>
      <w:lvlJc w:val="left"/>
    </w:lvl>
    <w:lvl w:ilvl="8" w:tplc="BAE8E33C">
      <w:numFmt w:val="decimal"/>
      <w:lvlText w:val=""/>
      <w:lvlJc w:val="left"/>
    </w:lvl>
  </w:abstractNum>
  <w:abstractNum w:abstractNumId="12" w15:restartNumberingAfterBreak="0">
    <w:nsid w:val="6C4F612A"/>
    <w:multiLevelType w:val="hybridMultilevel"/>
    <w:tmpl w:val="42D42A2A"/>
    <w:lvl w:ilvl="0" w:tplc="00B6C6F8">
      <w:start w:val="14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 w:tplc="C640353E">
      <w:numFmt w:val="none"/>
      <w:lvlText w:val=""/>
      <w:lvlJc w:val="left"/>
      <w:pPr>
        <w:tabs>
          <w:tab w:val="num" w:pos="360"/>
        </w:tabs>
      </w:pPr>
    </w:lvl>
    <w:lvl w:ilvl="2" w:tplc="1C4E2CD4">
      <w:numFmt w:val="none"/>
      <w:lvlText w:val=""/>
      <w:lvlJc w:val="left"/>
      <w:pPr>
        <w:tabs>
          <w:tab w:val="num" w:pos="360"/>
        </w:tabs>
      </w:pPr>
    </w:lvl>
    <w:lvl w:ilvl="3" w:tplc="31EC7DD2">
      <w:numFmt w:val="none"/>
      <w:lvlText w:val=""/>
      <w:lvlJc w:val="left"/>
      <w:pPr>
        <w:tabs>
          <w:tab w:val="num" w:pos="360"/>
        </w:tabs>
      </w:pPr>
    </w:lvl>
    <w:lvl w:ilvl="4" w:tplc="3F3658F2">
      <w:numFmt w:val="none"/>
      <w:lvlText w:val=""/>
      <w:lvlJc w:val="left"/>
      <w:pPr>
        <w:tabs>
          <w:tab w:val="num" w:pos="360"/>
        </w:tabs>
      </w:pPr>
    </w:lvl>
    <w:lvl w:ilvl="5" w:tplc="CCE6367A">
      <w:numFmt w:val="none"/>
      <w:lvlText w:val=""/>
      <w:lvlJc w:val="left"/>
      <w:pPr>
        <w:tabs>
          <w:tab w:val="num" w:pos="360"/>
        </w:tabs>
      </w:pPr>
    </w:lvl>
    <w:lvl w:ilvl="6" w:tplc="3264813E">
      <w:numFmt w:val="none"/>
      <w:lvlText w:val=""/>
      <w:lvlJc w:val="left"/>
      <w:pPr>
        <w:tabs>
          <w:tab w:val="num" w:pos="360"/>
        </w:tabs>
      </w:pPr>
    </w:lvl>
    <w:lvl w:ilvl="7" w:tplc="905222EE">
      <w:numFmt w:val="none"/>
      <w:lvlText w:val=""/>
      <w:lvlJc w:val="left"/>
      <w:pPr>
        <w:tabs>
          <w:tab w:val="num" w:pos="360"/>
        </w:tabs>
      </w:pPr>
    </w:lvl>
    <w:lvl w:ilvl="8" w:tplc="7E8C2EE8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722A0F70"/>
    <w:multiLevelType w:val="hybridMultilevel"/>
    <w:tmpl w:val="B9384F18"/>
    <w:lvl w:ilvl="0" w:tplc="AD924D7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9"/>
        <w:spacing w:val="0"/>
        <w:position w:val="0"/>
        <w:sz w:val="24"/>
        <w:szCs w:val="24"/>
        <w:u w:val="none"/>
        <w:shd w:val="clear" w:color="auto" w:fill="auto"/>
      </w:rPr>
    </w:lvl>
    <w:lvl w:ilvl="1" w:tplc="2CBEF4CE">
      <w:numFmt w:val="decimal"/>
      <w:lvlText w:val=""/>
      <w:lvlJc w:val="left"/>
    </w:lvl>
    <w:lvl w:ilvl="2" w:tplc="3836F36A">
      <w:numFmt w:val="decimal"/>
      <w:lvlText w:val=""/>
      <w:lvlJc w:val="left"/>
    </w:lvl>
    <w:lvl w:ilvl="3" w:tplc="F3546196">
      <w:numFmt w:val="decimal"/>
      <w:lvlText w:val=""/>
      <w:lvlJc w:val="left"/>
    </w:lvl>
    <w:lvl w:ilvl="4" w:tplc="43161324">
      <w:numFmt w:val="decimal"/>
      <w:lvlText w:val=""/>
      <w:lvlJc w:val="left"/>
    </w:lvl>
    <w:lvl w:ilvl="5" w:tplc="BAF830BA">
      <w:numFmt w:val="decimal"/>
      <w:lvlText w:val=""/>
      <w:lvlJc w:val="left"/>
    </w:lvl>
    <w:lvl w:ilvl="6" w:tplc="BB146AF0">
      <w:numFmt w:val="decimal"/>
      <w:lvlText w:val=""/>
      <w:lvlJc w:val="left"/>
    </w:lvl>
    <w:lvl w:ilvl="7" w:tplc="DEF2A644">
      <w:numFmt w:val="decimal"/>
      <w:lvlText w:val=""/>
      <w:lvlJc w:val="left"/>
    </w:lvl>
    <w:lvl w:ilvl="8" w:tplc="165653F8">
      <w:numFmt w:val="decimal"/>
      <w:lvlText w:val=""/>
      <w:lvlJc w:val="left"/>
    </w:lvl>
  </w:abstractNum>
  <w:abstractNum w:abstractNumId="14" w15:restartNumberingAfterBreak="0">
    <w:nsid w:val="75B327E8"/>
    <w:multiLevelType w:val="hybridMultilevel"/>
    <w:tmpl w:val="6AE40ABC"/>
    <w:lvl w:ilvl="0" w:tplc="B56442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1"/>
  </w:num>
  <w:num w:numId="5">
    <w:abstractNumId w:val="10"/>
  </w:num>
  <w:num w:numId="6">
    <w:abstractNumId w:val="2"/>
  </w:num>
  <w:num w:numId="7">
    <w:abstractNumId w:val="14"/>
  </w:num>
  <w:num w:numId="8">
    <w:abstractNumId w:val="5"/>
  </w:num>
  <w:num w:numId="9">
    <w:abstractNumId w:val="3"/>
  </w:num>
  <w:num w:numId="10">
    <w:abstractNumId w:val="8"/>
  </w:num>
  <w:num w:numId="11">
    <w:abstractNumId w:val="12"/>
  </w:num>
  <w:num w:numId="12">
    <w:abstractNumId w:val="1"/>
  </w:num>
  <w:num w:numId="13">
    <w:abstractNumId w:val="4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92C"/>
    <w:rsid w:val="000103EA"/>
    <w:rsid w:val="000373AB"/>
    <w:rsid w:val="00043E04"/>
    <w:rsid w:val="00045E81"/>
    <w:rsid w:val="000548A2"/>
    <w:rsid w:val="0005692C"/>
    <w:rsid w:val="00057617"/>
    <w:rsid w:val="00082161"/>
    <w:rsid w:val="0009515C"/>
    <w:rsid w:val="000A4713"/>
    <w:rsid w:val="000B58A1"/>
    <w:rsid w:val="000F36B0"/>
    <w:rsid w:val="00101597"/>
    <w:rsid w:val="001063D2"/>
    <w:rsid w:val="00144BD9"/>
    <w:rsid w:val="00145F74"/>
    <w:rsid w:val="00151393"/>
    <w:rsid w:val="00195DAB"/>
    <w:rsid w:val="001B0D6F"/>
    <w:rsid w:val="001B69EC"/>
    <w:rsid w:val="001C0C64"/>
    <w:rsid w:val="001C109E"/>
    <w:rsid w:val="00261301"/>
    <w:rsid w:val="00277723"/>
    <w:rsid w:val="00314837"/>
    <w:rsid w:val="0033666D"/>
    <w:rsid w:val="003375EC"/>
    <w:rsid w:val="0034757D"/>
    <w:rsid w:val="0035109E"/>
    <w:rsid w:val="0036113D"/>
    <w:rsid w:val="00393D38"/>
    <w:rsid w:val="00397657"/>
    <w:rsid w:val="003B754A"/>
    <w:rsid w:val="003C6A45"/>
    <w:rsid w:val="003C7163"/>
    <w:rsid w:val="004040B5"/>
    <w:rsid w:val="00441774"/>
    <w:rsid w:val="00443E12"/>
    <w:rsid w:val="004472A7"/>
    <w:rsid w:val="00472986"/>
    <w:rsid w:val="00484D38"/>
    <w:rsid w:val="00490B67"/>
    <w:rsid w:val="004A3935"/>
    <w:rsid w:val="004A6FB1"/>
    <w:rsid w:val="004E7F03"/>
    <w:rsid w:val="00511D4D"/>
    <w:rsid w:val="005129B3"/>
    <w:rsid w:val="005179BF"/>
    <w:rsid w:val="00554FBB"/>
    <w:rsid w:val="005560EB"/>
    <w:rsid w:val="005C1309"/>
    <w:rsid w:val="005C464D"/>
    <w:rsid w:val="005D476E"/>
    <w:rsid w:val="005F02F7"/>
    <w:rsid w:val="006032EB"/>
    <w:rsid w:val="006068C1"/>
    <w:rsid w:val="006407EF"/>
    <w:rsid w:val="006471EE"/>
    <w:rsid w:val="00656A0D"/>
    <w:rsid w:val="00671CC6"/>
    <w:rsid w:val="00674CE7"/>
    <w:rsid w:val="00684C05"/>
    <w:rsid w:val="006A31EF"/>
    <w:rsid w:val="006C6335"/>
    <w:rsid w:val="006D1BD0"/>
    <w:rsid w:val="006E0B0F"/>
    <w:rsid w:val="00721FFC"/>
    <w:rsid w:val="00734093"/>
    <w:rsid w:val="007952D8"/>
    <w:rsid w:val="007B2C70"/>
    <w:rsid w:val="007D1AA6"/>
    <w:rsid w:val="00812F7E"/>
    <w:rsid w:val="0084109B"/>
    <w:rsid w:val="00851441"/>
    <w:rsid w:val="00864E16"/>
    <w:rsid w:val="00867635"/>
    <w:rsid w:val="008A08B4"/>
    <w:rsid w:val="00946F04"/>
    <w:rsid w:val="00985130"/>
    <w:rsid w:val="00985BB5"/>
    <w:rsid w:val="009A07D5"/>
    <w:rsid w:val="009A7EAA"/>
    <w:rsid w:val="009F3FCF"/>
    <w:rsid w:val="00A516E0"/>
    <w:rsid w:val="00A757E9"/>
    <w:rsid w:val="00A907F3"/>
    <w:rsid w:val="00AB3774"/>
    <w:rsid w:val="00AB4D40"/>
    <w:rsid w:val="00AC3431"/>
    <w:rsid w:val="00AE68AC"/>
    <w:rsid w:val="00B05C41"/>
    <w:rsid w:val="00B06F97"/>
    <w:rsid w:val="00B14513"/>
    <w:rsid w:val="00B22148"/>
    <w:rsid w:val="00B3035C"/>
    <w:rsid w:val="00B530AA"/>
    <w:rsid w:val="00B5593B"/>
    <w:rsid w:val="00B905EC"/>
    <w:rsid w:val="00B92F09"/>
    <w:rsid w:val="00BC3758"/>
    <w:rsid w:val="00BF0B9C"/>
    <w:rsid w:val="00C123C1"/>
    <w:rsid w:val="00C75EA5"/>
    <w:rsid w:val="00C95793"/>
    <w:rsid w:val="00CD2AED"/>
    <w:rsid w:val="00CD2EEB"/>
    <w:rsid w:val="00D02F8E"/>
    <w:rsid w:val="00D1338A"/>
    <w:rsid w:val="00D24142"/>
    <w:rsid w:val="00D64BBA"/>
    <w:rsid w:val="00D664E2"/>
    <w:rsid w:val="00D76BC8"/>
    <w:rsid w:val="00D82968"/>
    <w:rsid w:val="00DC04D6"/>
    <w:rsid w:val="00DE65C5"/>
    <w:rsid w:val="00DF4BA3"/>
    <w:rsid w:val="00E27E85"/>
    <w:rsid w:val="00E50037"/>
    <w:rsid w:val="00E52E15"/>
    <w:rsid w:val="00E638EF"/>
    <w:rsid w:val="00E66D0C"/>
    <w:rsid w:val="00E70E1F"/>
    <w:rsid w:val="00EE447D"/>
    <w:rsid w:val="00F03D2C"/>
    <w:rsid w:val="00F603F1"/>
    <w:rsid w:val="00F65FFA"/>
    <w:rsid w:val="00F66087"/>
    <w:rsid w:val="00F87031"/>
    <w:rsid w:val="00FC43E9"/>
    <w:rsid w:val="00FC708F"/>
    <w:rsid w:val="00FE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36211"/>
  <w15:docId w15:val="{C5BA8BFD-AF49-4A3B-B3B9-4C66CF716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5692C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569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0569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05692C"/>
    <w:rPr>
      <w:rFonts w:ascii="Cambria" w:eastAsia="Cambria" w:hAnsi="Cambria" w:cs="Cambria"/>
      <w:b w:val="0"/>
      <w:bCs w:val="0"/>
      <w:i/>
      <w:iCs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a5">
    <w:name w:val="Основной текст_"/>
    <w:basedOn w:val="a0"/>
    <w:link w:val="11"/>
    <w:rsid w:val="000569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0569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sid w:val="0005692C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6">
    <w:name w:val="Основной текст (6)_"/>
    <w:basedOn w:val="a0"/>
    <w:link w:val="60"/>
    <w:rsid w:val="000569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0569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0569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sid w:val="000569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Оглавление_"/>
    <w:basedOn w:val="a0"/>
    <w:link w:val="a7"/>
    <w:rsid w:val="000569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sid w:val="0005692C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sid w:val="000569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a">
    <w:name w:val="Другое_"/>
    <w:basedOn w:val="a0"/>
    <w:link w:val="ab"/>
    <w:rsid w:val="000569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c">
    <w:name w:val="Колонтитул_"/>
    <w:basedOn w:val="a0"/>
    <w:link w:val="ad"/>
    <w:rsid w:val="0005692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sid w:val="000569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e">
    <w:name w:val="Подпись к картинке_"/>
    <w:basedOn w:val="a0"/>
    <w:link w:val="af"/>
    <w:rsid w:val="000569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9"/>
      <w:sz w:val="8"/>
      <w:szCs w:val="8"/>
      <w:u w:val="none"/>
      <w:shd w:val="clear" w:color="auto" w:fill="auto"/>
    </w:rPr>
  </w:style>
  <w:style w:type="paragraph" w:customStyle="1" w:styleId="a4">
    <w:name w:val="Сноска"/>
    <w:basedOn w:val="a"/>
    <w:link w:val="a3"/>
    <w:rsid w:val="0005692C"/>
    <w:pPr>
      <w:spacing w:after="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05692C"/>
    <w:pPr>
      <w:spacing w:after="220"/>
      <w:jc w:val="center"/>
    </w:pPr>
    <w:rPr>
      <w:rFonts w:ascii="Cambria" w:eastAsia="Cambria" w:hAnsi="Cambria" w:cs="Cambria"/>
      <w:i/>
      <w:iCs/>
      <w:sz w:val="18"/>
      <w:szCs w:val="18"/>
    </w:rPr>
  </w:style>
  <w:style w:type="paragraph" w:customStyle="1" w:styleId="11">
    <w:name w:val="Основной текст1"/>
    <w:basedOn w:val="a"/>
    <w:link w:val="a5"/>
    <w:rsid w:val="0005692C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05692C"/>
    <w:pPr>
      <w:spacing w:after="360" w:line="276" w:lineRule="auto"/>
      <w:ind w:firstLine="7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05692C"/>
    <w:pPr>
      <w:spacing w:after="120" w:line="290" w:lineRule="auto"/>
    </w:pPr>
    <w:rPr>
      <w:rFonts w:ascii="Arial" w:eastAsia="Arial" w:hAnsi="Arial" w:cs="Arial"/>
      <w:sz w:val="13"/>
      <w:szCs w:val="13"/>
    </w:rPr>
  </w:style>
  <w:style w:type="paragraph" w:customStyle="1" w:styleId="60">
    <w:name w:val="Основной текст (6)"/>
    <w:basedOn w:val="a"/>
    <w:link w:val="6"/>
    <w:rsid w:val="0005692C"/>
    <w:pPr>
      <w:spacing w:after="120"/>
      <w:ind w:left="338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30">
    <w:name w:val="Основной текст (3)"/>
    <w:basedOn w:val="a"/>
    <w:link w:val="3"/>
    <w:rsid w:val="0005692C"/>
    <w:pPr>
      <w:spacing w:after="80" w:line="276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Колонтитул (2)"/>
    <w:basedOn w:val="a"/>
    <w:link w:val="21"/>
    <w:rsid w:val="0005692C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05692C"/>
    <w:pPr>
      <w:spacing w:after="220"/>
      <w:ind w:left="2460" w:hanging="101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Оглавление"/>
    <w:basedOn w:val="a"/>
    <w:link w:val="a6"/>
    <w:rsid w:val="0005692C"/>
    <w:pPr>
      <w:spacing w:after="80" w:line="276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05692C"/>
    <w:pPr>
      <w:spacing w:after="200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9">
    <w:name w:val="Подпись к таблице"/>
    <w:basedOn w:val="a"/>
    <w:link w:val="a8"/>
    <w:rsid w:val="0005692C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05692C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d">
    <w:name w:val="Колонтитул"/>
    <w:basedOn w:val="a"/>
    <w:link w:val="ac"/>
    <w:rsid w:val="0005692C"/>
    <w:rPr>
      <w:rFonts w:ascii="Calibri" w:eastAsia="Calibri" w:hAnsi="Calibri" w:cs="Calibri"/>
      <w:sz w:val="22"/>
      <w:szCs w:val="22"/>
    </w:rPr>
  </w:style>
  <w:style w:type="paragraph" w:customStyle="1" w:styleId="13">
    <w:name w:val="Заголовок №1"/>
    <w:basedOn w:val="a"/>
    <w:link w:val="12"/>
    <w:rsid w:val="0005692C"/>
    <w:pPr>
      <w:spacing w:after="760"/>
      <w:ind w:right="140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Подпись к картинке"/>
    <w:basedOn w:val="a"/>
    <w:link w:val="ae"/>
    <w:rsid w:val="0005692C"/>
    <w:rPr>
      <w:rFonts w:ascii="Times New Roman" w:eastAsia="Times New Roman" w:hAnsi="Times New Roman" w:cs="Times New Roman"/>
      <w:b/>
      <w:bCs/>
      <w:color w:val="000009"/>
      <w:sz w:val="8"/>
      <w:szCs w:val="8"/>
    </w:rPr>
  </w:style>
  <w:style w:type="character" w:styleId="af0">
    <w:name w:val="annotation reference"/>
    <w:basedOn w:val="a0"/>
    <w:uiPriority w:val="99"/>
    <w:semiHidden/>
    <w:unhideWhenUsed/>
    <w:rsid w:val="0005692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05692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05692C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5692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5692C"/>
    <w:rPr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05692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5692C"/>
    <w:rPr>
      <w:rFonts w:ascii="Tahoma" w:hAnsi="Tahoma" w:cs="Tahoma"/>
      <w:color w:val="000000"/>
      <w:sz w:val="16"/>
      <w:szCs w:val="16"/>
    </w:rPr>
  </w:style>
  <w:style w:type="character" w:customStyle="1" w:styleId="af7">
    <w:name w:val="Абзац списка Знак"/>
    <w:basedOn w:val="a0"/>
    <w:link w:val="af8"/>
    <w:uiPriority w:val="34"/>
    <w:locked/>
    <w:rsid w:val="0005692C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List Paragraph"/>
    <w:basedOn w:val="a"/>
    <w:link w:val="af7"/>
    <w:uiPriority w:val="34"/>
    <w:qFormat/>
    <w:rsid w:val="0005692C"/>
    <w:pPr>
      <w:widowControl/>
      <w:spacing w:before="240" w:line="312" w:lineRule="auto"/>
      <w:ind w:left="720" w:firstLine="851"/>
      <w:contextualSpacing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table" w:styleId="af9">
    <w:name w:val="Table Grid"/>
    <w:basedOn w:val="a1"/>
    <w:uiPriority w:val="39"/>
    <w:rsid w:val="0005692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Revision"/>
    <w:hidden/>
    <w:uiPriority w:val="99"/>
    <w:semiHidden/>
    <w:rsid w:val="0005692C"/>
    <w:pPr>
      <w:widowControl/>
    </w:pPr>
    <w:rPr>
      <w:color w:val="000000"/>
    </w:rPr>
  </w:style>
  <w:style w:type="character" w:customStyle="1" w:styleId="fontstyle01">
    <w:name w:val="fontstyle01"/>
    <w:basedOn w:val="a0"/>
    <w:rsid w:val="0005692C"/>
    <w:rPr>
      <w:rFonts w:ascii="cairofont-19-1" w:hAnsi="cairofont-19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5692C"/>
    <w:rPr>
      <w:rFonts w:ascii="cairofont-19-0" w:hAnsi="cairofont-19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05692C"/>
    <w:rPr>
      <w:rFonts w:ascii="cairofont-48-0" w:hAnsi="cairofont-48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05692C"/>
    <w:rPr>
      <w:rFonts w:ascii="cairofont-88-1" w:hAnsi="cairofont-88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51">
    <w:name w:val="fontstyle51"/>
    <w:basedOn w:val="a0"/>
    <w:rsid w:val="0005692C"/>
    <w:rPr>
      <w:rFonts w:ascii="cairofont-88-0" w:hAnsi="cairofont-88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1">
    <w:name w:val="fontstyle61"/>
    <w:basedOn w:val="a0"/>
    <w:rsid w:val="0005692C"/>
    <w:rPr>
      <w:rFonts w:ascii="cairofont-92-0" w:hAnsi="cairofont-92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71">
    <w:name w:val="fontstyle71"/>
    <w:basedOn w:val="a0"/>
    <w:rsid w:val="0005692C"/>
    <w:rPr>
      <w:rFonts w:ascii="cairofont-93-1" w:hAnsi="cairofont-93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81">
    <w:name w:val="fontstyle81"/>
    <w:basedOn w:val="a0"/>
    <w:rsid w:val="0005692C"/>
    <w:rPr>
      <w:rFonts w:ascii="cairofont-93-0" w:hAnsi="cairofont-93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91">
    <w:name w:val="fontstyle91"/>
    <w:basedOn w:val="a0"/>
    <w:rsid w:val="0005692C"/>
    <w:rPr>
      <w:rFonts w:ascii="cairofont-97-1" w:hAnsi="cairofont-97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01">
    <w:name w:val="fontstyle101"/>
    <w:basedOn w:val="a0"/>
    <w:rsid w:val="0005692C"/>
    <w:rPr>
      <w:rFonts w:ascii="cairofont-97-0" w:hAnsi="cairofont-97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1">
    <w:name w:val="fontstyle111"/>
    <w:basedOn w:val="a0"/>
    <w:rsid w:val="0005692C"/>
    <w:rPr>
      <w:rFonts w:ascii="cairofont-99-1" w:hAnsi="cairofont-99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21">
    <w:name w:val="fontstyle121"/>
    <w:basedOn w:val="a0"/>
    <w:rsid w:val="0005692C"/>
    <w:rPr>
      <w:rFonts w:ascii="cairofont-100-0" w:hAnsi="cairofont-100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31">
    <w:name w:val="fontstyle131"/>
    <w:basedOn w:val="a0"/>
    <w:rsid w:val="0005692C"/>
    <w:rPr>
      <w:rFonts w:ascii="cairofont-100-1" w:hAnsi="cairofont-100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41">
    <w:name w:val="fontstyle141"/>
    <w:basedOn w:val="a0"/>
    <w:rsid w:val="0005692C"/>
    <w:rPr>
      <w:rFonts w:ascii="cairofont-99-0" w:hAnsi="cairofont-99-0" w:hint="default"/>
      <w:b w:val="0"/>
      <w:bCs w:val="0"/>
      <w:i w:val="0"/>
      <w:iCs w:val="0"/>
      <w:color w:val="000000"/>
      <w:sz w:val="28"/>
      <w:szCs w:val="28"/>
    </w:rPr>
  </w:style>
  <w:style w:type="paragraph" w:styleId="afb">
    <w:name w:val="header"/>
    <w:basedOn w:val="a"/>
    <w:link w:val="afc"/>
    <w:uiPriority w:val="99"/>
    <w:unhideWhenUsed/>
    <w:rsid w:val="0005692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05692C"/>
    <w:rPr>
      <w:color w:val="000000"/>
    </w:rPr>
  </w:style>
  <w:style w:type="paragraph" w:styleId="afd">
    <w:name w:val="footer"/>
    <w:basedOn w:val="a"/>
    <w:link w:val="afe"/>
    <w:uiPriority w:val="99"/>
    <w:unhideWhenUsed/>
    <w:rsid w:val="0005692C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05692C"/>
    <w:rPr>
      <w:color w:val="000000"/>
    </w:rPr>
  </w:style>
  <w:style w:type="paragraph" w:customStyle="1" w:styleId="123">
    <w:name w:val="_Список_123"/>
    <w:rsid w:val="0005692C"/>
    <w:pPr>
      <w:widowControl/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aff">
    <w:name w:val="_Основной с красной строки Знак"/>
    <w:link w:val="aff0"/>
    <w:qFormat/>
    <w:locked/>
    <w:rsid w:val="0005692C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0">
    <w:name w:val="_Основной с красной строки"/>
    <w:link w:val="aff"/>
    <w:qFormat/>
    <w:rsid w:val="0005692C"/>
    <w:pPr>
      <w:widowControl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ontstyle11">
    <w:name w:val="fontstyle11"/>
    <w:basedOn w:val="a0"/>
    <w:rsid w:val="0005692C"/>
    <w:rPr>
      <w:rFonts w:ascii="cairofont-164-0" w:hAnsi="cairofont-164-0" w:hint="default"/>
      <w:b w:val="0"/>
      <w:bCs w:val="0"/>
      <w:i w:val="0"/>
      <w:iCs w:val="0"/>
      <w:color w:val="000000"/>
      <w:sz w:val="24"/>
      <w:szCs w:val="24"/>
    </w:rPr>
  </w:style>
  <w:style w:type="character" w:styleId="aff1">
    <w:name w:val="Placeholder Text"/>
    <w:basedOn w:val="a0"/>
    <w:uiPriority w:val="99"/>
    <w:semiHidden/>
    <w:rsid w:val="0005692C"/>
    <w:rPr>
      <w:color w:val="808080"/>
    </w:rPr>
  </w:style>
  <w:style w:type="paragraph" w:styleId="25">
    <w:name w:val="toc 2"/>
    <w:basedOn w:val="a"/>
    <w:next w:val="a"/>
    <w:autoRedefine/>
    <w:uiPriority w:val="39"/>
    <w:unhideWhenUsed/>
    <w:rsid w:val="0005692C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05692C"/>
    <w:pPr>
      <w:spacing w:after="100"/>
      <w:ind w:left="480"/>
    </w:pPr>
  </w:style>
  <w:style w:type="paragraph" w:styleId="14">
    <w:name w:val="toc 1"/>
    <w:basedOn w:val="a"/>
    <w:next w:val="a"/>
    <w:autoRedefine/>
    <w:uiPriority w:val="39"/>
    <w:unhideWhenUsed/>
    <w:rsid w:val="0005692C"/>
    <w:pPr>
      <w:spacing w:after="100"/>
    </w:pPr>
  </w:style>
  <w:style w:type="character" w:styleId="aff2">
    <w:name w:val="Hyperlink"/>
    <w:basedOn w:val="a0"/>
    <w:uiPriority w:val="99"/>
    <w:unhideWhenUsed/>
    <w:rsid w:val="0005692C"/>
    <w:rPr>
      <w:color w:val="0000FF" w:themeColor="hyperlink"/>
      <w:u w:val="single"/>
    </w:rPr>
  </w:style>
  <w:style w:type="paragraph" w:styleId="aff3">
    <w:name w:val="Body Text"/>
    <w:basedOn w:val="a"/>
    <w:link w:val="aff4"/>
    <w:uiPriority w:val="1"/>
    <w:qFormat/>
    <w:rsid w:val="0005692C"/>
    <w:pPr>
      <w:ind w:left="215"/>
    </w:pPr>
    <w:rPr>
      <w:rFonts w:ascii="Times New Roman" w:eastAsiaTheme="minorEastAsia" w:hAnsi="Times New Roman" w:cs="Times New Roman"/>
      <w:color w:val="auto"/>
      <w:sz w:val="28"/>
      <w:szCs w:val="28"/>
      <w:lang w:bidi="ar-SA"/>
    </w:rPr>
  </w:style>
  <w:style w:type="character" w:customStyle="1" w:styleId="aff4">
    <w:name w:val="Основной текст Знак"/>
    <w:basedOn w:val="a0"/>
    <w:link w:val="aff3"/>
    <w:uiPriority w:val="1"/>
    <w:rsid w:val="0005692C"/>
    <w:rPr>
      <w:rFonts w:ascii="Times New Roman" w:eastAsiaTheme="minorEastAsia" w:hAnsi="Times New Roman" w:cs="Times New Roman"/>
      <w:sz w:val="28"/>
      <w:szCs w:val="28"/>
      <w:lang w:bidi="ar-SA"/>
    </w:rPr>
  </w:style>
  <w:style w:type="paragraph" w:styleId="aff5">
    <w:name w:val="footnote text"/>
    <w:basedOn w:val="a"/>
    <w:link w:val="aff6"/>
    <w:uiPriority w:val="99"/>
    <w:semiHidden/>
    <w:unhideWhenUsed/>
    <w:rsid w:val="0005692C"/>
    <w:pPr>
      <w:widowControl/>
      <w:ind w:firstLine="851"/>
      <w:jc w:val="both"/>
    </w:pPr>
    <w:rPr>
      <w:rFonts w:ascii="Times New Roman" w:eastAsiaTheme="minorHAnsi" w:hAnsi="Times New Roman" w:cs="Times New Roman"/>
      <w:color w:val="auto"/>
      <w:sz w:val="20"/>
      <w:szCs w:val="20"/>
      <w:lang w:eastAsia="en-US" w:bidi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05692C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styleId="aff7">
    <w:name w:val="footnote reference"/>
    <w:basedOn w:val="a0"/>
    <w:uiPriority w:val="99"/>
    <w:semiHidden/>
    <w:unhideWhenUsed/>
    <w:rsid w:val="0005692C"/>
    <w:rPr>
      <w:vertAlign w:val="superscript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05692C"/>
    <w:rPr>
      <w:color w:val="605E5C"/>
      <w:shd w:val="clear" w:color="auto" w:fill="E1DFDD"/>
    </w:rPr>
  </w:style>
  <w:style w:type="character" w:styleId="aff8">
    <w:name w:val="FollowedHyperlink"/>
    <w:basedOn w:val="a0"/>
    <w:uiPriority w:val="99"/>
    <w:semiHidden/>
    <w:unhideWhenUsed/>
    <w:rsid w:val="0005692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5692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9">
    <w:name w:val="TOC Heading"/>
    <w:basedOn w:val="1"/>
    <w:next w:val="a"/>
    <w:uiPriority w:val="39"/>
    <w:unhideWhenUsed/>
    <w:qFormat/>
    <w:rsid w:val="0005692C"/>
    <w:pPr>
      <w:widowControl/>
      <w:spacing w:line="259" w:lineRule="auto"/>
      <w:outlineLvl w:val="9"/>
    </w:pPr>
    <w:rPr>
      <w:lang w:bidi="ar-SA"/>
    </w:rPr>
  </w:style>
  <w:style w:type="paragraph" w:styleId="41">
    <w:name w:val="toc 4"/>
    <w:basedOn w:val="a"/>
    <w:next w:val="a"/>
    <w:autoRedefine/>
    <w:uiPriority w:val="39"/>
    <w:unhideWhenUsed/>
    <w:rsid w:val="0005692C"/>
    <w:pPr>
      <w:spacing w:after="100"/>
      <w:ind w:left="720"/>
    </w:pPr>
  </w:style>
  <w:style w:type="paragraph" w:styleId="affa">
    <w:name w:val="No Spacing"/>
    <w:link w:val="affb"/>
    <w:uiPriority w:val="1"/>
    <w:qFormat/>
    <w:rsid w:val="00AE68AC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affb">
    <w:name w:val="Без интервала Знак"/>
    <w:basedOn w:val="a0"/>
    <w:link w:val="affa"/>
    <w:uiPriority w:val="1"/>
    <w:rsid w:val="00AE68AC"/>
    <w:rPr>
      <w:rFonts w:asciiTheme="minorHAnsi" w:eastAsiaTheme="minorEastAsia" w:hAnsiTheme="minorHAnsi" w:cstheme="minorBid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4904DB3-3F3B-49F9-8DE6-728115340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40</Pages>
  <Words>12037</Words>
  <Characters>68615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Kushnir_V</cp:lastModifiedBy>
  <cp:revision>87</cp:revision>
  <cp:lastPrinted>2022-12-15T02:39:00Z</cp:lastPrinted>
  <dcterms:created xsi:type="dcterms:W3CDTF">2022-05-19T12:24:00Z</dcterms:created>
  <dcterms:modified xsi:type="dcterms:W3CDTF">2022-12-29T09:50:00Z</dcterms:modified>
</cp:coreProperties>
</file>