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E70B" w14:textId="77777777" w:rsidR="005F2CF2" w:rsidRDefault="005F2CF2">
      <w:pPr>
        <w:spacing w:line="1" w:lineRule="exact"/>
      </w:pPr>
    </w:p>
    <w:p w14:paraId="55B072ED" w14:textId="36C8C75C" w:rsidR="00145B3B" w:rsidRPr="00145B3B" w:rsidRDefault="00145B3B" w:rsidP="00145B3B">
      <w:pPr>
        <w:tabs>
          <w:tab w:val="left" w:pos="2520"/>
        </w:tabs>
        <w:jc w:val="center"/>
        <w:rPr>
          <w:rFonts w:ascii="Times New Roman" w:hAnsi="Times New Roman"/>
          <w:b/>
          <w:sz w:val="32"/>
          <w:szCs w:val="32"/>
        </w:rPr>
      </w:pPr>
      <w:r w:rsidRPr="00145B3B">
        <w:rPr>
          <w:rFonts w:ascii="Times New Roman" w:hAnsi="Times New Roman"/>
          <w:b/>
          <w:sz w:val="32"/>
          <w:szCs w:val="32"/>
        </w:rPr>
        <w:t>Российская</w:t>
      </w:r>
      <w:r w:rsidR="00BC509F">
        <w:rPr>
          <w:rFonts w:ascii="Times New Roman" w:hAnsi="Times New Roman"/>
          <w:b/>
          <w:sz w:val="32"/>
          <w:szCs w:val="32"/>
        </w:rPr>
        <w:t xml:space="preserve"> </w:t>
      </w:r>
      <w:r w:rsidRPr="00145B3B">
        <w:rPr>
          <w:rFonts w:ascii="Times New Roman" w:hAnsi="Times New Roman"/>
          <w:b/>
          <w:sz w:val="32"/>
          <w:szCs w:val="32"/>
        </w:rPr>
        <w:t>Федерация</w:t>
      </w:r>
    </w:p>
    <w:p w14:paraId="6D35D785" w14:textId="7D906EBD" w:rsidR="00145B3B" w:rsidRPr="00145B3B" w:rsidRDefault="00145B3B" w:rsidP="00145B3B">
      <w:pPr>
        <w:jc w:val="center"/>
        <w:rPr>
          <w:rFonts w:ascii="Times New Roman" w:hAnsi="Times New Roman"/>
          <w:b/>
          <w:sz w:val="32"/>
          <w:szCs w:val="32"/>
        </w:rPr>
      </w:pPr>
      <w:r w:rsidRPr="00145B3B">
        <w:rPr>
          <w:rFonts w:ascii="Times New Roman" w:hAnsi="Times New Roman"/>
          <w:b/>
          <w:sz w:val="32"/>
          <w:szCs w:val="32"/>
        </w:rPr>
        <w:t>Администрация</w:t>
      </w:r>
      <w:r w:rsidR="00BC509F">
        <w:rPr>
          <w:rFonts w:ascii="Times New Roman" w:hAnsi="Times New Roman"/>
          <w:b/>
          <w:sz w:val="32"/>
          <w:szCs w:val="32"/>
        </w:rPr>
        <w:t xml:space="preserve"> </w:t>
      </w:r>
      <w:r w:rsidRPr="00145B3B">
        <w:rPr>
          <w:rFonts w:ascii="Times New Roman" w:hAnsi="Times New Roman"/>
          <w:b/>
          <w:sz w:val="32"/>
          <w:szCs w:val="32"/>
        </w:rPr>
        <w:t>Ключевского</w:t>
      </w:r>
      <w:r w:rsidR="00BC509F">
        <w:rPr>
          <w:rFonts w:ascii="Times New Roman" w:hAnsi="Times New Roman"/>
          <w:b/>
          <w:sz w:val="32"/>
          <w:szCs w:val="32"/>
        </w:rPr>
        <w:t xml:space="preserve"> </w:t>
      </w:r>
      <w:r w:rsidRPr="00145B3B">
        <w:rPr>
          <w:rFonts w:ascii="Times New Roman" w:hAnsi="Times New Roman"/>
          <w:b/>
          <w:sz w:val="32"/>
          <w:szCs w:val="32"/>
        </w:rPr>
        <w:t>сельсовета</w:t>
      </w:r>
    </w:p>
    <w:p w14:paraId="4599F8F6" w14:textId="692DE514" w:rsidR="00145B3B" w:rsidRPr="00145B3B" w:rsidRDefault="00145B3B" w:rsidP="00145B3B">
      <w:pPr>
        <w:jc w:val="center"/>
        <w:rPr>
          <w:rFonts w:ascii="Times New Roman" w:hAnsi="Times New Roman"/>
          <w:b/>
          <w:sz w:val="32"/>
          <w:szCs w:val="32"/>
        </w:rPr>
      </w:pPr>
      <w:r w:rsidRPr="00145B3B">
        <w:rPr>
          <w:rFonts w:ascii="Times New Roman" w:hAnsi="Times New Roman"/>
          <w:b/>
          <w:sz w:val="32"/>
          <w:szCs w:val="32"/>
        </w:rPr>
        <w:t>Ключевского</w:t>
      </w:r>
      <w:r w:rsidR="00BC509F">
        <w:rPr>
          <w:rFonts w:ascii="Times New Roman" w:hAnsi="Times New Roman"/>
          <w:b/>
          <w:sz w:val="32"/>
          <w:szCs w:val="32"/>
        </w:rPr>
        <w:t xml:space="preserve"> </w:t>
      </w:r>
      <w:r w:rsidRPr="00145B3B">
        <w:rPr>
          <w:rFonts w:ascii="Times New Roman" w:hAnsi="Times New Roman"/>
          <w:b/>
          <w:sz w:val="32"/>
          <w:szCs w:val="32"/>
        </w:rPr>
        <w:t>района</w:t>
      </w:r>
      <w:r w:rsidR="00BC509F">
        <w:rPr>
          <w:rFonts w:ascii="Times New Roman" w:hAnsi="Times New Roman"/>
          <w:b/>
          <w:sz w:val="32"/>
          <w:szCs w:val="32"/>
        </w:rPr>
        <w:t xml:space="preserve"> </w:t>
      </w:r>
      <w:r w:rsidRPr="00145B3B">
        <w:rPr>
          <w:rFonts w:ascii="Times New Roman" w:hAnsi="Times New Roman"/>
          <w:b/>
          <w:sz w:val="32"/>
          <w:szCs w:val="32"/>
        </w:rPr>
        <w:t>Алтайского</w:t>
      </w:r>
      <w:r w:rsidR="00BC509F">
        <w:rPr>
          <w:rFonts w:ascii="Times New Roman" w:hAnsi="Times New Roman"/>
          <w:b/>
          <w:sz w:val="32"/>
          <w:szCs w:val="32"/>
        </w:rPr>
        <w:t xml:space="preserve"> </w:t>
      </w:r>
      <w:r w:rsidRPr="00145B3B">
        <w:rPr>
          <w:rFonts w:ascii="Times New Roman" w:hAnsi="Times New Roman"/>
          <w:b/>
          <w:sz w:val="32"/>
          <w:szCs w:val="32"/>
        </w:rPr>
        <w:t>края</w:t>
      </w:r>
    </w:p>
    <w:p w14:paraId="35448D35" w14:textId="77777777" w:rsidR="00145B3B" w:rsidRPr="009F0536" w:rsidRDefault="00145B3B" w:rsidP="00145B3B">
      <w:pPr>
        <w:jc w:val="center"/>
        <w:rPr>
          <w:rFonts w:ascii="Times New Roman" w:hAnsi="Times New Roman"/>
          <w:sz w:val="28"/>
          <w:szCs w:val="28"/>
        </w:rPr>
      </w:pPr>
    </w:p>
    <w:p w14:paraId="21E9EA2B" w14:textId="1019493F" w:rsidR="00145B3B" w:rsidRPr="004319F4" w:rsidRDefault="004319F4" w:rsidP="004319F4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36"/>
        </w:rPr>
      </w:pPr>
      <w:r w:rsidRPr="004319F4">
        <w:rPr>
          <w:rFonts w:ascii="Arial" w:hAnsi="Arial" w:cs="Arial"/>
          <w:b/>
          <w:color w:val="auto"/>
          <w:spacing w:val="100"/>
          <w:sz w:val="36"/>
          <w:szCs w:val="36"/>
        </w:rPr>
        <w:t>ПОСТАНОВЛЕНИЕ</w:t>
      </w:r>
    </w:p>
    <w:p w14:paraId="25C94B24" w14:textId="77777777" w:rsidR="00145B3B" w:rsidRPr="002B7AEC" w:rsidRDefault="00145B3B" w:rsidP="00145B3B">
      <w:pPr>
        <w:jc w:val="center"/>
        <w:rPr>
          <w:rFonts w:ascii="Times New Roman" w:hAnsi="Times New Roman"/>
          <w:sz w:val="28"/>
          <w:szCs w:val="28"/>
        </w:rPr>
      </w:pPr>
    </w:p>
    <w:p w14:paraId="36545D8D" w14:textId="77777777" w:rsidR="00145B3B" w:rsidRPr="002B7AEC" w:rsidRDefault="00145B3B" w:rsidP="00145B3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2"/>
        <w:gridCol w:w="4782"/>
      </w:tblGrid>
      <w:tr w:rsidR="004319F4" w:rsidRPr="004319F4" w14:paraId="07EDAF6B" w14:textId="77777777" w:rsidTr="004319F4">
        <w:tc>
          <w:tcPr>
            <w:tcW w:w="4782" w:type="dxa"/>
            <w:tcBorders>
              <w:bottom w:val="nil"/>
            </w:tcBorders>
            <w:shd w:val="clear" w:color="auto" w:fill="auto"/>
            <w:vAlign w:val="center"/>
          </w:tcPr>
          <w:p w14:paraId="11667AD9" w14:textId="7A85DDD1" w:rsidR="004319F4" w:rsidRPr="004319F4" w:rsidRDefault="00C45502" w:rsidP="004319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319F4" w:rsidRPr="004319F4">
              <w:rPr>
                <w:rFonts w:ascii="Times New Roman" w:hAnsi="Times New Roman"/>
                <w:sz w:val="28"/>
                <w:szCs w:val="28"/>
              </w:rPr>
              <w:t>0</w:t>
            </w:r>
            <w:r w:rsidR="008844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19F4" w:rsidRPr="004319F4">
              <w:rPr>
                <w:rFonts w:ascii="Times New Roman" w:hAnsi="Times New Roman"/>
                <w:sz w:val="28"/>
                <w:szCs w:val="28"/>
              </w:rPr>
              <w:t>октября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19F4" w:rsidRPr="004319F4">
              <w:rPr>
                <w:rFonts w:ascii="Times New Roman" w:hAnsi="Times New Roman"/>
                <w:sz w:val="28"/>
                <w:szCs w:val="28"/>
              </w:rPr>
              <w:t>2022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19F4" w:rsidRPr="004319F4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782" w:type="dxa"/>
            <w:tcBorders>
              <w:bottom w:val="nil"/>
            </w:tcBorders>
            <w:shd w:val="clear" w:color="auto" w:fill="auto"/>
            <w:vAlign w:val="center"/>
          </w:tcPr>
          <w:p w14:paraId="23838763" w14:textId="045504CB" w:rsidR="004319F4" w:rsidRPr="004319F4" w:rsidRDefault="00B43D9F" w:rsidP="004319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19F4" w:rsidRPr="004319F4">
              <w:rPr>
                <w:rFonts w:ascii="Times New Roman" w:hAnsi="Times New Roman"/>
                <w:sz w:val="28"/>
                <w:szCs w:val="28"/>
              </w:rPr>
              <w:t>81/1</w:t>
            </w:r>
          </w:p>
        </w:tc>
      </w:tr>
      <w:tr w:rsidR="004319F4" w:rsidRPr="004319F4" w14:paraId="623D32CD" w14:textId="77777777" w:rsidTr="004319F4">
        <w:tc>
          <w:tcPr>
            <w:tcW w:w="956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E496F3B" w14:textId="06476C4E" w:rsidR="004319F4" w:rsidRPr="004319F4" w:rsidRDefault="004319F4" w:rsidP="004319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19F4">
              <w:rPr>
                <w:rFonts w:ascii="Times New Roman" w:hAnsi="Times New Roman"/>
                <w:sz w:val="28"/>
                <w:szCs w:val="28"/>
              </w:rPr>
              <w:t>с.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19F4">
              <w:rPr>
                <w:rFonts w:ascii="Times New Roman" w:hAnsi="Times New Roman"/>
                <w:sz w:val="28"/>
                <w:szCs w:val="28"/>
              </w:rPr>
              <w:t>Ключи</w:t>
            </w:r>
          </w:p>
        </w:tc>
      </w:tr>
    </w:tbl>
    <w:p w14:paraId="241CF199" w14:textId="77777777" w:rsidR="00145B3B" w:rsidRPr="009F0536" w:rsidRDefault="00145B3B" w:rsidP="00145B3B">
      <w:pPr>
        <w:jc w:val="both"/>
        <w:rPr>
          <w:rFonts w:ascii="Times New Roman" w:hAnsi="Times New Roman"/>
          <w:sz w:val="28"/>
          <w:szCs w:val="28"/>
        </w:rPr>
      </w:pPr>
    </w:p>
    <w:p w14:paraId="025B748F" w14:textId="703A3584" w:rsidR="00145B3B" w:rsidRPr="00145B3B" w:rsidRDefault="00C45502" w:rsidP="004319F4">
      <w:pPr>
        <w:ind w:right="4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5B3B" w:rsidRPr="00145B3B">
        <w:rPr>
          <w:rFonts w:ascii="Times New Roman" w:hAnsi="Times New Roman" w:cs="Times New Roman"/>
          <w:sz w:val="28"/>
          <w:szCs w:val="28"/>
        </w:rPr>
        <w:t>Об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sz w:val="28"/>
          <w:szCs w:val="28"/>
        </w:rPr>
        <w:t>утверждении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145B3B">
        <w:rPr>
          <w:rFonts w:ascii="Times New Roman" w:hAnsi="Times New Roman" w:cs="Times New Roman"/>
          <w:sz w:val="28"/>
          <w:szCs w:val="28"/>
        </w:rPr>
        <w:t>р</w:t>
      </w:r>
      <w:r w:rsidR="00145B3B" w:rsidRPr="00145B3B">
        <w:rPr>
          <w:rFonts w:ascii="Times New Roman" w:hAnsi="Times New Roman" w:cs="Times New Roman"/>
          <w:sz w:val="28"/>
          <w:szCs w:val="28"/>
        </w:rPr>
        <w:t>егламента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(муниципальной)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услуги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разрешения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на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осуществление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земляных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B3B" w:rsidRPr="00145B3B">
        <w:rPr>
          <w:rFonts w:ascii="Times New Roman" w:hAnsi="Times New Roman" w:cs="Times New Roman"/>
          <w:bCs/>
          <w:sz w:val="28"/>
          <w:szCs w:val="28"/>
        </w:rPr>
        <w:t>работ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09934B0C" w14:textId="77777777" w:rsidR="00145B3B" w:rsidRPr="009F0536" w:rsidRDefault="00145B3B" w:rsidP="00145B3B">
      <w:pPr>
        <w:rPr>
          <w:rFonts w:ascii="Times New Roman" w:hAnsi="Times New Roman"/>
        </w:rPr>
      </w:pPr>
    </w:p>
    <w:p w14:paraId="72B2CE92" w14:textId="2E93C8CE" w:rsidR="00145B3B" w:rsidRPr="009F0536" w:rsidRDefault="00145B3B" w:rsidP="004319F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F0536">
        <w:rPr>
          <w:rFonts w:ascii="Times New Roman" w:hAnsi="Times New Roman"/>
          <w:sz w:val="28"/>
          <w:szCs w:val="28"/>
        </w:rPr>
        <w:t>В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целях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повышения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качества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предоставления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муниципальной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услуги,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создания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комфортных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условий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для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участников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отношений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в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соответствии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с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Федеральным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законом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от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27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июля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2010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года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="00B43D9F">
        <w:rPr>
          <w:rFonts w:ascii="Times New Roman" w:hAnsi="Times New Roman"/>
          <w:sz w:val="28"/>
          <w:szCs w:val="28"/>
        </w:rPr>
        <w:t>№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210-ФЗ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="00C45502">
        <w:rPr>
          <w:rFonts w:ascii="Times New Roman" w:hAnsi="Times New Roman"/>
          <w:sz w:val="28"/>
          <w:szCs w:val="28"/>
        </w:rPr>
        <w:t>«</w:t>
      </w:r>
      <w:r w:rsidRPr="009F0536">
        <w:rPr>
          <w:rFonts w:ascii="Times New Roman" w:hAnsi="Times New Roman"/>
          <w:sz w:val="28"/>
          <w:szCs w:val="28"/>
        </w:rPr>
        <w:t>Об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организации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предоставления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государственных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и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муниципальных</w:t>
      </w:r>
      <w:r w:rsidR="00BC509F">
        <w:rPr>
          <w:rFonts w:ascii="Times New Roman" w:hAnsi="Times New Roman"/>
          <w:sz w:val="28"/>
          <w:szCs w:val="28"/>
        </w:rPr>
        <w:t xml:space="preserve"> </w:t>
      </w:r>
      <w:r w:rsidRPr="009F0536">
        <w:rPr>
          <w:rFonts w:ascii="Times New Roman" w:hAnsi="Times New Roman"/>
          <w:sz w:val="28"/>
          <w:szCs w:val="28"/>
        </w:rPr>
        <w:t>услуг</w:t>
      </w:r>
      <w:r w:rsidR="00C45502">
        <w:rPr>
          <w:rFonts w:ascii="Times New Roman" w:hAnsi="Times New Roman"/>
          <w:sz w:val="28"/>
          <w:szCs w:val="28"/>
        </w:rPr>
        <w:t>»</w:t>
      </w:r>
    </w:p>
    <w:p w14:paraId="50ABA540" w14:textId="77777777" w:rsidR="00145B3B" w:rsidRPr="004319F4" w:rsidRDefault="00145B3B" w:rsidP="004319F4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14:paraId="63EF5A4B" w14:textId="36D16131" w:rsidR="00145B3B" w:rsidRPr="004319F4" w:rsidRDefault="004319F4" w:rsidP="004319F4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  <w:r w:rsidRPr="004319F4">
        <w:rPr>
          <w:rFonts w:ascii="Times New Roman" w:hAnsi="Times New Roman" w:cs="Times New Roman"/>
          <w:color w:val="auto"/>
          <w:spacing w:val="100"/>
          <w:sz w:val="28"/>
          <w:szCs w:val="28"/>
        </w:rPr>
        <w:t>ПОСТАНОВЛЯЮ:</w:t>
      </w:r>
    </w:p>
    <w:p w14:paraId="7067EB79" w14:textId="77777777" w:rsidR="00145B3B" w:rsidRPr="004319F4" w:rsidRDefault="00145B3B" w:rsidP="004319F4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14:paraId="5DC1874D" w14:textId="49BB54A4" w:rsidR="00145B3B" w:rsidRPr="004319F4" w:rsidRDefault="00145B3B" w:rsidP="004319F4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9F4">
        <w:rPr>
          <w:rFonts w:ascii="Times New Roman" w:hAnsi="Times New Roman" w:cs="Times New Roman"/>
          <w:sz w:val="28"/>
          <w:szCs w:val="28"/>
        </w:rPr>
        <w:t>1.Утвердить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регламент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предоставлению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муниципальной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услуги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C45502">
        <w:rPr>
          <w:rFonts w:ascii="Times New Roman" w:hAnsi="Times New Roman" w:cs="Times New Roman"/>
          <w:sz w:val="28"/>
          <w:szCs w:val="28"/>
        </w:rPr>
        <w:t>«</w:t>
      </w:r>
      <w:r w:rsidR="00C45502">
        <w:rPr>
          <w:rFonts w:ascii="Times New Roman" w:hAnsi="Times New Roman" w:cs="Times New Roman"/>
          <w:bCs/>
          <w:sz w:val="28"/>
          <w:szCs w:val="28"/>
        </w:rPr>
        <w:t>«</w:t>
      </w:r>
      <w:r w:rsidRPr="004319F4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bCs/>
          <w:sz w:val="28"/>
          <w:szCs w:val="28"/>
        </w:rPr>
        <w:t>разрешения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bCs/>
          <w:sz w:val="28"/>
          <w:szCs w:val="28"/>
        </w:rPr>
        <w:t>на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bCs/>
          <w:sz w:val="28"/>
          <w:szCs w:val="28"/>
        </w:rPr>
        <w:t>осуществление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bCs/>
          <w:sz w:val="28"/>
          <w:szCs w:val="28"/>
        </w:rPr>
        <w:t>земляных</w:t>
      </w:r>
      <w:r w:rsidR="00BC50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bCs/>
          <w:sz w:val="28"/>
          <w:szCs w:val="28"/>
        </w:rPr>
        <w:t>работ</w:t>
      </w:r>
      <w:r w:rsidR="00C45502">
        <w:rPr>
          <w:rFonts w:ascii="Times New Roman" w:hAnsi="Times New Roman" w:cs="Times New Roman"/>
          <w:bCs/>
          <w:sz w:val="28"/>
          <w:szCs w:val="28"/>
        </w:rPr>
        <w:t>»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(приложение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1).</w:t>
      </w:r>
    </w:p>
    <w:p w14:paraId="4C4605F8" w14:textId="7EA58066" w:rsidR="00145B3B" w:rsidRPr="004319F4" w:rsidRDefault="00145B3B" w:rsidP="004319F4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4">
        <w:rPr>
          <w:rFonts w:ascii="Times New Roman" w:hAnsi="Times New Roman" w:cs="Times New Roman"/>
          <w:sz w:val="28"/>
          <w:szCs w:val="28"/>
        </w:rPr>
        <w:t>2.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Считать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утратившим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силу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постановление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администрации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Ключевского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сельсовета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от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14.03.2019г.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B43D9F">
        <w:rPr>
          <w:rFonts w:ascii="Times New Roman" w:hAnsi="Times New Roman" w:cs="Times New Roman"/>
          <w:sz w:val="28"/>
          <w:szCs w:val="28"/>
        </w:rPr>
        <w:t>№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20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C45502">
        <w:rPr>
          <w:rFonts w:ascii="Times New Roman" w:hAnsi="Times New Roman" w:cs="Times New Roman"/>
          <w:sz w:val="28"/>
          <w:szCs w:val="28"/>
        </w:rPr>
        <w:t>«</w:t>
      </w:r>
      <w:r w:rsidRPr="004319F4">
        <w:rPr>
          <w:rFonts w:ascii="Times New Roman" w:hAnsi="Times New Roman" w:cs="Times New Roman"/>
          <w:sz w:val="28"/>
          <w:szCs w:val="28"/>
        </w:rPr>
        <w:t>Об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утверждении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регламента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предоставления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муниципальной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услуги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C45502">
        <w:rPr>
          <w:rStyle w:val="affa"/>
          <w:rFonts w:ascii="Times New Roman" w:hAnsi="Times New Roman" w:cs="Times New Roman"/>
          <w:b w:val="0"/>
          <w:sz w:val="28"/>
          <w:szCs w:val="28"/>
        </w:rPr>
        <w:t>«</w:t>
      </w:r>
      <w:r w:rsidRPr="004319F4">
        <w:rPr>
          <w:rFonts w:ascii="Times New Roman" w:hAnsi="Times New Roman" w:cs="Times New Roman"/>
          <w:sz w:val="28"/>
          <w:szCs w:val="28"/>
        </w:rPr>
        <w:t>Выдача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разрешения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(ордера)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на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производство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земляных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работ</w:t>
      </w:r>
      <w:r w:rsidR="00C45502">
        <w:rPr>
          <w:rStyle w:val="affa"/>
          <w:rFonts w:ascii="Times New Roman" w:hAnsi="Times New Roman" w:cs="Times New Roman"/>
          <w:b w:val="0"/>
          <w:sz w:val="28"/>
          <w:szCs w:val="28"/>
        </w:rPr>
        <w:t>»</w:t>
      </w:r>
    </w:p>
    <w:p w14:paraId="3AB78CA2" w14:textId="7A7E17B5" w:rsidR="00145B3B" w:rsidRPr="004319F4" w:rsidRDefault="00145B3B" w:rsidP="004319F4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4">
        <w:rPr>
          <w:rFonts w:ascii="Times New Roman" w:hAnsi="Times New Roman" w:cs="Times New Roman"/>
          <w:sz w:val="28"/>
          <w:szCs w:val="28"/>
        </w:rPr>
        <w:t>3.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Разместить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в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установленном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законом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порядке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настоящее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постановление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и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приложение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к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нему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на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официальном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сайте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администрации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Ключевского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сельсовета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Ключевского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района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Алтайского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края.</w:t>
      </w:r>
    </w:p>
    <w:p w14:paraId="0802C4D3" w14:textId="032EAA9D" w:rsidR="00145B3B" w:rsidRPr="004319F4" w:rsidRDefault="00145B3B" w:rsidP="004319F4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4">
        <w:rPr>
          <w:rFonts w:ascii="Times New Roman" w:hAnsi="Times New Roman" w:cs="Times New Roman"/>
          <w:sz w:val="28"/>
          <w:szCs w:val="28"/>
        </w:rPr>
        <w:t>4.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Контроль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за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исполнением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настоящего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Pr="004319F4">
        <w:rPr>
          <w:rFonts w:ascii="Times New Roman" w:hAnsi="Times New Roman" w:cs="Times New Roman"/>
          <w:sz w:val="28"/>
          <w:szCs w:val="28"/>
        </w:rPr>
        <w:t>постановления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7516F4" w:rsidRPr="004319F4">
        <w:rPr>
          <w:rFonts w:ascii="Times New Roman" w:hAnsi="Times New Roman" w:cs="Times New Roman"/>
          <w:sz w:val="28"/>
          <w:szCs w:val="28"/>
        </w:rPr>
        <w:t>оставляю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7516F4" w:rsidRPr="004319F4">
        <w:rPr>
          <w:rFonts w:ascii="Times New Roman" w:hAnsi="Times New Roman" w:cs="Times New Roman"/>
          <w:sz w:val="28"/>
          <w:szCs w:val="28"/>
        </w:rPr>
        <w:t>за</w:t>
      </w:r>
      <w:r w:rsidR="00BC509F">
        <w:rPr>
          <w:rFonts w:ascii="Times New Roman" w:hAnsi="Times New Roman" w:cs="Times New Roman"/>
          <w:sz w:val="28"/>
          <w:szCs w:val="28"/>
        </w:rPr>
        <w:t xml:space="preserve"> </w:t>
      </w:r>
      <w:r w:rsidR="007516F4" w:rsidRPr="004319F4">
        <w:rPr>
          <w:rFonts w:ascii="Times New Roman" w:hAnsi="Times New Roman" w:cs="Times New Roman"/>
          <w:sz w:val="28"/>
          <w:szCs w:val="28"/>
        </w:rPr>
        <w:t>собой.</w:t>
      </w:r>
    </w:p>
    <w:p w14:paraId="6D45909E" w14:textId="77777777" w:rsidR="007516F4" w:rsidRPr="002B7AEC" w:rsidRDefault="007516F4" w:rsidP="00145B3B">
      <w:pPr>
        <w:jc w:val="both"/>
        <w:rPr>
          <w:rFonts w:ascii="Times New Roman" w:hAnsi="Times New Roman"/>
          <w:sz w:val="28"/>
          <w:szCs w:val="28"/>
        </w:rPr>
      </w:pPr>
    </w:p>
    <w:p w14:paraId="20C9DF8F" w14:textId="77777777" w:rsidR="00145B3B" w:rsidRPr="009F0536" w:rsidRDefault="00145B3B" w:rsidP="00145B3B">
      <w:pPr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7B9222A0" w14:textId="77777777" w:rsidR="00145B3B" w:rsidRPr="009F0536" w:rsidRDefault="00145B3B" w:rsidP="00145B3B">
      <w:pPr>
        <w:ind w:left="426" w:hanging="426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2"/>
        <w:gridCol w:w="4782"/>
      </w:tblGrid>
      <w:tr w:rsidR="004319F4" w:rsidRPr="004319F4" w14:paraId="0BDD62E8" w14:textId="77777777" w:rsidTr="004319F4">
        <w:tc>
          <w:tcPr>
            <w:tcW w:w="4782" w:type="dxa"/>
            <w:shd w:val="clear" w:color="auto" w:fill="auto"/>
            <w:vAlign w:val="center"/>
          </w:tcPr>
          <w:p w14:paraId="66842874" w14:textId="223E916E" w:rsidR="004319F4" w:rsidRDefault="004319F4" w:rsidP="004319F4">
            <w:pPr>
              <w:rPr>
                <w:rFonts w:ascii="Times New Roman" w:hAnsi="Times New Roman"/>
                <w:sz w:val="28"/>
                <w:szCs w:val="28"/>
              </w:rPr>
            </w:pPr>
            <w:r w:rsidRPr="004319F4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19F4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14:paraId="72884F4B" w14:textId="0D688028" w:rsidR="004319F4" w:rsidRPr="004319F4" w:rsidRDefault="004319F4" w:rsidP="004319F4">
            <w:pPr>
              <w:rPr>
                <w:rFonts w:ascii="Times New Roman" w:hAnsi="Times New Roman"/>
                <w:sz w:val="28"/>
                <w:szCs w:val="28"/>
              </w:rPr>
            </w:pPr>
            <w:r w:rsidRPr="004319F4">
              <w:rPr>
                <w:rFonts w:ascii="Times New Roman" w:hAnsi="Times New Roman"/>
                <w:sz w:val="28"/>
                <w:szCs w:val="28"/>
              </w:rPr>
              <w:t>Ключевского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19F4">
              <w:rPr>
                <w:rFonts w:ascii="Times New Roman" w:hAnsi="Times New Roman"/>
                <w:sz w:val="28"/>
                <w:szCs w:val="28"/>
              </w:rPr>
              <w:t>сельсовета</w:t>
            </w:r>
          </w:p>
        </w:tc>
        <w:tc>
          <w:tcPr>
            <w:tcW w:w="4782" w:type="dxa"/>
            <w:shd w:val="clear" w:color="auto" w:fill="auto"/>
            <w:vAlign w:val="center"/>
          </w:tcPr>
          <w:p w14:paraId="7256ED60" w14:textId="63D91385" w:rsidR="004319F4" w:rsidRPr="004319F4" w:rsidRDefault="004319F4" w:rsidP="004319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319F4">
              <w:rPr>
                <w:rFonts w:ascii="Times New Roman" w:hAnsi="Times New Roman"/>
                <w:sz w:val="28"/>
                <w:szCs w:val="28"/>
              </w:rPr>
              <w:t>Е.А.</w:t>
            </w:r>
            <w:r w:rsidR="00BC50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19F4">
              <w:rPr>
                <w:rFonts w:ascii="Times New Roman" w:hAnsi="Times New Roman"/>
                <w:sz w:val="28"/>
                <w:szCs w:val="28"/>
              </w:rPr>
              <w:t>Ротэрмиль</w:t>
            </w:r>
          </w:p>
        </w:tc>
      </w:tr>
    </w:tbl>
    <w:p w14:paraId="522684CF" w14:textId="77777777" w:rsidR="004319F4" w:rsidRDefault="004319F4">
      <w:pPr>
        <w:pStyle w:val="11"/>
        <w:spacing w:before="240" w:after="500"/>
        <w:ind w:firstLine="0"/>
        <w:jc w:val="center"/>
        <w:rPr>
          <w:b/>
          <w:bCs/>
        </w:rPr>
      </w:pPr>
    </w:p>
    <w:p w14:paraId="68347F07" w14:textId="77777777" w:rsidR="004319F4" w:rsidRDefault="004319F4">
      <w:pPr>
        <w:rPr>
          <w:rFonts w:ascii="Times New Roman" w:eastAsia="Times New Roman" w:hAnsi="Times New Roman" w:cs="Times New Roman"/>
          <w:b/>
          <w:bCs/>
        </w:rPr>
      </w:pPr>
      <w:r>
        <w:rPr>
          <w:b/>
          <w:bCs/>
        </w:rPr>
        <w:br w:type="page"/>
      </w:r>
    </w:p>
    <w:p w14:paraId="08E4899D" w14:textId="2A6FD434" w:rsidR="00145B3B" w:rsidRDefault="00C077B6" w:rsidP="000E0FCD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АДМИНИСТРАТИВНЫЙ</w:t>
      </w:r>
      <w:r w:rsidR="00BC509F">
        <w:rPr>
          <w:b/>
          <w:bCs/>
        </w:rPr>
        <w:t xml:space="preserve"> </w:t>
      </w:r>
      <w:r>
        <w:rPr>
          <w:b/>
          <w:bCs/>
        </w:rPr>
        <w:t>РЕГЛАМЕНТ</w:t>
      </w:r>
    </w:p>
    <w:p w14:paraId="4EA78D06" w14:textId="77777777" w:rsidR="000E0FCD" w:rsidRDefault="000E0FCD" w:rsidP="000E0FCD">
      <w:pPr>
        <w:pStyle w:val="11"/>
        <w:ind w:firstLine="0"/>
        <w:jc w:val="center"/>
        <w:rPr>
          <w:b/>
          <w:bCs/>
        </w:rPr>
      </w:pPr>
    </w:p>
    <w:p w14:paraId="42801491" w14:textId="2D4FC60A" w:rsidR="005F2CF2" w:rsidRDefault="00C077B6" w:rsidP="000E0FCD">
      <w:pPr>
        <w:pStyle w:val="11"/>
        <w:spacing w:after="500"/>
        <w:ind w:firstLine="0"/>
        <w:jc w:val="center"/>
      </w:pPr>
      <w:r>
        <w:rPr>
          <w:b/>
          <w:bCs/>
        </w:rPr>
        <w:t>предоставления</w:t>
      </w:r>
      <w:r w:rsidR="00BC509F">
        <w:rPr>
          <w:b/>
          <w:bCs/>
        </w:rPr>
        <w:t xml:space="preserve"> </w:t>
      </w:r>
      <w:r>
        <w:rPr>
          <w:b/>
          <w:bCs/>
        </w:rPr>
        <w:t>государственной</w:t>
      </w:r>
      <w:r w:rsidR="00BC509F">
        <w:rPr>
          <w:b/>
          <w:bCs/>
        </w:rPr>
        <w:t xml:space="preserve"> </w:t>
      </w:r>
      <w:r>
        <w:rPr>
          <w:b/>
          <w:bCs/>
        </w:rPr>
        <w:t>(муниципальной)</w:t>
      </w:r>
      <w:r w:rsidR="00BC509F">
        <w:rPr>
          <w:b/>
          <w:bCs/>
        </w:rPr>
        <w:t xml:space="preserve"> </w:t>
      </w:r>
      <w:r>
        <w:rPr>
          <w:b/>
          <w:bCs/>
        </w:rPr>
        <w:t>услуги</w:t>
      </w:r>
      <w:r w:rsidR="00BC509F">
        <w:rPr>
          <w:b/>
          <w:bCs/>
        </w:rPr>
        <w:t xml:space="preserve"> </w:t>
      </w:r>
      <w:r w:rsidR="00C45502">
        <w:rPr>
          <w:b/>
          <w:bCs/>
        </w:rPr>
        <w:t>«</w:t>
      </w:r>
      <w:r>
        <w:rPr>
          <w:b/>
          <w:bCs/>
        </w:rPr>
        <w:t>Предоставление</w:t>
      </w:r>
      <w:r w:rsidR="00BC509F">
        <w:rPr>
          <w:b/>
          <w:bCs/>
        </w:rPr>
        <w:t xml:space="preserve"> </w:t>
      </w:r>
      <w:r>
        <w:rPr>
          <w:b/>
          <w:bCs/>
        </w:rPr>
        <w:t>разрешения</w:t>
      </w:r>
      <w:r w:rsidR="00BC509F">
        <w:rPr>
          <w:b/>
          <w:bCs/>
        </w:rPr>
        <w:t xml:space="preserve"> </w:t>
      </w:r>
      <w:r>
        <w:rPr>
          <w:b/>
          <w:bCs/>
        </w:rPr>
        <w:t>на</w:t>
      </w:r>
      <w:r w:rsidR="00BC509F">
        <w:rPr>
          <w:b/>
          <w:bCs/>
        </w:rPr>
        <w:t xml:space="preserve"> </w:t>
      </w:r>
      <w:r>
        <w:rPr>
          <w:b/>
          <w:bCs/>
        </w:rPr>
        <w:t>осуществление</w:t>
      </w:r>
      <w:r w:rsidR="00BC509F">
        <w:rPr>
          <w:b/>
          <w:bCs/>
        </w:rPr>
        <w:t xml:space="preserve"> </w:t>
      </w:r>
      <w:r>
        <w:rPr>
          <w:b/>
          <w:bCs/>
        </w:rPr>
        <w:t>земляных</w:t>
      </w:r>
      <w:r w:rsidR="00BC509F">
        <w:rPr>
          <w:b/>
          <w:bCs/>
        </w:rPr>
        <w:t xml:space="preserve"> </w:t>
      </w:r>
      <w:r>
        <w:rPr>
          <w:b/>
          <w:bCs/>
        </w:rPr>
        <w:t>работ</w:t>
      </w:r>
      <w:r w:rsidR="00C45502">
        <w:rPr>
          <w:b/>
          <w:bCs/>
        </w:rPr>
        <w:t>»</w:t>
      </w:r>
    </w:p>
    <w:p w14:paraId="61D7576D" w14:textId="380C3BE1" w:rsidR="00BC509F" w:rsidRDefault="00BC509F" w:rsidP="00BC509F">
      <w:pPr>
        <w:pStyle w:val="14"/>
        <w:tabs>
          <w:tab w:val="left" w:pos="48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\o "1-4" \h \z \u </w:instrText>
      </w:r>
      <w:r>
        <w:rPr>
          <w:rFonts w:ascii="Times New Roman" w:hAnsi="Times New Roman" w:cs="Times New Roman"/>
        </w:rPr>
        <w:fldChar w:fldCharType="separate"/>
      </w:r>
      <w:hyperlink w:anchor="_Toc103877679" w:history="1">
        <w:r>
          <w:rPr>
            <w:rStyle w:val="aff2"/>
            <w:rFonts w:ascii="Times New Roman" w:hAnsi="Times New Roman" w:cs="Times New Roman"/>
            <w:shd w:val="clear" w:color="auto" w:fill="FFFFFF"/>
          </w:rPr>
          <w:t>I.</w:t>
        </w:r>
        <w:r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>
          <w:rPr>
            <w:rStyle w:val="aff2"/>
            <w:rFonts w:ascii="Times New Roman" w:eastAsiaTheme="minorEastAsia" w:hAnsi="Times New Roman" w:cs="Times New Roman"/>
          </w:rPr>
          <w:t>Общие положения</w:t>
        </w:r>
        <w:r>
          <w:rPr>
            <w:rFonts w:ascii="Times New Roman" w:eastAsiaTheme="minorEastAsia" w:hAnsi="Times New Roman" w:cs="Times New Roman"/>
          </w:rPr>
          <w:tab/>
        </w:r>
        <w:r>
          <w:rPr>
            <w:rFonts w:ascii="Times New Roman" w:eastAsiaTheme="minorEastAsia" w:hAnsi="Times New Roman" w:cs="Times New Roman"/>
          </w:rPr>
          <w:fldChar w:fldCharType="begin"/>
        </w:r>
        <w:r>
          <w:rPr>
            <w:rFonts w:ascii="Times New Roman" w:eastAsiaTheme="minorEastAsia" w:hAnsi="Times New Roman" w:cs="Times New Roman"/>
          </w:rPr>
          <w:instrText xml:space="preserve"> PAGEREF _Toc103877679 \h </w:instrText>
        </w:r>
        <w:r>
          <w:rPr>
            <w:rFonts w:ascii="Times New Roman" w:eastAsiaTheme="minorEastAsia" w:hAnsi="Times New Roman" w:cs="Times New Roman"/>
          </w:rPr>
        </w:r>
        <w:r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</w:t>
        </w:r>
        <w:r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1D41E976" w14:textId="6B62FAD8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0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Предмет регулирования Административного регламента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_Toc103877680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04A606D3" w14:textId="1E2BFBB0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1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Лица, имеющие право на получение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_Toc103877681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70606D8B" w14:textId="342B4058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2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3.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Требования к порядку информирования о предоставлении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_Toc103877682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E5763BC" w14:textId="7243DD5D" w:rsidR="00BC509F" w:rsidRDefault="001D394D" w:rsidP="00BC509F">
      <w:pPr>
        <w:pStyle w:val="14"/>
        <w:tabs>
          <w:tab w:val="left" w:pos="48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3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II.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Стандарт предоставления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_Toc103877683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7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999EF0D" w14:textId="26D32013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4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4.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Наименование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_Toc103877684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7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17491B3" w14:textId="7BB356F7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5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5.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Наименование органа, предоставляющего Муниципальную услугу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_Toc103877685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7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500660E9" w14:textId="15F84395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6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6.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Результат предоставления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_Toc103877686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7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1FC09F2A" w14:textId="300ED4B3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7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7.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Порядок приема и регистрации заявления о предоставлении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_Toc103877687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8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BA6E3E7" w14:textId="31F2783E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8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8.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Срок предоставления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_Toc103877688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8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0C81E000" w14:textId="7A5131AA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89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9.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Нормативные правовые акты, регулирующие предоставление (муниципальной)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_Toc103877689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9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D7B13A0" w14:textId="386FD8B8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0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10.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_Toc103877690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9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25ACC0BC" w14:textId="0060DF32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1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11.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_Toc103877691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12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F6ABD71" w14:textId="1FB308F0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2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12.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Исчерпывающий перечень оснований для отказа в приеме документов, необходимых для предоставления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_Toc103877692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13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CF28D63" w14:textId="4174884C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3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13.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  <w:bCs/>
            <w:iCs/>
          </w:rPr>
          <w:t>Исчерпывающий перечень оснований для приостановления или отказа в предоставлении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_Toc103877693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026FA30" w14:textId="6DFE3FAF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4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14.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Порядок, размер и основания взимания муниципальной пошлины или иной платы, взимаемой за предоставление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_Toc103877694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258DA94" w14:textId="5AAFCABC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5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15.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  <w:bCs/>
            <w:iCs/>
          </w:rPr>
  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_Toc103877695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05C64320" w14:textId="434F6984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6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16.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Способы предоставления Заявителем документов, необходимых для получения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_Toc103877696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2209D08F" w14:textId="1CB0A39B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7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17.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Способы получения Заявителем результатов предоставления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_Toc103877697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15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D92BEAF" w14:textId="58DD1FA5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8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18.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Максимальный срок ожидания в очереди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_Toc103877698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16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1AA3D61" w14:textId="36BB336F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699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19.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  <w:bCs/>
            <w:iCs/>
          </w:rPr>
  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_Toc103877699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16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B018B2D" w14:textId="1020D071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0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20.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Показатели доступности и качества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_Toc103877700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17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5452E7E" w14:textId="6EC590E5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1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21.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 xml:space="preserve">Требования к организации предоставления Муниципальной услуги в </w:t>
        </w:r>
        <w:r w:rsidR="00BC509F">
          <w:rPr>
            <w:rStyle w:val="aff2"/>
            <w:rFonts w:ascii="Times New Roman" w:eastAsiaTheme="minorEastAsia" w:hAnsi="Times New Roman" w:cs="Times New Roman"/>
          </w:rPr>
          <w:lastRenderedPageBreak/>
          <w:t>электронной форме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_Toc103877701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18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A15560A" w14:textId="40E3C983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2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22.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Требования к организации предоставления Муниципальной услуги в МФЦ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_Toc103877702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19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5F92954C" w14:textId="5CA3768E" w:rsidR="00BC509F" w:rsidRDefault="001D394D" w:rsidP="00BC509F">
      <w:pPr>
        <w:pStyle w:val="14"/>
        <w:tabs>
          <w:tab w:val="left" w:pos="72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3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III.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Состав, последовательность и сроки выполнения административных процедур, требования к порядку их выполнения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_Toc103877703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22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15767262" w14:textId="7E2EEFA0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4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23.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Состав, последовательность и сроки выполнения административных процедур (действий) при предоставлении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_Toc103877704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22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7C0ED10C" w14:textId="7E21EA92" w:rsidR="00BC509F" w:rsidRDefault="001D394D" w:rsidP="00BC509F">
      <w:pPr>
        <w:pStyle w:val="14"/>
        <w:tabs>
          <w:tab w:val="left" w:pos="72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5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IV.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Порядок и формы контроля за исполнением Административного регламента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_Toc103877705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22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5F76A315" w14:textId="4BFDB9AF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6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24.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  <w:bCs/>
            <w:iCs/>
          </w:rPr>
          <w:t>Порядок осуществления текущего контроля за соблюдением и исполнением ответственными должностными лицами Администрации, положений Административного регламента и иных нормативных правовых актов, устанавливающих требования к предоставлению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_Toc103877706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22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655B41DB" w14:textId="45B87587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7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25.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Порядок и периодичность осуществления плановых и внеплановых проверок полноты и качества предоставления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_Toc103877707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23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78FA579B" w14:textId="169F0DEE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8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27.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Досудебный (внесудебный) порядок обжалования решений и действий (бездействия) Администрации, МФЦ, а также их работников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_Toc103877708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25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6FFC879" w14:textId="0FA29D7A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09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28.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_Toc103877709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25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0DBAAAD8" w14:textId="09D12EEB" w:rsidR="00BC509F" w:rsidRDefault="001D394D" w:rsidP="00BC509F">
      <w:pPr>
        <w:pStyle w:val="33"/>
        <w:tabs>
          <w:tab w:val="left" w:pos="1100"/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0" w:history="1">
        <w:r w:rsidR="00BC509F">
          <w:rPr>
            <w:rStyle w:val="aff2"/>
            <w:rFonts w:ascii="Times New Roman" w:eastAsiaTheme="minorEastAsia" w:hAnsi="Times New Roman" w:cs="Times New Roman"/>
            <w:shd w:val="clear" w:color="auto" w:fill="FFFFFF"/>
          </w:rPr>
          <w:t>29.</w:t>
        </w:r>
        <w:r w:rsidR="00BC509F">
          <w:rPr>
            <w:rFonts w:ascii="Times New Roman" w:eastAsiaTheme="minorEastAsia" w:hAnsi="Times New Roman" w:cs="Times New Roman"/>
            <w:color w:val="auto"/>
            <w:sz w:val="22"/>
            <w:szCs w:val="22"/>
            <w:lang w:bidi="ar-SA"/>
          </w:rPr>
          <w:tab/>
        </w:r>
        <w:r w:rsidR="00BC509F">
          <w:rPr>
            <w:rStyle w:val="aff2"/>
            <w:rFonts w:ascii="Times New Roman" w:eastAsiaTheme="minorEastAsia" w:hAnsi="Times New Roman" w:cs="Times New Roman"/>
          </w:rPr>
  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(муниципальной)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_Toc103877710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26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4D38CEA0" w14:textId="0EC97367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1" w:history="1">
        <w:r w:rsidR="00BC509F">
          <w:rPr>
            <w:rStyle w:val="aff2"/>
            <w:rFonts w:ascii="Times New Roman" w:eastAsiaTheme="minorEastAsia" w:hAnsi="Times New Roman" w:cs="Times New Roman"/>
            <w:bCs/>
          </w:rPr>
          <w:t>Форма разрешения на осуществление земляных работ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_Toc103877711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27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175BA5C5" w14:textId="46E16CB4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2" w:history="1">
        <w:r w:rsidR="00BC509F">
          <w:rPr>
            <w:rStyle w:val="aff2"/>
            <w:rFonts w:ascii="Times New Roman" w:eastAsiaTheme="minorEastAsia" w:hAnsi="Times New Roman" w:cs="Times New Roman"/>
            <w:bCs/>
          </w:rPr>
          <w:t>Форма решения об отказе в приеме документов, необходимых для предоставления муниципальной услуги / об отказе в предоставлении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_Toc103877712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28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1F341A5" w14:textId="0C117FA8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3" w:history="1">
        <w:r w:rsidR="00BC509F">
          <w:rPr>
            <w:rStyle w:val="aff2"/>
            <w:rFonts w:ascii="Times New Roman" w:eastAsiaTheme="minorEastAsia" w:hAnsi="Times New Roman" w:cs="Times New Roman"/>
            <w:bCs/>
          </w:rPr>
          <w:t>Список нормативных актов, в соответствии с которыми осуществляется предоставление Муниципальной услуги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_Toc103877713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29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5C2A30EE" w14:textId="3EAD8C5D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4" w:history="1">
        <w:r w:rsidR="00BC509F">
          <w:rPr>
            <w:rStyle w:val="aff2"/>
            <w:rFonts w:ascii="Times New Roman" w:eastAsiaTheme="minorEastAsia" w:hAnsi="Times New Roman" w:cs="Times New Roman"/>
          </w:rPr>
          <w:t>Проект производства работ на прокладку инженерных сетей (пример)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_Toc103877714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30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59A3FA11" w14:textId="3518E20B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5" w:history="1">
        <w:r w:rsidR="00BC509F">
          <w:rPr>
            <w:rStyle w:val="aff2"/>
            <w:rFonts w:ascii="Times New Roman" w:eastAsiaTheme="minorEastAsia" w:hAnsi="Times New Roman" w:cs="Times New Roman"/>
          </w:rPr>
          <w:t>График производства земляных работ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_Toc103877715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31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02BD55B1" w14:textId="43413D54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6" w:history="1">
        <w:r w:rsidR="00BC509F">
          <w:rPr>
            <w:rStyle w:val="aff2"/>
            <w:rFonts w:ascii="Times New Roman" w:eastAsiaTheme="minorEastAsia" w:hAnsi="Times New Roman" w:cs="Times New Roman"/>
            <w:bCs/>
          </w:rPr>
          <w:t>Форма акта о завершении земляных работ и выполненном благоустройстве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_Toc103877716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32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48D0FEA" w14:textId="35A18513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7" w:history="1">
        <w:r w:rsidR="00BC509F">
          <w:rPr>
            <w:rStyle w:val="aff2"/>
            <w:rFonts w:ascii="Times New Roman" w:eastAsiaTheme="minorEastAsia" w:hAnsi="Times New Roman" w:cs="Times New Roman"/>
            <w:bCs/>
          </w:rPr>
          <w:t>Форма решения о закрытии разрешения на осуществление земляных работ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_Toc103877717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33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22A848B9" w14:textId="5AFD99AD" w:rsidR="00BC509F" w:rsidRDefault="001D394D" w:rsidP="00BC509F">
      <w:pPr>
        <w:pStyle w:val="25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8" w:history="1">
        <w:r w:rsidR="00BC509F">
          <w:rPr>
            <w:rStyle w:val="aff2"/>
            <w:rFonts w:ascii="Times New Roman" w:eastAsiaTheme="minorEastAsia" w:hAnsi="Times New Roman" w:cs="Times New Roman"/>
            <w:bCs/>
          </w:rPr>
          <w:t>Перечень и содержание административных действий, составляющих административные процедуры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_Toc103877718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2CFA9AFA" w14:textId="0D962AE3" w:rsidR="00BC509F" w:rsidRDefault="001D394D" w:rsidP="00BC509F">
      <w:pPr>
        <w:pStyle w:val="33"/>
        <w:tabs>
          <w:tab w:val="right" w:leader="dot" w:pos="9338"/>
        </w:tabs>
        <w:rPr>
          <w:rFonts w:ascii="Times New Roman" w:eastAsiaTheme="minorEastAsia" w:hAnsi="Times New Roman" w:cs="Times New Roman"/>
          <w:color w:val="auto"/>
          <w:sz w:val="22"/>
          <w:szCs w:val="22"/>
          <w:lang w:bidi="ar-SA"/>
        </w:rPr>
      </w:pPr>
      <w:hyperlink w:anchor="_Toc103877719" w:history="1">
        <w:r w:rsidR="00BC509F">
          <w:rPr>
            <w:rStyle w:val="aff2"/>
            <w:rFonts w:ascii="Times New Roman" w:eastAsiaTheme="minorEastAsia" w:hAnsi="Times New Roman" w:cs="Times New Roman"/>
            <w:bCs/>
          </w:rPr>
          <w:t>Порядок выполнения административных действий при обращении Заявителя (представителя Заявителя)</w:t>
        </w:r>
        <w:r w:rsidR="00BC509F">
          <w:rPr>
            <w:rFonts w:ascii="Times New Roman" w:eastAsiaTheme="minorEastAsia" w:hAnsi="Times New Roman" w:cs="Times New Roman"/>
          </w:rPr>
          <w:tab/>
        </w:r>
        <w:r w:rsidR="00BC509F">
          <w:rPr>
            <w:rFonts w:ascii="Times New Roman" w:eastAsiaTheme="minorEastAsia" w:hAnsi="Times New Roman" w:cs="Times New Roman"/>
          </w:rPr>
          <w:fldChar w:fldCharType="begin"/>
        </w:r>
        <w:r w:rsidR="00BC509F">
          <w:rPr>
            <w:rFonts w:ascii="Times New Roman" w:eastAsiaTheme="minorEastAsia" w:hAnsi="Times New Roman" w:cs="Times New Roman"/>
          </w:rPr>
          <w:instrText xml:space="preserve"> PAGEREF _Toc103877719 \h </w:instrText>
        </w:r>
        <w:r w:rsidR="00BC509F">
          <w:rPr>
            <w:rFonts w:ascii="Times New Roman" w:eastAsiaTheme="minorEastAsia" w:hAnsi="Times New Roman" w:cs="Times New Roman"/>
          </w:rPr>
        </w:r>
        <w:r w:rsidR="00BC509F">
          <w:rPr>
            <w:rFonts w:ascii="Times New Roman" w:eastAsiaTheme="minorEastAsia" w:hAnsi="Times New Roman" w:cs="Times New Roman"/>
          </w:rPr>
          <w:fldChar w:fldCharType="separate"/>
        </w:r>
        <w:r w:rsidR="000E1F23">
          <w:rPr>
            <w:rFonts w:ascii="Times New Roman" w:eastAsiaTheme="minorEastAsia" w:hAnsi="Times New Roman" w:cs="Times New Roman"/>
            <w:noProof/>
          </w:rPr>
          <w:t>34</w:t>
        </w:r>
        <w:r w:rsidR="00BC509F">
          <w:rPr>
            <w:rFonts w:ascii="Times New Roman" w:eastAsiaTheme="minorEastAsia" w:hAnsi="Times New Roman" w:cs="Times New Roman"/>
          </w:rPr>
          <w:fldChar w:fldCharType="end"/>
        </w:r>
      </w:hyperlink>
    </w:p>
    <w:p w14:paraId="33165D17" w14:textId="25184462" w:rsidR="005F2CF2" w:rsidRDefault="00BC509F" w:rsidP="00BC509F">
      <w:pPr>
        <w:pStyle w:val="a7"/>
        <w:spacing w:after="0" w:line="240" w:lineRule="auto"/>
        <w:jc w:val="both"/>
        <w:rPr>
          <w:b w:val="0"/>
        </w:rPr>
      </w:pPr>
      <w:r>
        <w:rPr>
          <w:rFonts w:eastAsiaTheme="minorEastAsia"/>
          <w:b w:val="0"/>
        </w:rPr>
        <w:fldChar w:fldCharType="end"/>
      </w:r>
    </w:p>
    <w:p w14:paraId="7BFE0751" w14:textId="77777777" w:rsidR="005F2CF2" w:rsidRDefault="005F2CF2">
      <w:pPr>
        <w:pStyle w:val="a7"/>
        <w:spacing w:after="0" w:line="240" w:lineRule="auto"/>
        <w:jc w:val="both"/>
        <w:sectPr w:rsidR="005F2CF2" w:rsidSect="00816B15">
          <w:footerReference w:type="default" r:id="rId8"/>
          <w:pgSz w:w="11900" w:h="16840"/>
          <w:pgMar w:top="1134" w:right="851" w:bottom="1134" w:left="1701" w:header="238" w:footer="6" w:gutter="0"/>
          <w:pgNumType w:start="0"/>
          <w:cols w:space="720"/>
          <w:titlePg/>
          <w:docGrid w:linePitch="360"/>
        </w:sectPr>
      </w:pPr>
    </w:p>
    <w:p w14:paraId="5B6BB5C8" w14:textId="6EAF9282" w:rsidR="005F2CF2" w:rsidRDefault="00C077B6">
      <w:pPr>
        <w:pStyle w:val="24"/>
        <w:keepNext/>
        <w:keepLines/>
        <w:numPr>
          <w:ilvl w:val="0"/>
          <w:numId w:val="1"/>
        </w:numPr>
        <w:tabs>
          <w:tab w:val="left" w:pos="720"/>
        </w:tabs>
        <w:spacing w:after="200"/>
        <w:ind w:left="0" w:firstLine="709"/>
        <w:jc w:val="center"/>
        <w:outlineLvl w:val="0"/>
        <w:rPr>
          <w:sz w:val="24"/>
          <w:szCs w:val="24"/>
        </w:rPr>
      </w:pPr>
      <w:bookmarkStart w:id="0" w:name="bookmark38"/>
      <w:bookmarkStart w:id="1" w:name="bookmark36"/>
      <w:bookmarkStart w:id="2" w:name="bookmark39"/>
      <w:bookmarkStart w:id="3" w:name="_Toc103862198"/>
      <w:bookmarkStart w:id="4" w:name="_Toc103862233"/>
      <w:bookmarkStart w:id="5" w:name="_Toc103863860"/>
      <w:bookmarkStart w:id="6" w:name="_Toc103877679"/>
      <w:bookmarkEnd w:id="0"/>
      <w:r>
        <w:rPr>
          <w:rFonts w:eastAsiaTheme="minorEastAsia"/>
          <w:sz w:val="24"/>
          <w:szCs w:val="24"/>
        </w:rPr>
        <w:lastRenderedPageBreak/>
        <w:t>Общие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положения</w:t>
      </w:r>
      <w:bookmarkEnd w:id="1"/>
      <w:bookmarkEnd w:id="2"/>
      <w:bookmarkEnd w:id="3"/>
      <w:bookmarkEnd w:id="4"/>
      <w:bookmarkEnd w:id="5"/>
      <w:bookmarkEnd w:id="6"/>
    </w:p>
    <w:p w14:paraId="4E29ABEC" w14:textId="282FA173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355"/>
        </w:tabs>
        <w:ind w:left="0" w:firstLine="709"/>
        <w:jc w:val="center"/>
      </w:pPr>
      <w:bookmarkStart w:id="7" w:name="bookmark42"/>
      <w:bookmarkStart w:id="8" w:name="bookmark40"/>
      <w:bookmarkStart w:id="9" w:name="bookmark43"/>
      <w:bookmarkStart w:id="10" w:name="_Toc103862199"/>
      <w:bookmarkStart w:id="11" w:name="_Toc103862234"/>
      <w:bookmarkStart w:id="12" w:name="_Toc103863861"/>
      <w:bookmarkStart w:id="13" w:name="_Toc103877680"/>
      <w:bookmarkEnd w:id="7"/>
      <w:r>
        <w:t>Предмет</w:t>
      </w:r>
      <w:r w:rsidR="00BC509F">
        <w:t xml:space="preserve"> </w:t>
      </w:r>
      <w:r>
        <w:t>регулирования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</w:t>
      </w:r>
      <w:bookmarkEnd w:id="8"/>
      <w:bookmarkEnd w:id="9"/>
      <w:bookmarkEnd w:id="10"/>
      <w:bookmarkEnd w:id="11"/>
      <w:bookmarkEnd w:id="12"/>
      <w:bookmarkEnd w:id="13"/>
    </w:p>
    <w:p w14:paraId="2FB556A6" w14:textId="38C93848" w:rsidR="005F2CF2" w:rsidRDefault="00C077B6">
      <w:pPr>
        <w:pStyle w:val="11"/>
        <w:numPr>
          <w:ilvl w:val="1"/>
          <w:numId w:val="2"/>
        </w:numPr>
        <w:tabs>
          <w:tab w:val="left" w:pos="1414"/>
        </w:tabs>
        <w:ind w:left="0" w:firstLine="709"/>
        <w:jc w:val="both"/>
      </w:pPr>
      <w:bookmarkStart w:id="14" w:name="bookmark44"/>
      <w:bookmarkEnd w:id="14"/>
      <w:r>
        <w:t>Административный</w:t>
      </w:r>
      <w:r w:rsidR="00BC509F">
        <w:t xml:space="preserve"> </w:t>
      </w:r>
      <w:r>
        <w:t>регламент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регулирует</w:t>
      </w:r>
      <w:r w:rsidR="00BC509F">
        <w:t xml:space="preserve"> </w:t>
      </w:r>
      <w:r>
        <w:t>отношения,</w:t>
      </w:r>
      <w:r w:rsidR="00BC509F">
        <w:t xml:space="preserve"> </w:t>
      </w:r>
      <w:r>
        <w:t>возникающие</w:t>
      </w:r>
      <w:r w:rsidR="00BC509F">
        <w:t xml:space="preserve"> </w:t>
      </w:r>
      <w:r>
        <w:t>в</w:t>
      </w:r>
      <w:r w:rsidR="00BC509F">
        <w:t xml:space="preserve"> </w:t>
      </w:r>
      <w:r>
        <w:t>связи</w:t>
      </w:r>
      <w:r w:rsidR="00BC509F">
        <w:t xml:space="preserve"> </w:t>
      </w:r>
      <w:r>
        <w:t>с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 w:rsidR="00C45502">
        <w:t>«</w:t>
      </w:r>
      <w:r>
        <w:t>Предоставление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осуществление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C45502">
        <w:t>»</w:t>
      </w:r>
      <w:r w:rsidR="00BC509F">
        <w:t xml:space="preserve"> </w:t>
      </w:r>
      <w:r>
        <w:t>(указывается</w:t>
      </w:r>
      <w:r w:rsidR="00BC509F">
        <w:t xml:space="preserve"> </w:t>
      </w:r>
      <w:r>
        <w:t>наименование</w:t>
      </w:r>
      <w:r w:rsidR="00BC509F">
        <w:t xml:space="preserve"> </w:t>
      </w:r>
      <w:r>
        <w:t>единицы</w:t>
      </w:r>
      <w:r w:rsidR="00BC509F">
        <w:t xml:space="preserve"> </w:t>
      </w:r>
      <w:r>
        <w:t>территориального</w:t>
      </w:r>
      <w:r w:rsidR="00BC509F">
        <w:t xml:space="preserve"> </w:t>
      </w:r>
      <w:r>
        <w:t>деления,</w:t>
      </w:r>
      <w:r w:rsidR="00BC509F">
        <w:t xml:space="preserve"> </w:t>
      </w:r>
      <w:r>
        <w:t>на</w:t>
      </w:r>
      <w:r w:rsidR="00BC509F">
        <w:t xml:space="preserve"> </w:t>
      </w:r>
      <w:r>
        <w:t>которой</w:t>
      </w:r>
      <w:r w:rsidR="00BC509F">
        <w:t xml:space="preserve"> </w:t>
      </w:r>
      <w:r>
        <w:t>орган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предоставляет</w:t>
      </w:r>
      <w:r w:rsidR="00BC509F">
        <w:t xml:space="preserve"> </w:t>
      </w:r>
      <w:r>
        <w:t>государственную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услугу)</w:t>
      </w:r>
      <w:r w:rsidR="00BC509F">
        <w:t xml:space="preserve"> </w:t>
      </w:r>
      <w:r>
        <w:t>(далее</w:t>
      </w:r>
      <w:r w:rsidR="00BC509F">
        <w:t xml:space="preserve"> </w:t>
      </w:r>
      <w:r>
        <w:t>-</w:t>
      </w:r>
      <w:r w:rsidR="00BC509F">
        <w:t xml:space="preserve"> </w:t>
      </w:r>
      <w:r>
        <w:t>Административный</w:t>
      </w:r>
      <w:r w:rsidR="00BC509F">
        <w:t xml:space="preserve"> </w:t>
      </w:r>
      <w:r>
        <w:t>регламент,</w:t>
      </w:r>
      <w:r w:rsidR="00BC509F">
        <w:t xml:space="preserve"> </w:t>
      </w:r>
      <w:r>
        <w:t>Муниц</w:t>
      </w:r>
      <w:r w:rsidR="00145B3B">
        <w:t>ипальная</w:t>
      </w:r>
      <w:r w:rsidR="00BC509F">
        <w:t xml:space="preserve"> </w:t>
      </w:r>
      <w:r w:rsidR="00145B3B">
        <w:t>услуга)</w:t>
      </w:r>
      <w:r w:rsidR="00BC509F">
        <w:t xml:space="preserve"> </w:t>
      </w:r>
      <w:r w:rsidR="00145B3B">
        <w:t>администрацией</w:t>
      </w:r>
      <w:r w:rsidR="00BC509F">
        <w:t xml:space="preserve"> </w:t>
      </w:r>
      <w:r w:rsidR="00145B3B">
        <w:t>муниципального</w:t>
      </w:r>
      <w:r w:rsidR="00BC509F">
        <w:t xml:space="preserve"> </w:t>
      </w:r>
      <w:r w:rsidR="00145B3B">
        <w:t>образования</w:t>
      </w:r>
      <w:r w:rsidR="00BC509F">
        <w:t xml:space="preserve"> </w:t>
      </w:r>
      <w:r w:rsidR="00145B3B">
        <w:t>Ключевский</w:t>
      </w:r>
      <w:r w:rsidR="00BC509F">
        <w:t xml:space="preserve"> </w:t>
      </w:r>
      <w:r w:rsidR="00145B3B">
        <w:t>сельсовет</w:t>
      </w:r>
      <w:r w:rsidR="00BC509F">
        <w:t xml:space="preserve"> </w:t>
      </w:r>
      <w:r w:rsidR="00145B3B">
        <w:t>Ключевского</w:t>
      </w:r>
      <w:r w:rsidR="00BC509F">
        <w:t xml:space="preserve"> </w:t>
      </w:r>
      <w:r w:rsidR="00145B3B">
        <w:t>района</w:t>
      </w:r>
      <w:r w:rsidR="00BC509F">
        <w:t xml:space="preserve"> </w:t>
      </w:r>
      <w:r w:rsidR="00145B3B">
        <w:t>Алтайского</w:t>
      </w:r>
      <w:r w:rsidR="00BC509F">
        <w:t xml:space="preserve"> </w:t>
      </w:r>
      <w:r w:rsidR="00145B3B">
        <w:t>края.</w:t>
      </w:r>
    </w:p>
    <w:p w14:paraId="5AC9F6F2" w14:textId="11DCCC68" w:rsidR="005F2CF2" w:rsidRDefault="00C077B6">
      <w:pPr>
        <w:pStyle w:val="11"/>
        <w:numPr>
          <w:ilvl w:val="1"/>
          <w:numId w:val="2"/>
        </w:numPr>
        <w:tabs>
          <w:tab w:val="left" w:pos="1414"/>
        </w:tabs>
        <w:ind w:left="0" w:firstLine="709"/>
        <w:jc w:val="both"/>
      </w:pPr>
      <w:bookmarkStart w:id="15" w:name="bookmark45"/>
      <w:bookmarkEnd w:id="15"/>
      <w:r>
        <w:t>Административный</w:t>
      </w:r>
      <w:r w:rsidR="00BC509F">
        <w:t xml:space="preserve"> </w:t>
      </w:r>
      <w:r>
        <w:t>регламент</w:t>
      </w:r>
      <w:r w:rsidR="00BC509F">
        <w:t xml:space="preserve"> </w:t>
      </w:r>
      <w:r>
        <w:t>устанавливает</w:t>
      </w:r>
      <w:r w:rsidR="00BC509F">
        <w:t xml:space="preserve"> </w:t>
      </w:r>
      <w:r>
        <w:t>стандарт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состав,</w:t>
      </w:r>
      <w:r w:rsidR="00BC509F">
        <w:t xml:space="preserve"> </w:t>
      </w:r>
      <w:r>
        <w:t>последовательность</w:t>
      </w:r>
      <w:r w:rsidR="00BC509F">
        <w:t xml:space="preserve"> </w:t>
      </w:r>
      <w:r>
        <w:t>и</w:t>
      </w:r>
      <w:r w:rsidR="00BC509F">
        <w:t xml:space="preserve"> </w:t>
      </w:r>
      <w:r>
        <w:t>сроки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процедур</w:t>
      </w:r>
      <w:r w:rsidR="00BC509F">
        <w:t xml:space="preserve"> </w:t>
      </w:r>
      <w:r>
        <w:t>по</w:t>
      </w:r>
      <w:r w:rsidR="00BC509F">
        <w:t xml:space="preserve"> </w:t>
      </w:r>
      <w:r>
        <w:t>предоставлению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порядку</w:t>
      </w:r>
      <w:r w:rsidR="00BC509F">
        <w:t xml:space="preserve"> </w:t>
      </w:r>
      <w:r>
        <w:t>их</w:t>
      </w:r>
      <w:r w:rsidR="00BC509F">
        <w:t xml:space="preserve"> </w:t>
      </w:r>
      <w:r>
        <w:t>выполнения,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особенности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процедур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форме,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особенности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процедур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многофункциональных</w:t>
      </w:r>
      <w:r w:rsidR="00BC509F">
        <w:t xml:space="preserve"> </w:t>
      </w:r>
      <w:r>
        <w:t>центрах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(далее</w:t>
      </w:r>
      <w:r w:rsidR="00BC509F">
        <w:t xml:space="preserve"> </w:t>
      </w:r>
      <w:r>
        <w:t>-</w:t>
      </w:r>
      <w:r w:rsidR="00BC509F">
        <w:t xml:space="preserve"> </w:t>
      </w:r>
      <w:r>
        <w:t>МФЦ),</w:t>
      </w:r>
      <w:r w:rsidR="00BC509F">
        <w:t xml:space="preserve"> </w:t>
      </w:r>
      <w:r>
        <w:t>формы</w:t>
      </w:r>
      <w:r w:rsidR="00BC509F">
        <w:t xml:space="preserve"> </w:t>
      </w:r>
      <w:r>
        <w:t>контроля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досудебный</w:t>
      </w:r>
      <w:r w:rsidR="00BC509F">
        <w:t xml:space="preserve"> </w:t>
      </w:r>
      <w:r>
        <w:t>(внесудебный)</w:t>
      </w:r>
      <w:r w:rsidR="00BC509F">
        <w:t xml:space="preserve"> </w:t>
      </w:r>
      <w:r>
        <w:t>порядок</w:t>
      </w:r>
      <w:r w:rsidR="00BC509F">
        <w:t xml:space="preserve"> </w:t>
      </w:r>
      <w:r>
        <w:t>обжалования</w:t>
      </w:r>
      <w:r w:rsidR="00BC509F">
        <w:t xml:space="preserve"> </w:t>
      </w:r>
      <w:r>
        <w:t>решений</w:t>
      </w:r>
      <w:r w:rsidR="00BC509F">
        <w:t xml:space="preserve"> </w:t>
      </w:r>
      <w:r>
        <w:t>и</w:t>
      </w:r>
      <w:r w:rsidR="00BC509F">
        <w:t xml:space="preserve"> </w:t>
      </w:r>
      <w:r>
        <w:t>действий</w:t>
      </w:r>
      <w:r w:rsidR="00BC509F">
        <w:t xml:space="preserve"> </w:t>
      </w:r>
      <w:r>
        <w:t>(бездействий)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должностных</w:t>
      </w:r>
      <w:r w:rsidR="00BC509F">
        <w:t xml:space="preserve"> </w:t>
      </w:r>
      <w:r>
        <w:t>лиц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работников</w:t>
      </w:r>
      <w:r w:rsidR="00BC509F">
        <w:t xml:space="preserve"> </w:t>
      </w:r>
      <w:r>
        <w:t>МФЦ.</w:t>
      </w:r>
    </w:p>
    <w:p w14:paraId="11137730" w14:textId="08B03025" w:rsidR="005F2CF2" w:rsidRDefault="00C077B6">
      <w:pPr>
        <w:pStyle w:val="11"/>
        <w:numPr>
          <w:ilvl w:val="1"/>
          <w:numId w:val="2"/>
        </w:numPr>
        <w:tabs>
          <w:tab w:val="left" w:pos="1414"/>
        </w:tabs>
        <w:ind w:left="0" w:firstLine="709"/>
        <w:jc w:val="both"/>
      </w:pPr>
      <w:bookmarkStart w:id="16" w:name="bookmark46"/>
      <w:bookmarkEnd w:id="16"/>
      <w:r>
        <w:t>Проведение</w:t>
      </w:r>
      <w:r w:rsidR="00BC509F">
        <w:t xml:space="preserve"> </w:t>
      </w:r>
      <w:r>
        <w:t>любых</w:t>
      </w:r>
      <w:r w:rsidR="00BC509F">
        <w:t xml:space="preserve"> </w:t>
      </w:r>
      <w:r>
        <w:t>видов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без</w:t>
      </w:r>
      <w:r w:rsidR="00BC509F">
        <w:t xml:space="preserve"> </w:t>
      </w:r>
      <w:r>
        <w:t>оформления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осуществление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(далее</w:t>
      </w:r>
      <w:r w:rsidR="00BC509F">
        <w:t xml:space="preserve"> </w:t>
      </w:r>
      <w:r>
        <w:t>–</w:t>
      </w:r>
      <w:r w:rsidR="00BC509F">
        <w:t xml:space="preserve"> </w:t>
      </w:r>
      <w:r>
        <w:t>Разрешение)</w:t>
      </w:r>
      <w:r w:rsidR="00BC509F">
        <w:t xml:space="preserve"> </w:t>
      </w:r>
      <w:r>
        <w:t>запрещается,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случаев,</w:t>
      </w:r>
      <w:r w:rsidR="00BC509F">
        <w:t xml:space="preserve"> </w:t>
      </w:r>
      <w:r>
        <w:t>когда</w:t>
      </w:r>
      <w:r w:rsidR="00BC509F">
        <w:t xml:space="preserve"> </w:t>
      </w:r>
      <w:r>
        <w:t>указанные</w:t>
      </w:r>
      <w:r w:rsidR="00BC509F">
        <w:t xml:space="preserve"> </w:t>
      </w:r>
      <w:r>
        <w:t>работы</w:t>
      </w:r>
      <w:r w:rsidR="00BC509F">
        <w:t xml:space="preserve"> </w:t>
      </w:r>
      <w:r>
        <w:t>осуществляются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выданных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федеральным</w:t>
      </w:r>
      <w:r w:rsidR="00BC509F">
        <w:t xml:space="preserve"> </w:t>
      </w:r>
      <w:r>
        <w:t>законодательством.</w:t>
      </w:r>
    </w:p>
    <w:p w14:paraId="32D014AD" w14:textId="56774340" w:rsidR="005F2CF2" w:rsidRDefault="00C077B6">
      <w:pPr>
        <w:pStyle w:val="11"/>
        <w:numPr>
          <w:ilvl w:val="1"/>
          <w:numId w:val="2"/>
        </w:numPr>
        <w:tabs>
          <w:tab w:val="left" w:pos="1414"/>
        </w:tabs>
        <w:ind w:left="0" w:firstLine="709"/>
        <w:jc w:val="both"/>
      </w:pPr>
      <w:bookmarkStart w:id="17" w:name="bookmark47"/>
      <w:bookmarkEnd w:id="17"/>
      <w:r>
        <w:t>Получение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обязательно,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числе,</w:t>
      </w:r>
      <w:r w:rsidR="00BC509F">
        <w:t xml:space="preserve"> </w:t>
      </w:r>
      <w:r>
        <w:t>при</w:t>
      </w:r>
      <w:r w:rsidR="00BC509F">
        <w:t xml:space="preserve"> </w:t>
      </w:r>
      <w:r>
        <w:t>производстве</w:t>
      </w:r>
      <w:r w:rsidR="00BC509F">
        <w:t xml:space="preserve"> </w:t>
      </w:r>
      <w:r>
        <w:t>следующих</w:t>
      </w:r>
      <w:r w:rsidR="00BC509F">
        <w:t xml:space="preserve"> </w:t>
      </w:r>
      <w:r>
        <w:t>работ,</w:t>
      </w:r>
      <w:r w:rsidR="00BC509F">
        <w:t xml:space="preserve"> </w:t>
      </w:r>
      <w:r>
        <w:t>требующих</w:t>
      </w:r>
      <w:r w:rsidR="00BC509F">
        <w:t xml:space="preserve"> </w:t>
      </w:r>
      <w:r>
        <w:t>проведения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работ:</w:t>
      </w:r>
    </w:p>
    <w:p w14:paraId="73B5F913" w14:textId="3E07043B" w:rsidR="005F2CF2" w:rsidRDefault="00C077B6">
      <w:pPr>
        <w:pStyle w:val="11"/>
        <w:numPr>
          <w:ilvl w:val="2"/>
          <w:numId w:val="2"/>
        </w:numPr>
        <w:tabs>
          <w:tab w:val="left" w:pos="1414"/>
        </w:tabs>
        <w:ind w:left="0" w:firstLine="709"/>
        <w:jc w:val="both"/>
      </w:pPr>
      <w:bookmarkStart w:id="18" w:name="bookmark48"/>
      <w:bookmarkEnd w:id="18"/>
      <w:r>
        <w:t>строительство,</w:t>
      </w:r>
      <w:r w:rsidR="00BC509F">
        <w:t xml:space="preserve"> </w:t>
      </w:r>
      <w:r>
        <w:t>реконструкция</w:t>
      </w:r>
      <w:r w:rsidR="00BC509F">
        <w:t xml:space="preserve"> </w:t>
      </w:r>
      <w:r>
        <w:t>объектов</w:t>
      </w:r>
      <w:r w:rsidR="00BC509F">
        <w:t xml:space="preserve"> </w:t>
      </w:r>
      <w:r>
        <w:t>капитального</w:t>
      </w:r>
      <w:r w:rsidR="00BC509F">
        <w:t xml:space="preserve"> </w:t>
      </w:r>
      <w:r>
        <w:t>строительства,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случаев,</w:t>
      </w:r>
      <w:r w:rsidR="00BC509F">
        <w:t xml:space="preserve"> </w:t>
      </w:r>
      <w:r>
        <w:t>когда</w:t>
      </w:r>
      <w:r w:rsidR="00BC509F">
        <w:t xml:space="preserve"> </w:t>
      </w:r>
      <w:r>
        <w:t>указанные</w:t>
      </w:r>
      <w:r w:rsidR="00BC509F">
        <w:t xml:space="preserve"> </w:t>
      </w:r>
      <w:r>
        <w:t>работы</w:t>
      </w:r>
      <w:r w:rsidR="00BC509F">
        <w:t xml:space="preserve"> </w:t>
      </w:r>
      <w:r>
        <w:t>осуществляются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строительство;</w:t>
      </w:r>
    </w:p>
    <w:p w14:paraId="27215201" w14:textId="1BB89D85" w:rsidR="005F2CF2" w:rsidRDefault="00C077B6">
      <w:pPr>
        <w:pStyle w:val="11"/>
        <w:numPr>
          <w:ilvl w:val="2"/>
          <w:numId w:val="2"/>
        </w:numPr>
        <w:tabs>
          <w:tab w:val="left" w:pos="1414"/>
        </w:tabs>
        <w:ind w:left="0" w:firstLine="709"/>
        <w:jc w:val="both"/>
      </w:pPr>
      <w:bookmarkStart w:id="19" w:name="bookmark49"/>
      <w:bookmarkEnd w:id="19"/>
      <w:r>
        <w:t>строительство,</w:t>
      </w:r>
      <w:r w:rsidR="00BC509F">
        <w:t xml:space="preserve"> </w:t>
      </w:r>
      <w:r>
        <w:t>реконструкция</w:t>
      </w:r>
      <w:r w:rsidR="00BC509F">
        <w:t xml:space="preserve"> </w:t>
      </w:r>
      <w:r>
        <w:t>сетей</w:t>
      </w:r>
      <w:r w:rsidR="00BC509F">
        <w:t xml:space="preserve"> </w:t>
      </w:r>
      <w:r>
        <w:t>инженерно-технического</w:t>
      </w:r>
      <w:r w:rsidR="00BC509F">
        <w:t xml:space="preserve"> </w:t>
      </w:r>
      <w:r>
        <w:t>обеспечения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случаев,</w:t>
      </w:r>
      <w:r w:rsidR="00BC509F">
        <w:t xml:space="preserve"> </w:t>
      </w:r>
      <w:r>
        <w:t>когда</w:t>
      </w:r>
      <w:r w:rsidR="00BC509F">
        <w:t xml:space="preserve"> </w:t>
      </w:r>
      <w:r>
        <w:t>указанные</w:t>
      </w:r>
      <w:r w:rsidR="00BC509F">
        <w:t xml:space="preserve"> </w:t>
      </w:r>
      <w:r>
        <w:t>работы</w:t>
      </w:r>
      <w:r w:rsidR="00BC509F">
        <w:t xml:space="preserve"> </w:t>
      </w:r>
      <w:r>
        <w:t>осуществляются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строительство;</w:t>
      </w:r>
    </w:p>
    <w:p w14:paraId="4453ACD5" w14:textId="01CAB3C8" w:rsidR="005F2CF2" w:rsidRDefault="00C077B6">
      <w:pPr>
        <w:pStyle w:val="11"/>
        <w:numPr>
          <w:ilvl w:val="2"/>
          <w:numId w:val="2"/>
        </w:numPr>
        <w:tabs>
          <w:tab w:val="left" w:pos="1414"/>
        </w:tabs>
        <w:ind w:left="0" w:firstLine="709"/>
        <w:jc w:val="both"/>
      </w:pPr>
      <w:bookmarkStart w:id="20" w:name="bookmark50"/>
      <w:bookmarkEnd w:id="20"/>
      <w:r>
        <w:t>инженерные</w:t>
      </w:r>
      <w:r w:rsidR="00BC509F">
        <w:t xml:space="preserve"> </w:t>
      </w:r>
      <w:r>
        <w:t>изыскания;</w:t>
      </w:r>
    </w:p>
    <w:p w14:paraId="591A3142" w14:textId="697D868F" w:rsidR="005F2CF2" w:rsidRDefault="00C077B6">
      <w:pPr>
        <w:pStyle w:val="11"/>
        <w:numPr>
          <w:ilvl w:val="2"/>
          <w:numId w:val="2"/>
        </w:numPr>
        <w:tabs>
          <w:tab w:val="left" w:pos="1420"/>
        </w:tabs>
        <w:ind w:left="0" w:firstLine="709"/>
        <w:jc w:val="both"/>
      </w:pPr>
      <w:bookmarkStart w:id="21" w:name="bookmark51"/>
      <w:bookmarkEnd w:id="21"/>
      <w:r>
        <w:t>капитальный,</w:t>
      </w:r>
      <w:r w:rsidR="00BC509F">
        <w:t xml:space="preserve"> </w:t>
      </w:r>
      <w:r>
        <w:t>текущий</w:t>
      </w:r>
      <w:r w:rsidR="00BC509F">
        <w:t xml:space="preserve"> </w:t>
      </w:r>
      <w:r>
        <w:t>ремонт</w:t>
      </w:r>
      <w:r w:rsidR="00BC509F">
        <w:t xml:space="preserve"> </w:t>
      </w:r>
      <w:r>
        <w:t>зданий,</w:t>
      </w:r>
      <w:r w:rsidR="00BC509F">
        <w:t xml:space="preserve"> </w:t>
      </w:r>
      <w:r>
        <w:t>строений</w:t>
      </w:r>
      <w:r w:rsidR="00BC509F">
        <w:t xml:space="preserve"> </w:t>
      </w:r>
      <w:r>
        <w:t>сооружений,</w:t>
      </w:r>
      <w:r w:rsidR="00BC509F">
        <w:t xml:space="preserve"> </w:t>
      </w:r>
      <w:r>
        <w:t>сетей</w:t>
      </w:r>
      <w:r w:rsidR="00BC509F">
        <w:t xml:space="preserve"> </w:t>
      </w:r>
      <w:r>
        <w:t>инженерно-технического</w:t>
      </w:r>
      <w:r w:rsidR="00BC509F">
        <w:t xml:space="preserve"> </w:t>
      </w:r>
      <w:r>
        <w:t>обеспечения,</w:t>
      </w:r>
      <w:r w:rsidR="00BC509F">
        <w:t xml:space="preserve"> </w:t>
      </w:r>
      <w:r>
        <w:t>объектов</w:t>
      </w:r>
      <w:r w:rsidR="00BC509F">
        <w:t xml:space="preserve"> </w:t>
      </w:r>
      <w:r>
        <w:t>дорожного</w:t>
      </w:r>
      <w:r w:rsidR="00BC509F">
        <w:t xml:space="preserve"> </w:t>
      </w:r>
      <w:r>
        <w:t>хозяйства,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текущего</w:t>
      </w:r>
      <w:r w:rsidR="00BC509F">
        <w:t xml:space="preserve"> </w:t>
      </w:r>
      <w:r>
        <w:t>ремонта</w:t>
      </w:r>
      <w:r w:rsidR="00BC509F">
        <w:t xml:space="preserve"> </w:t>
      </w:r>
      <w:r>
        <w:t>дорог</w:t>
      </w:r>
      <w:r w:rsidR="00BC509F">
        <w:t xml:space="preserve"> </w:t>
      </w:r>
      <w:r>
        <w:t>и</w:t>
      </w:r>
      <w:r w:rsidR="00BC509F">
        <w:t xml:space="preserve"> </w:t>
      </w:r>
      <w:r>
        <w:t>тротуаров</w:t>
      </w:r>
      <w:r w:rsidR="00BC509F">
        <w:t xml:space="preserve"> </w:t>
      </w:r>
      <w:r>
        <w:t>без</w:t>
      </w:r>
      <w:r w:rsidR="00BC509F">
        <w:t xml:space="preserve"> </w:t>
      </w:r>
      <w:r>
        <w:t>изменения</w:t>
      </w:r>
      <w:r w:rsidR="00BC509F">
        <w:t xml:space="preserve"> </w:t>
      </w:r>
      <w:r>
        <w:t>профиля</w:t>
      </w:r>
      <w:r w:rsidR="00BC509F">
        <w:t xml:space="preserve"> </w:t>
      </w:r>
      <w:r>
        <w:t>и</w:t>
      </w:r>
      <w:r w:rsidR="00BC509F">
        <w:t xml:space="preserve"> </w:t>
      </w:r>
      <w:r>
        <w:t>планировки</w:t>
      </w:r>
      <w:r w:rsidR="00BC509F">
        <w:t xml:space="preserve"> </w:t>
      </w:r>
      <w:r>
        <w:t>дорог;</w:t>
      </w:r>
    </w:p>
    <w:p w14:paraId="5CE08E90" w14:textId="5F0C311C" w:rsidR="005F2CF2" w:rsidRDefault="00C077B6">
      <w:pPr>
        <w:pStyle w:val="11"/>
        <w:numPr>
          <w:ilvl w:val="2"/>
          <w:numId w:val="2"/>
        </w:numPr>
        <w:tabs>
          <w:tab w:val="left" w:pos="1530"/>
        </w:tabs>
        <w:ind w:left="0" w:firstLine="709"/>
        <w:jc w:val="both"/>
      </w:pPr>
      <w:bookmarkStart w:id="22" w:name="bookmark52"/>
      <w:bookmarkEnd w:id="22"/>
      <w:r>
        <w:t>размещение</w:t>
      </w:r>
      <w:r w:rsidR="00BC509F">
        <w:t xml:space="preserve"> </w:t>
      </w:r>
      <w:r>
        <w:t>и</w:t>
      </w:r>
      <w:r w:rsidR="00BC509F">
        <w:t xml:space="preserve"> </w:t>
      </w:r>
      <w:r>
        <w:t>установка</w:t>
      </w:r>
      <w:r w:rsidR="00BC509F">
        <w:t xml:space="preserve"> </w:t>
      </w:r>
      <w:r>
        <w:t>объектов,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некапитальных</w:t>
      </w:r>
      <w:r w:rsidR="00BC509F">
        <w:t xml:space="preserve"> </w:t>
      </w:r>
      <w:r>
        <w:t>объектов,</w:t>
      </w:r>
      <w:r w:rsidR="00BC509F">
        <w:t xml:space="preserve"> </w:t>
      </w:r>
      <w:r>
        <w:t>на</w:t>
      </w:r>
      <w:r w:rsidR="00BC509F">
        <w:t xml:space="preserve"> </w:t>
      </w:r>
      <w:r>
        <w:t>землях</w:t>
      </w:r>
      <w:r w:rsidR="00BC509F">
        <w:t xml:space="preserve"> </w:t>
      </w:r>
      <w:r>
        <w:t>или</w:t>
      </w:r>
      <w:r w:rsidR="00BC509F">
        <w:t xml:space="preserve"> </w:t>
      </w:r>
      <w:r>
        <w:t>земельных</w:t>
      </w:r>
      <w:r w:rsidR="00BC509F">
        <w:t xml:space="preserve"> </w:t>
      </w:r>
      <w:r>
        <w:t>участках,</w:t>
      </w:r>
      <w:r w:rsidR="00BC509F">
        <w:t xml:space="preserve"> </w:t>
      </w:r>
      <w:r>
        <w:t>находящихся</w:t>
      </w:r>
      <w:r w:rsidR="00BC509F">
        <w:t xml:space="preserve"> </w:t>
      </w:r>
      <w:r>
        <w:t>в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или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собственности,</w:t>
      </w:r>
      <w:r w:rsidR="00BC509F">
        <w:t xml:space="preserve"> </w:t>
      </w:r>
      <w:r>
        <w:t>размещение</w:t>
      </w:r>
      <w:r w:rsidR="00BC509F">
        <w:t xml:space="preserve"> </w:t>
      </w:r>
      <w:r>
        <w:t>которых</w:t>
      </w:r>
      <w:r w:rsidR="00BC509F">
        <w:t xml:space="preserve"> </w:t>
      </w:r>
      <w:r>
        <w:t>может</w:t>
      </w:r>
      <w:r w:rsidR="00BC509F">
        <w:t xml:space="preserve"> </w:t>
      </w:r>
      <w:r>
        <w:t>осуществляться</w:t>
      </w:r>
      <w:r w:rsidR="00BC509F">
        <w:t xml:space="preserve"> </w:t>
      </w:r>
      <w:r>
        <w:t>без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земельных</w:t>
      </w:r>
      <w:r w:rsidR="00BC509F">
        <w:t xml:space="preserve"> </w:t>
      </w:r>
      <w:r>
        <w:t>участков</w:t>
      </w:r>
      <w:r w:rsidR="00BC509F">
        <w:t xml:space="preserve"> </w:t>
      </w:r>
      <w:r>
        <w:t>и</w:t>
      </w:r>
      <w:r w:rsidR="00BC509F">
        <w:t xml:space="preserve"> </w:t>
      </w:r>
      <w:r>
        <w:t>установления</w:t>
      </w:r>
      <w:r w:rsidR="00BC509F">
        <w:t xml:space="preserve"> </w:t>
      </w:r>
      <w:r>
        <w:t>сервитутов,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установка</w:t>
      </w:r>
      <w:r w:rsidR="00BC509F">
        <w:t xml:space="preserve"> </w:t>
      </w:r>
      <w:r>
        <w:t>опор,</w:t>
      </w:r>
      <w:r w:rsidR="00BC509F">
        <w:t xml:space="preserve"> </w:t>
      </w:r>
      <w:r>
        <w:t>информационных</w:t>
      </w:r>
      <w:r w:rsidR="00BC509F">
        <w:t xml:space="preserve"> </w:t>
      </w:r>
      <w:r>
        <w:t>и</w:t>
      </w:r>
      <w:r w:rsidR="00BC509F">
        <w:t xml:space="preserve"> </w:t>
      </w:r>
      <w:r>
        <w:t>рекламных</w:t>
      </w:r>
      <w:r w:rsidR="00BC509F">
        <w:t xml:space="preserve"> </w:t>
      </w:r>
      <w:r>
        <w:t>конструкций,</w:t>
      </w:r>
      <w:r w:rsidR="00BC509F">
        <w:t xml:space="preserve"> </w:t>
      </w:r>
      <w:r>
        <w:t>использование</w:t>
      </w:r>
      <w:r w:rsidR="00BC509F">
        <w:t xml:space="preserve"> </w:t>
      </w:r>
      <w:r>
        <w:t>земель</w:t>
      </w:r>
      <w:r w:rsidR="00BC509F">
        <w:t xml:space="preserve"> </w:t>
      </w:r>
      <w:r>
        <w:t>или</w:t>
      </w:r>
      <w:r w:rsidR="00BC509F">
        <w:t xml:space="preserve"> </w:t>
      </w:r>
      <w:r>
        <w:t>земельного</w:t>
      </w:r>
      <w:r w:rsidR="00BC509F">
        <w:t xml:space="preserve"> </w:t>
      </w:r>
      <w:r>
        <w:t>участка,</w:t>
      </w:r>
      <w:r w:rsidR="00BC509F">
        <w:t xml:space="preserve"> </w:t>
      </w:r>
      <w:r>
        <w:t>находящихся</w:t>
      </w:r>
      <w:r w:rsidR="00BC509F">
        <w:t xml:space="preserve"> </w:t>
      </w:r>
      <w:r>
        <w:t>в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или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собственности,</w:t>
      </w:r>
      <w:r w:rsidR="00BC509F">
        <w:t xml:space="preserve"> </w:t>
      </w:r>
      <w:r>
        <w:t>в</w:t>
      </w:r>
      <w:r w:rsidR="00BC509F">
        <w:t xml:space="preserve"> </w:t>
      </w:r>
      <w:r>
        <w:t>целях</w:t>
      </w:r>
      <w:r w:rsidR="00BC509F">
        <w:t xml:space="preserve"> </w:t>
      </w:r>
      <w:r>
        <w:t>проведения</w:t>
      </w:r>
      <w:r w:rsidR="00BC509F">
        <w:t xml:space="preserve"> </w:t>
      </w:r>
      <w:r>
        <w:t>инженерных</w:t>
      </w:r>
      <w:r w:rsidR="00BC509F">
        <w:t xml:space="preserve"> </w:t>
      </w:r>
      <w:r>
        <w:t>изысканий</w:t>
      </w:r>
      <w:r w:rsidR="00BC509F">
        <w:t xml:space="preserve"> </w:t>
      </w:r>
      <w:r>
        <w:t>либо</w:t>
      </w:r>
      <w:r w:rsidR="00BC509F">
        <w:t xml:space="preserve"> </w:t>
      </w:r>
      <w:r>
        <w:t>капитального</w:t>
      </w:r>
      <w:r w:rsidR="00BC509F">
        <w:t xml:space="preserve"> </w:t>
      </w:r>
      <w:r>
        <w:t>или</w:t>
      </w:r>
      <w:r w:rsidR="00BC509F">
        <w:t xml:space="preserve"> </w:t>
      </w:r>
      <w:r>
        <w:t>текущего</w:t>
      </w:r>
      <w:r w:rsidR="00BC509F">
        <w:t xml:space="preserve"> </w:t>
      </w:r>
      <w:r>
        <w:t>ремонта</w:t>
      </w:r>
      <w:r w:rsidR="00BC509F">
        <w:t xml:space="preserve"> </w:t>
      </w:r>
      <w:r>
        <w:t>линейного</w:t>
      </w:r>
      <w:r w:rsidR="00BC509F">
        <w:t xml:space="preserve"> </w:t>
      </w:r>
      <w:r>
        <w:t>объекта</w:t>
      </w:r>
      <w:r w:rsidR="00BC509F">
        <w:t xml:space="preserve"> </w:t>
      </w:r>
      <w:r>
        <w:t>на</w:t>
      </w:r>
      <w:r w:rsidR="00BC509F">
        <w:t xml:space="preserve"> </w:t>
      </w:r>
      <w:r>
        <w:t>срок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одного</w:t>
      </w:r>
      <w:r w:rsidR="00BC509F">
        <w:t xml:space="preserve"> </w:t>
      </w:r>
      <w:r>
        <w:t>года;</w:t>
      </w:r>
      <w:r w:rsidR="00BC509F">
        <w:t xml:space="preserve"> </w:t>
      </w:r>
      <w:r>
        <w:t>строительства</w:t>
      </w:r>
      <w:r w:rsidR="00BC509F">
        <w:t xml:space="preserve"> </w:t>
      </w:r>
      <w:r>
        <w:t>временных</w:t>
      </w:r>
      <w:r w:rsidR="00BC509F">
        <w:t xml:space="preserve"> </w:t>
      </w:r>
      <w:r>
        <w:t>или</w:t>
      </w:r>
      <w:r w:rsidR="00BC509F">
        <w:t xml:space="preserve"> </w:t>
      </w:r>
      <w:r>
        <w:t>вспомогательных</w:t>
      </w:r>
      <w:r w:rsidR="00BC509F">
        <w:t xml:space="preserve"> </w:t>
      </w:r>
      <w:r>
        <w:t>сооружений</w:t>
      </w:r>
      <w:r w:rsidR="00BC509F">
        <w:t xml:space="preserve"> </w:t>
      </w:r>
      <w:r>
        <w:t>(включая</w:t>
      </w:r>
      <w:r w:rsidR="00BC509F">
        <w:t xml:space="preserve"> </w:t>
      </w:r>
      <w:r>
        <w:t>ограждения,</w:t>
      </w:r>
      <w:r w:rsidR="00BC509F">
        <w:t xml:space="preserve"> </w:t>
      </w:r>
      <w:r>
        <w:t>бытовки,</w:t>
      </w:r>
      <w:r w:rsidR="00BC509F">
        <w:t xml:space="preserve"> </w:t>
      </w:r>
      <w:r>
        <w:t>навесы),</w:t>
      </w:r>
      <w:r w:rsidR="00BC509F">
        <w:t xml:space="preserve"> </w:t>
      </w:r>
      <w:r>
        <w:t>складирования</w:t>
      </w:r>
      <w:r w:rsidR="00BC509F">
        <w:t xml:space="preserve"> </w:t>
      </w:r>
      <w:r>
        <w:t>строительных</w:t>
      </w:r>
      <w:r w:rsidR="00BC509F">
        <w:t xml:space="preserve"> </w:t>
      </w:r>
      <w:r>
        <w:t>и</w:t>
      </w:r>
      <w:r w:rsidR="00BC509F">
        <w:t xml:space="preserve"> </w:t>
      </w:r>
      <w:r>
        <w:t>иных</w:t>
      </w:r>
      <w:r w:rsidR="00BC509F">
        <w:t xml:space="preserve"> </w:t>
      </w:r>
      <w:r>
        <w:t>материалов,</w:t>
      </w:r>
      <w:r w:rsidR="00BC509F">
        <w:t xml:space="preserve"> </w:t>
      </w:r>
      <w:r>
        <w:t>техники</w:t>
      </w:r>
      <w:r w:rsidR="00BC509F">
        <w:t xml:space="preserve"> </w:t>
      </w:r>
      <w:r>
        <w:t>для</w:t>
      </w:r>
      <w:r w:rsidR="00BC509F">
        <w:t xml:space="preserve"> </w:t>
      </w:r>
      <w:r>
        <w:t>обеспечения</w:t>
      </w:r>
      <w:r w:rsidR="00BC509F">
        <w:t xml:space="preserve"> </w:t>
      </w:r>
      <w:r>
        <w:t>строительства,</w:t>
      </w:r>
      <w:r w:rsidR="00BC509F">
        <w:t xml:space="preserve"> </w:t>
      </w:r>
      <w:r>
        <w:t>реконструкции</w:t>
      </w:r>
      <w:r w:rsidR="00BC509F">
        <w:t xml:space="preserve"> </w:t>
      </w:r>
      <w:r>
        <w:t>линейных</w:t>
      </w:r>
      <w:r w:rsidR="00BC509F">
        <w:t xml:space="preserve"> </w:t>
      </w:r>
      <w:r>
        <w:t>объектов</w:t>
      </w:r>
      <w:r w:rsidR="00BC509F">
        <w:t xml:space="preserve"> </w:t>
      </w:r>
      <w:r>
        <w:t>федерального,</w:t>
      </w:r>
      <w:r w:rsidR="00BC509F">
        <w:t xml:space="preserve"> </w:t>
      </w:r>
      <w:r>
        <w:t>регионального</w:t>
      </w:r>
      <w:r w:rsidR="00BC509F">
        <w:t xml:space="preserve"> </w:t>
      </w:r>
      <w:r>
        <w:t>или</w:t>
      </w:r>
      <w:r w:rsidR="00BC509F">
        <w:t xml:space="preserve"> </w:t>
      </w:r>
      <w:r>
        <w:t>местного</w:t>
      </w:r>
      <w:r w:rsidR="00BC509F">
        <w:t xml:space="preserve"> </w:t>
      </w:r>
      <w:r>
        <w:t>значения</w:t>
      </w:r>
      <w:r w:rsidR="00BC509F">
        <w:t xml:space="preserve"> </w:t>
      </w:r>
      <w:r>
        <w:t>на</w:t>
      </w:r>
      <w:r w:rsidR="00BC509F">
        <w:t xml:space="preserve"> </w:t>
      </w:r>
      <w:r>
        <w:t>срок</w:t>
      </w:r>
      <w:r w:rsidR="00BC509F">
        <w:t xml:space="preserve"> </w:t>
      </w:r>
      <w:r>
        <w:t>их</w:t>
      </w:r>
      <w:r w:rsidR="00BC509F">
        <w:t xml:space="preserve"> </w:t>
      </w:r>
      <w:r>
        <w:t>строительства,</w:t>
      </w:r>
      <w:r w:rsidR="00BC509F">
        <w:t xml:space="preserve"> </w:t>
      </w:r>
      <w:r>
        <w:t>реконструкции;</w:t>
      </w:r>
    </w:p>
    <w:p w14:paraId="2DC9FF22" w14:textId="24FC737B" w:rsidR="005F2CF2" w:rsidRDefault="00C077B6">
      <w:pPr>
        <w:pStyle w:val="11"/>
        <w:numPr>
          <w:ilvl w:val="2"/>
          <w:numId w:val="2"/>
        </w:numPr>
        <w:tabs>
          <w:tab w:val="left" w:pos="1414"/>
        </w:tabs>
        <w:ind w:left="0" w:firstLine="709"/>
        <w:jc w:val="both"/>
      </w:pPr>
      <w:bookmarkStart w:id="23" w:name="bookmark53"/>
      <w:bookmarkEnd w:id="23"/>
      <w:r>
        <w:t>аварийно-восстановительный</w:t>
      </w:r>
      <w:r w:rsidR="00BC509F">
        <w:t xml:space="preserve"> </w:t>
      </w:r>
      <w:r>
        <w:t>ремонт,</w:t>
      </w:r>
      <w:r w:rsidR="00BC509F">
        <w:t xml:space="preserve"> </w:t>
      </w:r>
      <w:r>
        <w:rPr>
          <w:rFonts w:eastAsiaTheme="minorEastAsia"/>
          <w:color w:val="auto"/>
        </w:rPr>
        <w:t>в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том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числе</w:t>
      </w:r>
      <w:r w:rsidR="00BC509F">
        <w:t xml:space="preserve"> </w:t>
      </w:r>
      <w:r>
        <w:t>сетей</w:t>
      </w:r>
      <w:r w:rsidR="00BC509F">
        <w:t xml:space="preserve"> </w:t>
      </w:r>
      <w:r>
        <w:t>инженерно-технического</w:t>
      </w:r>
      <w:r w:rsidR="00BC509F">
        <w:t xml:space="preserve"> </w:t>
      </w:r>
      <w:r>
        <w:t>обеспечения,</w:t>
      </w:r>
      <w:r w:rsidR="00BC509F">
        <w:t xml:space="preserve"> </w:t>
      </w:r>
      <w:r>
        <w:t>сооружений;</w:t>
      </w:r>
    </w:p>
    <w:p w14:paraId="394D8681" w14:textId="4E1CABD2" w:rsidR="005F2CF2" w:rsidRDefault="00C077B6">
      <w:pPr>
        <w:pStyle w:val="11"/>
        <w:numPr>
          <w:ilvl w:val="2"/>
          <w:numId w:val="2"/>
        </w:numPr>
        <w:tabs>
          <w:tab w:val="left" w:pos="1420"/>
        </w:tabs>
        <w:ind w:left="0" w:firstLine="709"/>
        <w:jc w:val="both"/>
      </w:pPr>
      <w:bookmarkStart w:id="24" w:name="bookmark54"/>
      <w:bookmarkEnd w:id="24"/>
      <w:r>
        <w:t>снос</w:t>
      </w:r>
      <w:r w:rsidR="00BC509F">
        <w:t xml:space="preserve"> </w:t>
      </w:r>
      <w:r>
        <w:t>зданий</w:t>
      </w:r>
      <w:r w:rsidR="00BC509F">
        <w:t xml:space="preserve"> </w:t>
      </w:r>
      <w:r>
        <w:t>и</w:t>
      </w:r>
      <w:r w:rsidR="00BC509F">
        <w:t xml:space="preserve"> </w:t>
      </w:r>
      <w:r>
        <w:t>сооружений,</w:t>
      </w:r>
      <w:r w:rsidR="00BC509F">
        <w:t xml:space="preserve"> </w:t>
      </w:r>
      <w:r>
        <w:t>ликвидация</w:t>
      </w:r>
      <w:r w:rsidR="00BC509F">
        <w:t xml:space="preserve"> </w:t>
      </w:r>
      <w:r>
        <w:t>сетей</w:t>
      </w:r>
      <w:r w:rsidR="00BC509F">
        <w:t xml:space="preserve"> </w:t>
      </w:r>
      <w:r>
        <w:t>инженерно-технического</w:t>
      </w:r>
      <w:r w:rsidR="00BC509F">
        <w:t xml:space="preserve"> </w:t>
      </w:r>
      <w:r>
        <w:t>обеспечения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случаев,</w:t>
      </w:r>
      <w:r w:rsidR="00BC509F">
        <w:t xml:space="preserve"> </w:t>
      </w:r>
      <w:r>
        <w:t>когда</w:t>
      </w:r>
      <w:r w:rsidR="00BC509F">
        <w:t xml:space="preserve"> </w:t>
      </w:r>
      <w:r>
        <w:t>указанные</w:t>
      </w:r>
      <w:r w:rsidR="00BC509F">
        <w:t xml:space="preserve"> </w:t>
      </w:r>
      <w:r>
        <w:t>работы</w:t>
      </w:r>
      <w:r w:rsidR="00BC509F">
        <w:t xml:space="preserve"> </w:t>
      </w:r>
      <w:r>
        <w:t>осуществляются</w:t>
      </w:r>
      <w:r w:rsidR="00BC509F">
        <w:t xml:space="preserve"> </w:t>
      </w:r>
      <w:r>
        <w:t>на</w:t>
      </w:r>
      <w:r w:rsidR="00BC509F">
        <w:t xml:space="preserve"> </w:t>
      </w:r>
      <w:r>
        <w:lastRenderedPageBreak/>
        <w:t>основании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строительство;</w:t>
      </w:r>
    </w:p>
    <w:p w14:paraId="6E2DE3D1" w14:textId="7AC05B88" w:rsidR="005F2CF2" w:rsidRDefault="00C077B6">
      <w:pPr>
        <w:pStyle w:val="11"/>
        <w:numPr>
          <w:ilvl w:val="2"/>
          <w:numId w:val="2"/>
        </w:numPr>
        <w:tabs>
          <w:tab w:val="left" w:pos="1414"/>
        </w:tabs>
        <w:ind w:left="0" w:firstLine="709"/>
        <w:jc w:val="both"/>
      </w:pPr>
      <w:bookmarkStart w:id="25" w:name="bookmark55"/>
      <w:bookmarkEnd w:id="25"/>
      <w:r>
        <w:t>Проведение</w:t>
      </w:r>
      <w:r w:rsidR="00BC509F">
        <w:t xml:space="preserve"> </w:t>
      </w:r>
      <w:r>
        <w:t>работ</w:t>
      </w:r>
      <w:r w:rsidR="00BC509F">
        <w:t xml:space="preserve"> </w:t>
      </w:r>
      <w:r>
        <w:t>по</w:t>
      </w:r>
      <w:r w:rsidR="00BC509F">
        <w:t xml:space="preserve"> </w:t>
      </w:r>
      <w:r>
        <w:t>сохранению</w:t>
      </w:r>
      <w:r w:rsidR="00BC509F">
        <w:t xml:space="preserve"> </w:t>
      </w:r>
      <w:r>
        <w:t>объектов</w:t>
      </w:r>
      <w:r w:rsidR="00BC509F">
        <w:t xml:space="preserve"> </w:t>
      </w:r>
      <w:r>
        <w:t>культурного</w:t>
      </w:r>
      <w:r w:rsidR="00BC509F">
        <w:t xml:space="preserve"> </w:t>
      </w:r>
      <w:r>
        <w:t>наследия</w:t>
      </w:r>
      <w:r w:rsidR="00BC509F">
        <w:t xml:space="preserve"> </w:t>
      </w:r>
      <w:r>
        <w:t>(в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числе,</w:t>
      </w:r>
      <w:r w:rsidR="00BC509F">
        <w:t xml:space="preserve"> </w:t>
      </w:r>
      <w:r>
        <w:t>проведение</w:t>
      </w:r>
      <w:r w:rsidR="00BC509F">
        <w:t xml:space="preserve"> </w:t>
      </w:r>
      <w:r>
        <w:t>археологических</w:t>
      </w:r>
      <w:r w:rsidR="00BC509F">
        <w:t xml:space="preserve"> </w:t>
      </w:r>
      <w:r>
        <w:t>полевых</w:t>
      </w:r>
      <w:r w:rsidR="00BC509F">
        <w:t xml:space="preserve"> </w:t>
      </w:r>
      <w:r>
        <w:t>работ);</w:t>
      </w:r>
    </w:p>
    <w:p w14:paraId="7189CAC6" w14:textId="4378586D" w:rsidR="005F2CF2" w:rsidRDefault="00C077B6">
      <w:pPr>
        <w:pStyle w:val="11"/>
        <w:numPr>
          <w:ilvl w:val="2"/>
          <w:numId w:val="2"/>
        </w:numPr>
        <w:tabs>
          <w:tab w:val="left" w:pos="1414"/>
        </w:tabs>
        <w:ind w:left="0" w:firstLine="709"/>
        <w:jc w:val="both"/>
      </w:pPr>
      <w:bookmarkStart w:id="26" w:name="bookmark56"/>
      <w:bookmarkEnd w:id="26"/>
      <w:r>
        <w:t>благоустройство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комплекс</w:t>
      </w:r>
      <w:r w:rsidR="00BC509F">
        <w:t xml:space="preserve"> </w:t>
      </w:r>
      <w:r>
        <w:t>мероприятий</w:t>
      </w:r>
      <w:r w:rsidR="00BC509F">
        <w:t xml:space="preserve"> </w:t>
      </w:r>
      <w:r>
        <w:t>по</w:t>
      </w:r>
      <w:r w:rsidR="00BC509F">
        <w:t xml:space="preserve"> </w:t>
      </w:r>
      <w:r>
        <w:t>созданию</w:t>
      </w:r>
      <w:r w:rsidR="00BC509F">
        <w:t xml:space="preserve"> </w:t>
      </w:r>
      <w:r>
        <w:t>и</w:t>
      </w:r>
      <w:r w:rsidR="00BC509F">
        <w:t xml:space="preserve"> </w:t>
      </w:r>
      <w:r>
        <w:t>развитию,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по</w:t>
      </w:r>
      <w:r w:rsidR="00BC509F">
        <w:t xml:space="preserve"> </w:t>
      </w:r>
      <w:r>
        <w:t>проектированию,</w:t>
      </w:r>
      <w:r w:rsidR="00BC509F">
        <w:t xml:space="preserve"> </w:t>
      </w:r>
      <w:r>
        <w:t>объектов</w:t>
      </w:r>
      <w:r w:rsidR="00BC509F">
        <w:t xml:space="preserve"> </w:t>
      </w:r>
      <w:r>
        <w:t>благоустройства,</w:t>
      </w:r>
      <w:r w:rsidR="00BC509F">
        <w:t xml:space="preserve"> </w:t>
      </w:r>
      <w:r>
        <w:t>направленный</w:t>
      </w:r>
      <w:r w:rsidR="00BC509F">
        <w:t xml:space="preserve"> </w:t>
      </w:r>
      <w:r>
        <w:t>на</w:t>
      </w:r>
      <w:r w:rsidR="00BC509F">
        <w:t xml:space="preserve"> </w:t>
      </w:r>
      <w:r>
        <w:t>обеспечение</w:t>
      </w:r>
      <w:r w:rsidR="00BC509F">
        <w:t xml:space="preserve"> </w:t>
      </w:r>
      <w:r>
        <w:t>и</w:t>
      </w:r>
      <w:r w:rsidR="00BC509F">
        <w:t xml:space="preserve"> </w:t>
      </w:r>
      <w:r>
        <w:t>повышение</w:t>
      </w:r>
      <w:r w:rsidR="00BC509F">
        <w:t xml:space="preserve"> </w:t>
      </w:r>
      <w:r>
        <w:t>комфортности</w:t>
      </w:r>
      <w:r w:rsidR="00BC509F">
        <w:t xml:space="preserve"> </w:t>
      </w:r>
      <w:r>
        <w:t>и</w:t>
      </w:r>
      <w:r w:rsidR="00BC509F">
        <w:t xml:space="preserve"> </w:t>
      </w:r>
      <w:r>
        <w:t>безопасности</w:t>
      </w:r>
      <w:r w:rsidR="00BC509F">
        <w:t xml:space="preserve"> </w:t>
      </w:r>
      <w:r>
        <w:t>условий</w:t>
      </w:r>
      <w:r w:rsidR="00BC509F">
        <w:t xml:space="preserve"> </w:t>
      </w:r>
      <w:r>
        <w:t>жизнедеятельности</w:t>
      </w:r>
      <w:r w:rsidR="00BC509F">
        <w:t xml:space="preserve"> </w:t>
      </w:r>
      <w:r>
        <w:t>граждан,</w:t>
      </w:r>
      <w:r w:rsidR="00BC509F">
        <w:t xml:space="preserve"> </w:t>
      </w:r>
      <w:r>
        <w:t>улучшение</w:t>
      </w:r>
      <w:r w:rsidR="00BC509F">
        <w:t xml:space="preserve"> </w:t>
      </w:r>
      <w:r>
        <w:t>состояния</w:t>
      </w:r>
      <w:r w:rsidR="00BC509F">
        <w:t xml:space="preserve"> </w:t>
      </w:r>
      <w:r>
        <w:t>и</w:t>
      </w:r>
      <w:r w:rsidR="00BC509F">
        <w:t xml:space="preserve"> </w:t>
      </w:r>
      <w:r>
        <w:t>эстетического</w:t>
      </w:r>
      <w:r w:rsidR="00BC509F">
        <w:t xml:space="preserve"> </w:t>
      </w:r>
      <w:r>
        <w:t>восприятия</w:t>
      </w:r>
      <w:r w:rsidR="00BC509F">
        <w:t xml:space="preserve"> </w:t>
      </w:r>
      <w:r>
        <w:t>территории,</w:t>
      </w:r>
      <w:r w:rsidR="00BC509F">
        <w:t xml:space="preserve"> </w:t>
      </w:r>
      <w:r>
        <w:t>(далее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благоустройство)</w:t>
      </w:r>
      <w:r w:rsidR="00BC509F">
        <w:t xml:space="preserve"> </w:t>
      </w:r>
      <w:r>
        <w:t>и</w:t>
      </w:r>
      <w:r w:rsidR="00BC509F">
        <w:t xml:space="preserve"> </w:t>
      </w:r>
      <w:r>
        <w:t>вертикальная</w:t>
      </w:r>
      <w:r w:rsidR="00BC509F">
        <w:t xml:space="preserve"> </w:t>
      </w:r>
      <w:r>
        <w:t>планировка</w:t>
      </w:r>
      <w:r w:rsidR="00BC509F">
        <w:t xml:space="preserve"> </w:t>
      </w:r>
      <w:r>
        <w:t>территорий,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работ</w:t>
      </w:r>
      <w:r w:rsidR="00BC509F">
        <w:t xml:space="preserve"> </w:t>
      </w:r>
      <w:r>
        <w:t>по</w:t>
      </w:r>
      <w:r w:rsidR="00BC509F">
        <w:t xml:space="preserve"> </w:t>
      </w:r>
      <w:r>
        <w:t>посадке</w:t>
      </w:r>
      <w:r w:rsidR="00BC509F">
        <w:t xml:space="preserve"> </w:t>
      </w:r>
      <w:r>
        <w:t>деревьев,</w:t>
      </w:r>
      <w:r w:rsidR="00BC509F">
        <w:t xml:space="preserve"> </w:t>
      </w:r>
      <w:r>
        <w:t>кустарников,</w:t>
      </w:r>
      <w:r w:rsidR="00BC509F">
        <w:t xml:space="preserve"> </w:t>
      </w:r>
      <w:r>
        <w:t>благоустройства</w:t>
      </w:r>
      <w:r w:rsidR="00BC509F">
        <w:t xml:space="preserve"> </w:t>
      </w:r>
      <w:r>
        <w:t>газонов.</w:t>
      </w:r>
    </w:p>
    <w:p w14:paraId="4E3505E4" w14:textId="77777777" w:rsidR="005F2CF2" w:rsidRDefault="005F2CF2">
      <w:pPr>
        <w:pStyle w:val="11"/>
        <w:tabs>
          <w:tab w:val="left" w:pos="1414"/>
        </w:tabs>
        <w:ind w:left="709" w:firstLine="0"/>
        <w:jc w:val="both"/>
      </w:pPr>
    </w:p>
    <w:p w14:paraId="632FCE53" w14:textId="5A7BD6D5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363"/>
        </w:tabs>
        <w:ind w:left="0" w:firstLine="709"/>
        <w:jc w:val="center"/>
      </w:pPr>
      <w:bookmarkStart w:id="27" w:name="bookmark57"/>
      <w:bookmarkStart w:id="28" w:name="bookmark58"/>
      <w:bookmarkStart w:id="29" w:name="bookmark59"/>
      <w:bookmarkStart w:id="30" w:name="bookmark62"/>
      <w:bookmarkStart w:id="31" w:name="bookmark60"/>
      <w:bookmarkStart w:id="32" w:name="bookmark63"/>
      <w:bookmarkStart w:id="33" w:name="_Toc103862200"/>
      <w:bookmarkStart w:id="34" w:name="_Toc103862235"/>
      <w:bookmarkStart w:id="35" w:name="_Toc103863862"/>
      <w:bookmarkStart w:id="36" w:name="_Toc103877681"/>
      <w:bookmarkEnd w:id="27"/>
      <w:bookmarkEnd w:id="28"/>
      <w:bookmarkEnd w:id="29"/>
      <w:bookmarkEnd w:id="30"/>
      <w:r>
        <w:t>Лица,</w:t>
      </w:r>
      <w:r w:rsidR="00BC509F">
        <w:t xml:space="preserve"> </w:t>
      </w:r>
      <w:r>
        <w:t>имеющие</w:t>
      </w:r>
      <w:r w:rsidR="00BC509F">
        <w:t xml:space="preserve"> </w:t>
      </w:r>
      <w:r>
        <w:t>право</w:t>
      </w:r>
      <w:r w:rsidR="00BC509F">
        <w:t xml:space="preserve"> </w:t>
      </w:r>
      <w:r>
        <w:t>на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31"/>
      <w:bookmarkEnd w:id="32"/>
      <w:bookmarkEnd w:id="33"/>
      <w:bookmarkEnd w:id="34"/>
      <w:bookmarkEnd w:id="35"/>
      <w:bookmarkEnd w:id="36"/>
    </w:p>
    <w:p w14:paraId="7A0D2472" w14:textId="77777777" w:rsidR="00BC509F" w:rsidRDefault="00C077B6">
      <w:pPr>
        <w:pStyle w:val="11"/>
        <w:numPr>
          <w:ilvl w:val="1"/>
          <w:numId w:val="2"/>
        </w:numPr>
        <w:tabs>
          <w:tab w:val="left" w:pos="1276"/>
        </w:tabs>
        <w:ind w:left="0" w:firstLine="709"/>
        <w:jc w:val="both"/>
      </w:pPr>
      <w:bookmarkStart w:id="37" w:name="bookmark64"/>
      <w:bookmarkEnd w:id="37"/>
      <w:r>
        <w:t>Лицами,</w:t>
      </w:r>
      <w:r w:rsidR="00BC509F">
        <w:t xml:space="preserve"> </w:t>
      </w:r>
      <w:r>
        <w:t>имеющими</w:t>
      </w:r>
      <w:r w:rsidR="00BC509F">
        <w:t xml:space="preserve"> </w:t>
      </w:r>
      <w:r>
        <w:t>право</w:t>
      </w:r>
      <w:r w:rsidR="00BC509F">
        <w:t xml:space="preserve"> </w:t>
      </w:r>
      <w:r>
        <w:t>на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услуги,</w:t>
      </w:r>
      <w:r w:rsidR="00BC509F">
        <w:t xml:space="preserve"> </w:t>
      </w:r>
      <w:r>
        <w:t>являются</w:t>
      </w:r>
      <w:r w:rsidR="00BC509F">
        <w:t xml:space="preserve"> </w:t>
      </w:r>
      <w:r>
        <w:t>физические</w:t>
      </w:r>
      <w:r w:rsidR="00BC509F">
        <w:t xml:space="preserve"> </w:t>
      </w:r>
      <w:r>
        <w:t>лица,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зарегистрированные</w:t>
      </w:r>
      <w:r w:rsidR="00BC509F">
        <w:t xml:space="preserve"> </w:t>
      </w:r>
      <w:r>
        <w:t>в</w:t>
      </w:r>
      <w:r w:rsidR="00BC509F">
        <w:t xml:space="preserve"> </w:t>
      </w:r>
      <w:r>
        <w:t>качестве</w:t>
      </w:r>
      <w:r w:rsidR="00BC509F">
        <w:t xml:space="preserve"> </w:t>
      </w:r>
      <w:r>
        <w:t>индивидуальных</w:t>
      </w:r>
      <w:r w:rsidR="00BC509F">
        <w:t xml:space="preserve"> </w:t>
      </w:r>
      <w:r>
        <w:t>предпринимателей,</w:t>
      </w:r>
      <w:r w:rsidR="00BC509F">
        <w:t xml:space="preserve"> </w:t>
      </w:r>
      <w:r>
        <w:t>или</w:t>
      </w:r>
      <w:r w:rsidR="00BC509F">
        <w:t xml:space="preserve"> </w:t>
      </w:r>
      <w:r>
        <w:t>юридические</w:t>
      </w:r>
      <w:r w:rsidR="00BC509F">
        <w:t xml:space="preserve"> </w:t>
      </w:r>
      <w:r>
        <w:t>лица.</w:t>
      </w:r>
    </w:p>
    <w:p w14:paraId="11C305DB" w14:textId="026F11DE" w:rsidR="005F2CF2" w:rsidRDefault="00C077B6">
      <w:pPr>
        <w:pStyle w:val="11"/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>
        <w:t>С</w:t>
      </w:r>
      <w:r w:rsidR="00BC509F">
        <w:t xml:space="preserve"> </w:t>
      </w:r>
      <w:r>
        <w:t>заявлением</w:t>
      </w:r>
      <w:r w:rsidR="00BC509F">
        <w:t xml:space="preserve"> </w:t>
      </w:r>
      <w:r>
        <w:t>вправе</w:t>
      </w:r>
      <w:r w:rsidR="00BC509F">
        <w:t xml:space="preserve"> </w:t>
      </w:r>
      <w:r>
        <w:t>обратиться</w:t>
      </w:r>
      <w:r w:rsidR="00BC509F">
        <w:t xml:space="preserve"> </w:t>
      </w:r>
      <w:r>
        <w:t>представитель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действующий</w:t>
      </w:r>
      <w:r w:rsidR="00BC509F">
        <w:t xml:space="preserve"> </w:t>
      </w:r>
      <w:r>
        <w:t>в</w:t>
      </w:r>
      <w:r w:rsidR="00BC509F">
        <w:t xml:space="preserve"> </w:t>
      </w:r>
      <w:r>
        <w:t>силу</w:t>
      </w:r>
      <w:r w:rsidR="00BC509F">
        <w:t xml:space="preserve"> </w:t>
      </w:r>
      <w:r>
        <w:t>полномочий,</w:t>
      </w:r>
      <w:r w:rsidR="00BC509F">
        <w:t xml:space="preserve"> </w:t>
      </w:r>
      <w:r>
        <w:t>основанных</w:t>
      </w:r>
      <w:r w:rsidR="00BC509F">
        <w:t xml:space="preserve"> </w:t>
      </w:r>
      <w:r>
        <w:t>на</w:t>
      </w:r>
      <w:r w:rsidR="00BC509F">
        <w:t xml:space="preserve"> </w:t>
      </w:r>
      <w:r>
        <w:t>оформленной</w:t>
      </w:r>
      <w:r w:rsidR="00BC509F">
        <w:t xml:space="preserve"> </w:t>
      </w:r>
      <w:r>
        <w:t>в</w:t>
      </w:r>
      <w:r w:rsidR="00BC509F">
        <w:t xml:space="preserve"> </w:t>
      </w:r>
      <w:r>
        <w:t>установленном</w:t>
      </w:r>
      <w:r w:rsidR="00BC509F">
        <w:t xml:space="preserve"> </w:t>
      </w:r>
      <w:r>
        <w:t>законодательством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порядке</w:t>
      </w:r>
      <w:r w:rsidR="00BC509F">
        <w:t xml:space="preserve"> </w:t>
      </w:r>
      <w:r>
        <w:t>доверенности,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федерального</w:t>
      </w:r>
      <w:r w:rsidR="00BC509F">
        <w:t xml:space="preserve"> </w:t>
      </w:r>
      <w:r>
        <w:t>закона</w:t>
      </w:r>
      <w:r w:rsidR="00BC509F">
        <w:t xml:space="preserve"> </w:t>
      </w:r>
      <w:r>
        <w:t>либо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акта,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на</w:t>
      </w:r>
      <w:r w:rsidR="00BC509F">
        <w:t xml:space="preserve"> </w:t>
      </w:r>
      <w:r>
        <w:t>то</w:t>
      </w:r>
      <w:r w:rsidR="00BC509F">
        <w:t xml:space="preserve"> </w:t>
      </w:r>
      <w:r>
        <w:t>государственного</w:t>
      </w:r>
      <w:r w:rsidR="00BC509F">
        <w:t xml:space="preserve"> </w:t>
      </w:r>
      <w:r>
        <w:t>органа</w:t>
      </w:r>
      <w:r w:rsidR="00BC509F">
        <w:t xml:space="preserve"> </w:t>
      </w:r>
      <w:r>
        <w:t>или</w:t>
      </w:r>
      <w:r w:rsidR="00BC509F">
        <w:t xml:space="preserve"> </w:t>
      </w:r>
      <w:r>
        <w:t>органа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(далее</w:t>
      </w:r>
      <w:r w:rsidR="00BC509F">
        <w:t xml:space="preserve"> </w:t>
      </w:r>
      <w:r>
        <w:t>–</w:t>
      </w:r>
      <w:r w:rsidR="00BC509F">
        <w:t xml:space="preserve"> </w:t>
      </w:r>
      <w:r>
        <w:t>представитель</w:t>
      </w:r>
      <w:r w:rsidR="00BC509F">
        <w:t xml:space="preserve"> </w:t>
      </w:r>
      <w:r>
        <w:t>заявителя)</w:t>
      </w:r>
      <w:ins w:id="38" w:author="Колесникова Елена Александровна" w:date="2022-05-04T11:35:00Z">
        <w:r>
          <w:t>.</w:t>
        </w:r>
      </w:ins>
    </w:p>
    <w:p w14:paraId="01C44C13" w14:textId="77777777" w:rsidR="005F2CF2" w:rsidRDefault="005F2CF2">
      <w:pPr>
        <w:pStyle w:val="11"/>
        <w:tabs>
          <w:tab w:val="left" w:pos="1276"/>
        </w:tabs>
        <w:ind w:firstLine="709"/>
        <w:jc w:val="both"/>
      </w:pPr>
    </w:p>
    <w:p w14:paraId="62A71A24" w14:textId="5EB144AE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1078"/>
        </w:tabs>
        <w:ind w:left="0" w:firstLine="709"/>
        <w:jc w:val="both"/>
      </w:pPr>
      <w:bookmarkStart w:id="39" w:name="bookmark65"/>
      <w:bookmarkStart w:id="40" w:name="bookmark72"/>
      <w:bookmarkStart w:id="41" w:name="bookmark70"/>
      <w:bookmarkStart w:id="42" w:name="bookmark73"/>
      <w:bookmarkStart w:id="43" w:name="_Toc103862201"/>
      <w:bookmarkStart w:id="44" w:name="_Toc103862236"/>
      <w:bookmarkStart w:id="45" w:name="_Toc103863863"/>
      <w:bookmarkStart w:id="46" w:name="_Toc103877682"/>
      <w:bookmarkEnd w:id="39"/>
      <w:bookmarkEnd w:id="40"/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порядку</w:t>
      </w:r>
      <w:r w:rsidR="00BC509F">
        <w:t xml:space="preserve"> </w:t>
      </w:r>
      <w:r>
        <w:t>информирования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41"/>
      <w:bookmarkEnd w:id="42"/>
      <w:bookmarkEnd w:id="43"/>
      <w:bookmarkEnd w:id="44"/>
      <w:bookmarkEnd w:id="45"/>
      <w:bookmarkEnd w:id="46"/>
    </w:p>
    <w:p w14:paraId="3FA2BB7C" w14:textId="083F9815" w:rsidR="005F2CF2" w:rsidRDefault="00C077B6">
      <w:pPr>
        <w:pStyle w:val="11"/>
        <w:numPr>
          <w:ilvl w:val="1"/>
          <w:numId w:val="2"/>
        </w:numPr>
        <w:tabs>
          <w:tab w:val="left" w:pos="1246"/>
        </w:tabs>
        <w:ind w:left="0" w:firstLine="709"/>
        <w:jc w:val="both"/>
      </w:pPr>
      <w:bookmarkStart w:id="47" w:name="bookmark74"/>
      <w:bookmarkEnd w:id="47"/>
      <w:r>
        <w:t>Прием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по</w:t>
      </w:r>
      <w:r w:rsidR="00BC509F">
        <w:t xml:space="preserve"> </w:t>
      </w:r>
      <w:r>
        <w:t>вопросу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организационно-распорядительным</w:t>
      </w:r>
      <w:r w:rsidR="00BC509F">
        <w:t xml:space="preserve"> </w:t>
      </w:r>
      <w:r>
        <w:t>документом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ответственной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60FF5DCF" w14:textId="0F295E94" w:rsidR="005F2CF2" w:rsidRDefault="00C077B6">
      <w:pPr>
        <w:pStyle w:val="11"/>
        <w:numPr>
          <w:ilvl w:val="1"/>
          <w:numId w:val="2"/>
        </w:numPr>
        <w:tabs>
          <w:tab w:val="left" w:pos="1361"/>
        </w:tabs>
        <w:ind w:left="0" w:firstLine="709"/>
        <w:jc w:val="both"/>
      </w:pPr>
      <w:bookmarkStart w:id="48" w:name="bookmark75"/>
      <w:bookmarkEnd w:id="48"/>
      <w:r>
        <w:t>На</w:t>
      </w:r>
      <w:r w:rsidR="00BC509F">
        <w:t xml:space="preserve"> </w:t>
      </w:r>
      <w:r>
        <w:t>официальном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(далее</w:t>
      </w:r>
      <w:r w:rsidR="00BC509F">
        <w:t xml:space="preserve"> </w:t>
      </w:r>
      <w:r>
        <w:t>-</w:t>
      </w:r>
      <w:r w:rsidR="00BC509F">
        <w:t xml:space="preserve"> </w:t>
      </w:r>
      <w:r>
        <w:t>сайт</w:t>
      </w:r>
      <w:r w:rsidR="00BC509F">
        <w:t xml:space="preserve"> </w:t>
      </w:r>
      <w:r>
        <w:t>Администрации)</w:t>
      </w:r>
      <w:r w:rsidR="00BC509F">
        <w:t xml:space="preserve"> </w:t>
      </w:r>
      <w:r>
        <w:t>в</w:t>
      </w:r>
      <w:r w:rsidR="00BC509F">
        <w:t xml:space="preserve"> </w:t>
      </w:r>
      <w:r>
        <w:t>информационно-коммуникационной</w:t>
      </w:r>
      <w:r w:rsidR="00BC509F">
        <w:t xml:space="preserve"> </w:t>
      </w:r>
      <w:r>
        <w:t>сети</w:t>
      </w:r>
      <w:r w:rsidR="00BC509F">
        <w:t xml:space="preserve"> </w:t>
      </w:r>
      <w:r w:rsidR="00C45502">
        <w:t>«</w:t>
      </w:r>
      <w:r>
        <w:t>Интернет</w:t>
      </w:r>
      <w:r w:rsidR="00C45502">
        <w:t>»</w:t>
      </w:r>
      <w:r w:rsidR="00BC509F">
        <w:t xml:space="preserve"> </w:t>
      </w:r>
      <w:r>
        <w:t>(далее</w:t>
      </w:r>
      <w:r w:rsidR="00BC509F">
        <w:t xml:space="preserve"> </w:t>
      </w:r>
      <w:r>
        <w:t>-</w:t>
      </w:r>
      <w:r w:rsidR="00BC509F">
        <w:t xml:space="preserve"> </w:t>
      </w:r>
      <w:r>
        <w:t>сеть</w:t>
      </w:r>
      <w:r w:rsidR="00BC509F">
        <w:t xml:space="preserve"> </w:t>
      </w:r>
      <w:r>
        <w:t>Интернет),</w:t>
      </w:r>
      <w:r w:rsidR="00BC509F">
        <w:t xml:space="preserve"> </w:t>
      </w:r>
      <w:r>
        <w:t>ЕПГУ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федеральная</w:t>
      </w:r>
      <w:r w:rsidR="00BC509F">
        <w:t xml:space="preserve"> </w:t>
      </w:r>
      <w:r>
        <w:t>государственная</w:t>
      </w:r>
      <w:r w:rsidR="00BC509F">
        <w:t xml:space="preserve"> </w:t>
      </w:r>
      <w:r>
        <w:t>информационная</w:t>
      </w:r>
      <w:r w:rsidR="00BC509F">
        <w:t xml:space="preserve"> </w:t>
      </w:r>
      <w:r>
        <w:t>система</w:t>
      </w:r>
      <w:r w:rsidR="00BC509F">
        <w:t xml:space="preserve"> </w:t>
      </w:r>
      <w:r w:rsidR="00C45502">
        <w:t>«</w:t>
      </w:r>
      <w:r>
        <w:t>Единый</w:t>
      </w:r>
      <w:r w:rsidR="00BC509F">
        <w:t xml:space="preserve"> </w:t>
      </w:r>
      <w:r>
        <w:t>портал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(функций)</w:t>
      </w:r>
      <w:r w:rsidR="00C45502">
        <w:t>»</w:t>
      </w:r>
      <w:r w:rsidR="00BC509F">
        <w:t xml:space="preserve"> </w:t>
      </w:r>
      <w:r>
        <w:t>расположенная</w:t>
      </w:r>
      <w:r w:rsidR="00BC509F">
        <w:t xml:space="preserve"> </w:t>
      </w:r>
      <w:r>
        <w:t>в</w:t>
      </w:r>
      <w:r w:rsidR="00BC509F">
        <w:t xml:space="preserve"> </w:t>
      </w:r>
      <w:r>
        <w:t>сети</w:t>
      </w:r>
      <w:r w:rsidR="00BC509F">
        <w:t xml:space="preserve"> </w:t>
      </w:r>
      <w:r>
        <w:t>Интернет</w:t>
      </w:r>
      <w:r w:rsidR="00BC509F">
        <w:t xml:space="preserve"> </w:t>
      </w:r>
      <w:r>
        <w:t>по</w:t>
      </w:r>
      <w:r w:rsidR="00BC509F">
        <w:t xml:space="preserve"> </w:t>
      </w:r>
      <w:r>
        <w:t>адресу</w:t>
      </w:r>
      <w:r w:rsidR="00BC509F">
        <w:t xml:space="preserve"> </w:t>
      </w:r>
      <w:hyperlink r:id="rId9" w:history="1">
        <w:r>
          <w:rPr>
            <w:rFonts w:eastAsiaTheme="minorEastAsia"/>
            <w:u w:val="single"/>
          </w:rPr>
          <w:t>www.gosuslugi.ru</w:t>
        </w:r>
      </w:hyperlink>
      <w:r w:rsidR="00BC509F">
        <w:rPr>
          <w:rFonts w:eastAsiaTheme="minorEastAsia"/>
          <w:u w:val="single"/>
        </w:rPr>
        <w:t xml:space="preserve"> </w:t>
      </w:r>
      <w:r>
        <w:rPr>
          <w:rFonts w:eastAsiaTheme="minorEastAsia"/>
          <w:u w:val="single"/>
        </w:rPr>
        <w:t>(далее</w:t>
      </w:r>
      <w:r w:rsidR="00BC509F">
        <w:rPr>
          <w:rFonts w:eastAsiaTheme="minorEastAsia"/>
          <w:u w:val="single"/>
        </w:rPr>
        <w:t xml:space="preserve"> </w:t>
      </w:r>
      <w:r>
        <w:rPr>
          <w:rFonts w:ascii="Symbol" w:eastAsiaTheme="minorEastAsia" w:hAnsi="Symbol" w:cs="Symbol"/>
          <w:u w:val="single"/>
        </w:rPr>
        <w:t></w:t>
      </w:r>
      <w:r w:rsidR="00BC509F">
        <w:rPr>
          <w:rFonts w:eastAsiaTheme="minorEastAsia"/>
          <w:u w:val="single"/>
        </w:rPr>
        <w:t xml:space="preserve"> </w:t>
      </w:r>
      <w:r>
        <w:rPr>
          <w:rFonts w:eastAsiaTheme="minorEastAsia"/>
          <w:u w:val="single"/>
        </w:rPr>
        <w:t>ЕПГУ)</w:t>
      </w:r>
      <w:r w:rsidR="00BC509F">
        <w:rPr>
          <w:rFonts w:eastAsiaTheme="minorEastAsia"/>
          <w:u w:val="single"/>
        </w:rPr>
        <w:t xml:space="preserve"> </w:t>
      </w:r>
      <w:r>
        <w:t>обязательному</w:t>
      </w:r>
      <w:r w:rsidR="00BC509F">
        <w:t xml:space="preserve"> </w:t>
      </w:r>
      <w:r>
        <w:t>размещению</w:t>
      </w:r>
      <w:r w:rsidR="00BC509F">
        <w:t xml:space="preserve"> </w:t>
      </w:r>
      <w:r>
        <w:t>подлежит</w:t>
      </w:r>
      <w:r w:rsidR="00BC509F">
        <w:t xml:space="preserve"> </w:t>
      </w:r>
      <w:r>
        <w:t>следующая</w:t>
      </w:r>
      <w:r w:rsidR="00BC509F">
        <w:t xml:space="preserve"> </w:t>
      </w:r>
      <w:r>
        <w:t>справочная</w:t>
      </w:r>
      <w:r w:rsidR="00BC509F">
        <w:t xml:space="preserve"> </w:t>
      </w:r>
      <w:r>
        <w:t>информация:</w:t>
      </w:r>
    </w:p>
    <w:p w14:paraId="3FBEBF44" w14:textId="1D92FA1D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место</w:t>
      </w:r>
      <w:r w:rsidR="00BC509F">
        <w:t xml:space="preserve"> </w:t>
      </w:r>
      <w:r>
        <w:t>нахождения</w:t>
      </w:r>
      <w:r w:rsidR="00BC509F">
        <w:t xml:space="preserve"> </w:t>
      </w:r>
      <w:r>
        <w:t>и</w:t>
      </w:r>
      <w:r w:rsidR="00BC509F">
        <w:t xml:space="preserve"> </w:t>
      </w:r>
      <w:r>
        <w:t>график</w:t>
      </w:r>
      <w:r w:rsidR="00BC509F">
        <w:t xml:space="preserve"> </w:t>
      </w:r>
      <w:r>
        <w:t>работы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ее</w:t>
      </w:r>
      <w:r w:rsidR="00BC509F">
        <w:t xml:space="preserve"> </w:t>
      </w:r>
      <w:r>
        <w:t>структурных</w:t>
      </w:r>
      <w:r w:rsidR="00BC509F">
        <w:t xml:space="preserve"> </w:t>
      </w:r>
      <w:r>
        <w:t>подразделений,</w:t>
      </w:r>
      <w:r w:rsidR="00BC509F">
        <w:t xml:space="preserve"> </w:t>
      </w:r>
      <w:r>
        <w:t>предоставляющих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услугу;</w:t>
      </w:r>
    </w:p>
    <w:p w14:paraId="13BC7137" w14:textId="2597045D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справочные</w:t>
      </w:r>
      <w:r w:rsidR="00BC509F">
        <w:t xml:space="preserve"> </w:t>
      </w:r>
      <w:r>
        <w:t>телефоны</w:t>
      </w:r>
      <w:r w:rsidR="00BC509F">
        <w:t xml:space="preserve"> </w:t>
      </w:r>
      <w:r>
        <w:t>структурных</w:t>
      </w:r>
      <w:r w:rsidR="00BC509F">
        <w:t xml:space="preserve"> </w:t>
      </w:r>
      <w:r>
        <w:t>подразделений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участвующих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номер</w:t>
      </w:r>
      <w:r w:rsidR="00BC509F">
        <w:t xml:space="preserve"> </w:t>
      </w:r>
      <w:r>
        <w:t>телефона-автоинформатора;</w:t>
      </w:r>
    </w:p>
    <w:p w14:paraId="3F5018D5" w14:textId="1CA1EA46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адреса</w:t>
      </w:r>
      <w:r w:rsidR="00BC509F">
        <w:t xml:space="preserve"> </w:t>
      </w:r>
      <w:r>
        <w:t>официального</w:t>
      </w:r>
      <w:r w:rsidR="00BC509F">
        <w:t xml:space="preserve"> </w:t>
      </w:r>
      <w:r>
        <w:t>сайта,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почты</w:t>
      </w:r>
      <w:r w:rsidR="00BC509F">
        <w:t xml:space="preserve"> </w:t>
      </w:r>
      <w:r>
        <w:t>и</w:t>
      </w:r>
      <w:r w:rsidR="00BC509F">
        <w:t xml:space="preserve"> </w:t>
      </w:r>
      <w:r>
        <w:t>(или)</w:t>
      </w:r>
      <w:r w:rsidR="00BC509F">
        <w:t xml:space="preserve"> </w:t>
      </w:r>
      <w:r>
        <w:t>формы</w:t>
      </w:r>
      <w:r w:rsidR="00BC509F">
        <w:t xml:space="preserve"> </w:t>
      </w:r>
      <w:r>
        <w:t>обратной</w:t>
      </w:r>
      <w:r w:rsidR="00BC509F">
        <w:t xml:space="preserve"> </w:t>
      </w:r>
      <w:r>
        <w:t>связи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в</w:t>
      </w:r>
      <w:r w:rsidR="00BC509F">
        <w:t xml:space="preserve"> </w:t>
      </w:r>
      <w:r>
        <w:t>сети</w:t>
      </w:r>
      <w:r w:rsidR="00BC509F">
        <w:t xml:space="preserve"> </w:t>
      </w:r>
      <w:r w:rsidR="00C45502">
        <w:t>«</w:t>
      </w:r>
      <w:r>
        <w:t>Интернет</w:t>
      </w:r>
      <w:r w:rsidR="00C45502">
        <w:t>»</w:t>
      </w:r>
      <w:r>
        <w:t>.</w:t>
      </w:r>
    </w:p>
    <w:p w14:paraId="7ED572A6" w14:textId="0FF54729" w:rsidR="005F2CF2" w:rsidRDefault="00C077B6">
      <w:pPr>
        <w:pStyle w:val="11"/>
        <w:numPr>
          <w:ilvl w:val="1"/>
          <w:numId w:val="2"/>
        </w:numPr>
        <w:tabs>
          <w:tab w:val="left" w:pos="1361"/>
        </w:tabs>
        <w:ind w:left="0" w:firstLine="709"/>
        <w:jc w:val="both"/>
      </w:pPr>
      <w:bookmarkStart w:id="49" w:name="bookmark76"/>
      <w:bookmarkStart w:id="50" w:name="bookmark77"/>
      <w:bookmarkEnd w:id="49"/>
      <w:bookmarkEnd w:id="50"/>
      <w:r>
        <w:t>Информирование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по</w:t>
      </w:r>
      <w:r w:rsidR="00BC509F">
        <w:t xml:space="preserve"> </w:t>
      </w:r>
      <w:r>
        <w:t>вопросам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осуществляется:</w:t>
      </w:r>
    </w:p>
    <w:p w14:paraId="5D9C5140" w14:textId="5E47F9FB" w:rsidR="005F2CF2" w:rsidRDefault="00C077B6">
      <w:pPr>
        <w:pStyle w:val="11"/>
        <w:tabs>
          <w:tab w:val="left" w:pos="1088"/>
        </w:tabs>
        <w:ind w:firstLine="709"/>
        <w:jc w:val="both"/>
      </w:pPr>
      <w:bookmarkStart w:id="51" w:name="bookmark78"/>
      <w:r>
        <w:t>а</w:t>
      </w:r>
      <w:bookmarkEnd w:id="51"/>
      <w:r>
        <w:t>)</w:t>
      </w:r>
      <w:r w:rsidR="00BC509F">
        <w:t xml:space="preserve"> </w:t>
      </w:r>
      <w:r>
        <w:t>путем</w:t>
      </w:r>
      <w:r w:rsidR="00BC509F">
        <w:t xml:space="preserve"> </w:t>
      </w:r>
      <w:r>
        <w:t>размещения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на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ЕПГУ.</w:t>
      </w:r>
    </w:p>
    <w:p w14:paraId="50E5E355" w14:textId="3157D722" w:rsidR="005F2CF2" w:rsidRDefault="00C077B6">
      <w:pPr>
        <w:pStyle w:val="11"/>
        <w:tabs>
          <w:tab w:val="left" w:pos="1210"/>
        </w:tabs>
        <w:ind w:firstLine="709"/>
        <w:jc w:val="both"/>
      </w:pPr>
      <w:bookmarkStart w:id="52" w:name="bookmark79"/>
      <w:r>
        <w:t>б</w:t>
      </w:r>
      <w:bookmarkEnd w:id="52"/>
      <w:r>
        <w:t>)</w:t>
      </w:r>
      <w:r w:rsidR="00BC509F">
        <w:t xml:space="preserve"> </w:t>
      </w:r>
      <w:r>
        <w:t>должностным</w:t>
      </w:r>
      <w:r w:rsidR="00BC509F">
        <w:t xml:space="preserve"> </w:t>
      </w:r>
      <w:r>
        <w:t>лицом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ответственным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при</w:t>
      </w:r>
      <w:r w:rsidR="00BC509F">
        <w:t xml:space="preserve"> </w:t>
      </w:r>
      <w:r>
        <w:t>непосредственном</w:t>
      </w:r>
      <w:r w:rsidR="00BC509F">
        <w:t xml:space="preserve"> </w:t>
      </w:r>
      <w:r>
        <w:t>обращении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Администрацию;</w:t>
      </w:r>
    </w:p>
    <w:p w14:paraId="1E4F20FA" w14:textId="52009B7E" w:rsidR="005F2CF2" w:rsidRDefault="00C077B6">
      <w:pPr>
        <w:pStyle w:val="11"/>
        <w:tabs>
          <w:tab w:val="left" w:pos="1107"/>
        </w:tabs>
        <w:ind w:firstLine="709"/>
        <w:jc w:val="both"/>
      </w:pPr>
      <w:bookmarkStart w:id="53" w:name="bookmark80"/>
      <w:r>
        <w:t>в</w:t>
      </w:r>
      <w:bookmarkEnd w:id="53"/>
      <w:r>
        <w:t>)</w:t>
      </w:r>
      <w:r w:rsidR="00BC509F">
        <w:t xml:space="preserve"> </w:t>
      </w:r>
      <w:r>
        <w:t>путем</w:t>
      </w:r>
      <w:r w:rsidR="00BC509F">
        <w:t xml:space="preserve"> </w:t>
      </w:r>
      <w:r>
        <w:t>публикации</w:t>
      </w:r>
      <w:r w:rsidR="00BC509F">
        <w:t xml:space="preserve"> </w:t>
      </w:r>
      <w:r>
        <w:t>информационных</w:t>
      </w:r>
      <w:r w:rsidR="00BC509F">
        <w:t xml:space="preserve"> </w:t>
      </w:r>
      <w:r>
        <w:t>материалов</w:t>
      </w:r>
      <w:r w:rsidR="00BC509F">
        <w:t xml:space="preserve"> </w:t>
      </w:r>
      <w:r>
        <w:t>в</w:t>
      </w:r>
      <w:r w:rsidR="00BC509F">
        <w:t xml:space="preserve"> </w:t>
      </w:r>
      <w:r>
        <w:t>средствах</w:t>
      </w:r>
      <w:r w:rsidR="00BC509F">
        <w:t xml:space="preserve"> </w:t>
      </w:r>
      <w:r>
        <w:t>массовой</w:t>
      </w:r>
      <w:r w:rsidR="00BC509F">
        <w:t xml:space="preserve"> </w:t>
      </w:r>
      <w:r>
        <w:t>информации;</w:t>
      </w:r>
    </w:p>
    <w:p w14:paraId="5CB0DC47" w14:textId="1DB9BE22" w:rsidR="005F2CF2" w:rsidRDefault="00C077B6">
      <w:pPr>
        <w:pStyle w:val="11"/>
        <w:tabs>
          <w:tab w:val="left" w:pos="1088"/>
        </w:tabs>
        <w:ind w:firstLine="709"/>
        <w:jc w:val="both"/>
      </w:pPr>
      <w:bookmarkStart w:id="54" w:name="bookmark81"/>
      <w:r>
        <w:t>г</w:t>
      </w:r>
      <w:bookmarkEnd w:id="54"/>
      <w:r>
        <w:t>)</w:t>
      </w:r>
      <w:r w:rsidR="00BC509F">
        <w:t xml:space="preserve"> </w:t>
      </w:r>
      <w:r>
        <w:t>путем</w:t>
      </w:r>
      <w:r w:rsidR="00BC509F">
        <w:t xml:space="preserve"> </w:t>
      </w:r>
      <w:r>
        <w:t>размещения</w:t>
      </w:r>
      <w:r w:rsidR="00BC509F">
        <w:t xml:space="preserve"> </w:t>
      </w:r>
      <w:r>
        <w:t>брошюр,</w:t>
      </w:r>
      <w:r w:rsidR="00BC509F">
        <w:t xml:space="preserve"> </w:t>
      </w:r>
      <w:r>
        <w:t>буклетов</w:t>
      </w:r>
      <w:r w:rsidR="00BC509F">
        <w:t xml:space="preserve"> </w:t>
      </w:r>
      <w:r>
        <w:t>и</w:t>
      </w:r>
      <w:r w:rsidR="00BC509F">
        <w:t xml:space="preserve"> </w:t>
      </w:r>
      <w:r>
        <w:t>других</w:t>
      </w:r>
      <w:r w:rsidR="00BC509F">
        <w:t xml:space="preserve"> </w:t>
      </w:r>
      <w:r>
        <w:t>печатных</w:t>
      </w:r>
      <w:r w:rsidR="00BC509F">
        <w:t xml:space="preserve"> </w:t>
      </w:r>
      <w:r>
        <w:t>материалов</w:t>
      </w:r>
      <w:r w:rsidR="00BC509F">
        <w:t xml:space="preserve"> </w:t>
      </w:r>
      <w:r>
        <w:t>в</w:t>
      </w:r>
      <w:r w:rsidR="00BC509F">
        <w:t xml:space="preserve"> </w:t>
      </w:r>
      <w:r>
        <w:t>помещениях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предназначенных</w:t>
      </w:r>
      <w:r w:rsidR="00BC509F">
        <w:t xml:space="preserve"> </w:t>
      </w:r>
      <w:r>
        <w:t>для</w:t>
      </w:r>
      <w:r w:rsidR="00BC509F">
        <w:t xml:space="preserve"> </w:t>
      </w:r>
      <w:r>
        <w:t>приема</w:t>
      </w:r>
      <w:r w:rsidR="00BC509F">
        <w:t xml:space="preserve"> </w:t>
      </w:r>
      <w:r>
        <w:t>Заявителей,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иных</w:t>
      </w:r>
      <w:r w:rsidR="00BC509F">
        <w:t xml:space="preserve"> </w:t>
      </w:r>
      <w:r>
        <w:t>организаций</w:t>
      </w:r>
      <w:r w:rsidR="00BC509F">
        <w:t xml:space="preserve"> </w:t>
      </w:r>
      <w:r>
        <w:t>всех</w:t>
      </w:r>
      <w:r w:rsidR="00BC509F">
        <w:t xml:space="preserve"> </w:t>
      </w:r>
      <w:r>
        <w:t>форм</w:t>
      </w:r>
      <w:r w:rsidR="00BC509F">
        <w:t xml:space="preserve"> </w:t>
      </w:r>
      <w:r>
        <w:t>собственности</w:t>
      </w:r>
      <w:r w:rsidR="00BC509F">
        <w:t xml:space="preserve"> </w:t>
      </w:r>
      <w:r>
        <w:t>по</w:t>
      </w:r>
      <w:r w:rsidR="00BC509F">
        <w:t xml:space="preserve"> </w:t>
      </w:r>
      <w:r>
        <w:t>согласованию</w:t>
      </w:r>
      <w:r w:rsidR="00BC509F">
        <w:t xml:space="preserve"> </w:t>
      </w:r>
      <w:r>
        <w:t>с</w:t>
      </w:r>
      <w:r w:rsidR="00BC509F">
        <w:t xml:space="preserve"> </w:t>
      </w:r>
      <w:r>
        <w:t>указанными</w:t>
      </w:r>
      <w:r w:rsidR="00BC509F">
        <w:t xml:space="preserve"> </w:t>
      </w:r>
      <w:r>
        <w:t>организациями,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в</w:t>
      </w:r>
      <w:r w:rsidR="00BC509F">
        <w:t xml:space="preserve"> </w:t>
      </w:r>
      <w:r>
        <w:t>МФЦ;</w:t>
      </w:r>
    </w:p>
    <w:p w14:paraId="07FF783F" w14:textId="45BFB942" w:rsidR="005F2CF2" w:rsidRDefault="00C077B6">
      <w:pPr>
        <w:pStyle w:val="11"/>
        <w:tabs>
          <w:tab w:val="left" w:pos="1112"/>
        </w:tabs>
        <w:ind w:firstLine="709"/>
        <w:jc w:val="both"/>
      </w:pPr>
      <w:bookmarkStart w:id="55" w:name="bookmark82"/>
      <w:r>
        <w:t>д</w:t>
      </w:r>
      <w:bookmarkEnd w:id="55"/>
      <w:r>
        <w:t>)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телефонной</w:t>
      </w:r>
      <w:r w:rsidR="00BC509F">
        <w:t xml:space="preserve"> </w:t>
      </w:r>
      <w:r>
        <w:t>и</w:t>
      </w:r>
      <w:r w:rsidR="00BC509F">
        <w:t xml:space="preserve"> </w:t>
      </w:r>
      <w:r>
        <w:t>факсимильной</w:t>
      </w:r>
      <w:r w:rsidR="00BC509F">
        <w:t xml:space="preserve"> </w:t>
      </w:r>
      <w:r>
        <w:t>связи;</w:t>
      </w:r>
    </w:p>
    <w:p w14:paraId="6EB4C44D" w14:textId="619F2B17" w:rsidR="005F2CF2" w:rsidRDefault="00C077B6">
      <w:pPr>
        <w:pStyle w:val="11"/>
        <w:tabs>
          <w:tab w:val="left" w:pos="1098"/>
        </w:tabs>
        <w:ind w:firstLine="709"/>
        <w:jc w:val="both"/>
      </w:pPr>
      <w:bookmarkStart w:id="56" w:name="bookmark83"/>
      <w:r>
        <w:lastRenderedPageBreak/>
        <w:t>е</w:t>
      </w:r>
      <w:bookmarkEnd w:id="56"/>
      <w:r>
        <w:t>)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ответов</w:t>
      </w:r>
      <w:r w:rsidR="00BC509F">
        <w:t xml:space="preserve"> </w:t>
      </w:r>
      <w:r>
        <w:t>на</w:t>
      </w:r>
      <w:r w:rsidR="00BC509F">
        <w:t xml:space="preserve"> </w:t>
      </w:r>
      <w:r>
        <w:t>письменные</w:t>
      </w:r>
      <w:r w:rsidR="00BC509F">
        <w:t xml:space="preserve"> </w:t>
      </w:r>
      <w:r>
        <w:t>и</w:t>
      </w:r>
      <w:r w:rsidR="00BC509F">
        <w:t xml:space="preserve"> </w:t>
      </w:r>
      <w:r>
        <w:t>устные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по</w:t>
      </w:r>
      <w:r w:rsidR="00BC509F">
        <w:t xml:space="preserve"> </w:t>
      </w:r>
      <w:r>
        <w:t>вопросу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27DBBFC0" w14:textId="2E652D5B" w:rsidR="005F2CF2" w:rsidRDefault="00C077B6">
      <w:pPr>
        <w:pStyle w:val="11"/>
        <w:numPr>
          <w:ilvl w:val="1"/>
          <w:numId w:val="2"/>
        </w:numPr>
        <w:tabs>
          <w:tab w:val="left" w:pos="1242"/>
        </w:tabs>
        <w:ind w:left="0" w:firstLine="709"/>
        <w:jc w:val="both"/>
      </w:pPr>
      <w:bookmarkStart w:id="57" w:name="bookmark84"/>
      <w:bookmarkEnd w:id="57"/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и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в</w:t>
      </w:r>
      <w:r w:rsidR="00BC509F">
        <w:t xml:space="preserve"> </w:t>
      </w:r>
      <w:r>
        <w:t>целях</w:t>
      </w:r>
      <w:r w:rsidR="00BC509F">
        <w:t xml:space="preserve"> </w:t>
      </w:r>
      <w:r>
        <w:t>информирования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по</w:t>
      </w:r>
      <w:r w:rsidR="00BC509F">
        <w:t xml:space="preserve"> </w:t>
      </w:r>
      <w:r>
        <w:t>вопросам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размещается</w:t>
      </w:r>
      <w:r w:rsidR="00BC509F">
        <w:t xml:space="preserve"> </w:t>
      </w:r>
      <w:r>
        <w:t>следующая</w:t>
      </w:r>
      <w:r w:rsidR="00BC509F">
        <w:t xml:space="preserve"> </w:t>
      </w:r>
      <w:r>
        <w:t>информация:</w:t>
      </w:r>
    </w:p>
    <w:p w14:paraId="3457F34E" w14:textId="61927AB3" w:rsidR="005F2CF2" w:rsidRDefault="00C077B6">
      <w:pPr>
        <w:pStyle w:val="11"/>
        <w:tabs>
          <w:tab w:val="left" w:pos="1083"/>
        </w:tabs>
        <w:ind w:firstLine="709"/>
        <w:jc w:val="both"/>
      </w:pPr>
      <w:bookmarkStart w:id="58" w:name="bookmark85"/>
      <w:r>
        <w:t>а</w:t>
      </w:r>
      <w:bookmarkEnd w:id="58"/>
      <w:r>
        <w:t>)</w:t>
      </w:r>
      <w:r w:rsidR="00BC509F">
        <w:t xml:space="preserve"> </w:t>
      </w:r>
      <w:r>
        <w:t>исчерпывающий</w:t>
      </w:r>
      <w:r w:rsidR="00BC509F">
        <w:t xml:space="preserve"> </w:t>
      </w:r>
      <w:r>
        <w:t>и</w:t>
      </w:r>
      <w:r w:rsidR="00BC509F">
        <w:t xml:space="preserve"> </w:t>
      </w:r>
      <w:r>
        <w:t>конкретный</w:t>
      </w:r>
      <w:r w:rsidR="00BC509F">
        <w:t xml:space="preserve"> </w:t>
      </w:r>
      <w:r>
        <w:t>перечень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оформлению</w:t>
      </w:r>
      <w:r w:rsidR="00BC509F">
        <w:t xml:space="preserve"> </w:t>
      </w:r>
      <w:r>
        <w:t>указанных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перечень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которые</w:t>
      </w:r>
      <w:r w:rsidR="00BC509F">
        <w:t xml:space="preserve"> </w:t>
      </w:r>
      <w:r>
        <w:t>Заявитель</w:t>
      </w:r>
      <w:r w:rsidR="00BC509F">
        <w:t xml:space="preserve"> </w:t>
      </w:r>
      <w:r>
        <w:t>вправе</w:t>
      </w:r>
      <w:r w:rsidR="00BC509F">
        <w:t xml:space="preserve"> </w:t>
      </w:r>
      <w:r>
        <w:t>представить</w:t>
      </w:r>
      <w:r w:rsidR="00BC509F">
        <w:t xml:space="preserve"> </w:t>
      </w:r>
      <w:r>
        <w:t>по</w:t>
      </w:r>
      <w:r w:rsidR="00BC509F">
        <w:t xml:space="preserve"> </w:t>
      </w:r>
      <w:r>
        <w:t>собственной</w:t>
      </w:r>
      <w:r w:rsidR="00BC509F">
        <w:t xml:space="preserve"> </w:t>
      </w:r>
      <w:r>
        <w:t>инициативе;</w:t>
      </w:r>
    </w:p>
    <w:p w14:paraId="2D1DC6E9" w14:textId="4632477C" w:rsidR="005F2CF2" w:rsidRDefault="00C077B6">
      <w:pPr>
        <w:pStyle w:val="11"/>
        <w:tabs>
          <w:tab w:val="left" w:pos="1107"/>
        </w:tabs>
        <w:ind w:firstLine="709"/>
        <w:jc w:val="both"/>
      </w:pPr>
      <w:bookmarkStart w:id="59" w:name="bookmark86"/>
      <w:r>
        <w:t>б</w:t>
      </w:r>
      <w:bookmarkEnd w:id="59"/>
      <w:r>
        <w:t>)</w:t>
      </w:r>
      <w:r w:rsidR="00BC509F">
        <w:t xml:space="preserve"> </w:t>
      </w:r>
      <w:r>
        <w:t>Перечень</w:t>
      </w:r>
      <w:r w:rsidR="00BC509F">
        <w:t xml:space="preserve"> </w:t>
      </w:r>
      <w:r>
        <w:t>лиц,</w:t>
      </w:r>
      <w:r w:rsidR="00BC509F">
        <w:t xml:space="preserve"> </w:t>
      </w:r>
      <w:r>
        <w:t>имеющих</w:t>
      </w:r>
      <w:r w:rsidR="00BC509F">
        <w:t xml:space="preserve"> </w:t>
      </w:r>
      <w:r>
        <w:t>право</w:t>
      </w:r>
      <w:r w:rsidR="00BC509F">
        <w:t xml:space="preserve"> </w:t>
      </w:r>
      <w:r>
        <w:t>на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6A64AEBC" w14:textId="1BAC2C9E" w:rsidR="005F2CF2" w:rsidRDefault="00C077B6">
      <w:pPr>
        <w:pStyle w:val="11"/>
        <w:tabs>
          <w:tab w:val="left" w:pos="1107"/>
        </w:tabs>
        <w:ind w:firstLine="709"/>
        <w:jc w:val="both"/>
      </w:pPr>
      <w:bookmarkStart w:id="60" w:name="bookmark87"/>
      <w:r>
        <w:t>в</w:t>
      </w:r>
      <w:bookmarkEnd w:id="60"/>
      <w:r>
        <w:t>)</w:t>
      </w:r>
      <w:r w:rsidR="00BC509F">
        <w:t xml:space="preserve"> </w:t>
      </w:r>
      <w:r>
        <w:t>срок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33905730" w14:textId="46F2100A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61" w:name="bookmark88"/>
      <w:r>
        <w:t>г</w:t>
      </w:r>
      <w:bookmarkEnd w:id="61"/>
      <w:r>
        <w:t>)</w:t>
      </w:r>
      <w:r w:rsidR="00BC509F">
        <w:t xml:space="preserve"> </w:t>
      </w:r>
      <w:r>
        <w:t>результаты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порядок</w:t>
      </w:r>
      <w:r w:rsidR="00BC509F">
        <w:t xml:space="preserve"> </w:t>
      </w:r>
      <w:r>
        <w:t>представления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являющегося</w:t>
      </w:r>
      <w:r w:rsidR="00BC509F">
        <w:t xml:space="preserve"> </w:t>
      </w:r>
      <w:r>
        <w:t>результатом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436D8DB3" w14:textId="77C93461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62" w:name="bookmark89"/>
      <w:r>
        <w:t>д</w:t>
      </w:r>
      <w:bookmarkEnd w:id="62"/>
      <w:r>
        <w:t>)</w:t>
      </w:r>
      <w:r w:rsidR="00BC509F">
        <w:t xml:space="preserve"> </w:t>
      </w:r>
      <w:r>
        <w:t>исчерпывающий</w:t>
      </w:r>
      <w:r w:rsidR="00BC509F">
        <w:t xml:space="preserve"> </w:t>
      </w:r>
      <w:r>
        <w:t>перечень</w:t>
      </w:r>
      <w:r w:rsidR="00BC509F">
        <w:t xml:space="preserve"> </w:t>
      </w:r>
      <w:r>
        <w:t>оснований</w:t>
      </w:r>
      <w:r w:rsidR="00BC509F">
        <w:t xml:space="preserve"> </w:t>
      </w:r>
      <w:r>
        <w:t>для</w:t>
      </w:r>
      <w:r w:rsidR="00BC509F">
        <w:t xml:space="preserve"> </w:t>
      </w:r>
      <w:r>
        <w:t>приостановления</w:t>
      </w:r>
      <w:r w:rsidR="00BC509F">
        <w:t xml:space="preserve"> </w:t>
      </w:r>
      <w:r>
        <w:t>или</w:t>
      </w:r>
      <w:r w:rsidR="00BC509F">
        <w:t xml:space="preserve"> </w:t>
      </w:r>
      <w:r>
        <w:t>отказа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5CE1EDE2" w14:textId="6C926363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63" w:name="bookmark90"/>
      <w:r>
        <w:t>е</w:t>
      </w:r>
      <w:bookmarkEnd w:id="63"/>
      <w:r>
        <w:t>)</w:t>
      </w:r>
      <w:r w:rsidR="00BC509F">
        <w:t xml:space="preserve"> </w:t>
      </w:r>
      <w:r>
        <w:t>информация</w:t>
      </w:r>
      <w:r w:rsidR="00BC509F">
        <w:t xml:space="preserve"> </w:t>
      </w:r>
      <w:r>
        <w:t>о</w:t>
      </w:r>
      <w:r w:rsidR="00BC509F">
        <w:t xml:space="preserve"> </w:t>
      </w:r>
      <w:r>
        <w:t>праве</w:t>
      </w:r>
      <w:r w:rsidR="00BC509F">
        <w:t xml:space="preserve"> </w:t>
      </w:r>
      <w:r>
        <w:t>на</w:t>
      </w:r>
      <w:r w:rsidR="00BC509F">
        <w:t xml:space="preserve"> </w:t>
      </w:r>
      <w:r>
        <w:t>досудебное</w:t>
      </w:r>
      <w:r w:rsidR="00BC509F">
        <w:t xml:space="preserve"> </w:t>
      </w:r>
      <w:r>
        <w:t>(внесудебное)</w:t>
      </w:r>
      <w:r w:rsidR="00BC509F">
        <w:t xml:space="preserve"> </w:t>
      </w:r>
      <w:r>
        <w:t>обжалование</w:t>
      </w:r>
      <w:r w:rsidR="00BC509F">
        <w:t xml:space="preserve"> </w:t>
      </w:r>
      <w:r>
        <w:t>действий</w:t>
      </w:r>
      <w:r w:rsidR="00BC509F">
        <w:t xml:space="preserve"> </w:t>
      </w:r>
      <w:r>
        <w:t>(бездействия)</w:t>
      </w:r>
      <w:r w:rsidR="00BC509F">
        <w:t xml:space="preserve"> </w:t>
      </w:r>
      <w:r>
        <w:t>и</w:t>
      </w:r>
      <w:r w:rsidR="00BC509F">
        <w:t xml:space="preserve"> </w:t>
      </w:r>
      <w:r>
        <w:t>решений,</w:t>
      </w:r>
      <w:r w:rsidR="00BC509F">
        <w:t xml:space="preserve"> </w:t>
      </w:r>
      <w:r>
        <w:t>принятых</w:t>
      </w:r>
      <w:r w:rsidR="00BC509F">
        <w:t xml:space="preserve"> </w:t>
      </w:r>
      <w:r>
        <w:t>(осуществляемых)</w:t>
      </w:r>
      <w:r w:rsidR="00BC509F">
        <w:t xml:space="preserve"> </w:t>
      </w:r>
      <w:r>
        <w:t>в</w:t>
      </w:r>
      <w:r w:rsidR="00BC509F">
        <w:t xml:space="preserve"> </w:t>
      </w:r>
      <w:r>
        <w:t>ходе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626FD97B" w14:textId="51E41D99" w:rsidR="005F2CF2" w:rsidRDefault="00C077B6">
      <w:pPr>
        <w:pStyle w:val="11"/>
        <w:tabs>
          <w:tab w:val="left" w:pos="1146"/>
        </w:tabs>
        <w:ind w:firstLine="709"/>
        <w:jc w:val="both"/>
      </w:pPr>
      <w:bookmarkStart w:id="64" w:name="bookmark91"/>
      <w:r>
        <w:t>ж</w:t>
      </w:r>
      <w:bookmarkEnd w:id="64"/>
      <w:r>
        <w:t>)</w:t>
      </w:r>
      <w:r w:rsidR="00BC509F">
        <w:t xml:space="preserve"> </w:t>
      </w:r>
      <w:r>
        <w:t>формы</w:t>
      </w:r>
      <w:r w:rsidR="00BC509F">
        <w:t xml:space="preserve"> </w:t>
      </w:r>
      <w:r>
        <w:t>заявлений</w:t>
      </w:r>
      <w:r w:rsidR="00BC509F">
        <w:t xml:space="preserve"> </w:t>
      </w:r>
      <w:r>
        <w:t>(уведомлений,</w:t>
      </w:r>
      <w:r w:rsidR="00BC509F">
        <w:t xml:space="preserve"> </w:t>
      </w:r>
      <w:r>
        <w:t>сообщений),</w:t>
      </w:r>
      <w:r w:rsidR="00BC509F">
        <w:t xml:space="preserve"> </w:t>
      </w:r>
      <w:r>
        <w:t>используемые</w:t>
      </w:r>
      <w:r w:rsidR="00BC509F">
        <w:t xml:space="preserve"> </w:t>
      </w:r>
      <w:r>
        <w:t>при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77F7307A" w14:textId="1D7BFB06" w:rsidR="005F2CF2" w:rsidRDefault="00C077B6">
      <w:pPr>
        <w:pStyle w:val="11"/>
        <w:numPr>
          <w:ilvl w:val="1"/>
          <w:numId w:val="2"/>
        </w:numPr>
        <w:tabs>
          <w:tab w:val="left" w:pos="1251"/>
        </w:tabs>
        <w:ind w:left="0" w:firstLine="709"/>
        <w:jc w:val="both"/>
      </w:pPr>
      <w:bookmarkStart w:id="65" w:name="bookmark92"/>
      <w:bookmarkEnd w:id="65"/>
      <w:r>
        <w:t>Информация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и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и</w:t>
      </w:r>
      <w:r w:rsidR="00BC509F">
        <w:t xml:space="preserve"> </w:t>
      </w:r>
      <w:r>
        <w:t>сроках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предоставляется</w:t>
      </w:r>
      <w:r w:rsidR="00BC509F">
        <w:t xml:space="preserve"> </w:t>
      </w:r>
      <w:r>
        <w:t>бесплатно.</w:t>
      </w:r>
    </w:p>
    <w:p w14:paraId="610BAEA1" w14:textId="3117F976" w:rsidR="005F2CF2" w:rsidRDefault="00C077B6">
      <w:pPr>
        <w:pStyle w:val="11"/>
        <w:numPr>
          <w:ilvl w:val="1"/>
          <w:numId w:val="2"/>
        </w:numPr>
        <w:tabs>
          <w:tab w:val="left" w:pos="1256"/>
        </w:tabs>
        <w:ind w:left="0" w:firstLine="709"/>
        <w:jc w:val="both"/>
      </w:pPr>
      <w:bookmarkStart w:id="66" w:name="bookmark93"/>
      <w:bookmarkEnd w:id="66"/>
      <w:r>
        <w:t>На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дополнительно</w:t>
      </w:r>
      <w:r w:rsidR="00BC509F">
        <w:t xml:space="preserve"> </w:t>
      </w:r>
      <w:r>
        <w:t>размещаются:</w:t>
      </w:r>
    </w:p>
    <w:p w14:paraId="18374F80" w14:textId="3D4D805D" w:rsidR="005F2CF2" w:rsidRDefault="00C077B6">
      <w:pPr>
        <w:pStyle w:val="11"/>
        <w:tabs>
          <w:tab w:val="left" w:pos="1074"/>
        </w:tabs>
        <w:ind w:firstLine="709"/>
        <w:jc w:val="both"/>
      </w:pPr>
      <w:bookmarkStart w:id="67" w:name="bookmark94"/>
      <w:r>
        <w:t>а</w:t>
      </w:r>
      <w:bookmarkEnd w:id="67"/>
      <w:r>
        <w:t>)</w:t>
      </w:r>
      <w:r w:rsidR="00BC509F">
        <w:t xml:space="preserve"> </w:t>
      </w:r>
      <w:r>
        <w:t>полные</w:t>
      </w:r>
      <w:r w:rsidR="00BC509F">
        <w:t xml:space="preserve"> </w:t>
      </w:r>
      <w:r>
        <w:t>наименования</w:t>
      </w:r>
      <w:r w:rsidR="00BC509F">
        <w:t xml:space="preserve"> </w:t>
      </w:r>
      <w:r>
        <w:t>и</w:t>
      </w:r>
      <w:r w:rsidR="00BC509F">
        <w:t xml:space="preserve"> </w:t>
      </w:r>
      <w:r>
        <w:t>почтовые</w:t>
      </w:r>
      <w:r w:rsidR="00BC509F">
        <w:t xml:space="preserve"> </w:t>
      </w:r>
      <w:r>
        <w:t>адреса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непосредственно</w:t>
      </w:r>
      <w:r w:rsidR="00BC509F">
        <w:t xml:space="preserve"> </w:t>
      </w:r>
      <w:r>
        <w:t>предоставляющей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услугу;</w:t>
      </w:r>
    </w:p>
    <w:p w14:paraId="1CF1A264" w14:textId="0BA806D0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68" w:name="bookmark95"/>
      <w:r>
        <w:t>б</w:t>
      </w:r>
      <w:bookmarkEnd w:id="68"/>
      <w:r>
        <w:t>)</w:t>
      </w:r>
      <w:r w:rsidR="00BC509F">
        <w:t xml:space="preserve"> </w:t>
      </w:r>
      <w:r>
        <w:t>номера</w:t>
      </w:r>
      <w:r w:rsidR="00BC509F">
        <w:t xml:space="preserve"> </w:t>
      </w:r>
      <w:r>
        <w:t>телефонов-автоинформаторов</w:t>
      </w:r>
      <w:r w:rsidR="00BC509F">
        <w:t xml:space="preserve"> </w:t>
      </w:r>
      <w:r>
        <w:t>(при</w:t>
      </w:r>
      <w:r w:rsidR="00BC509F">
        <w:t xml:space="preserve"> </w:t>
      </w:r>
      <w:r>
        <w:t>наличии),</w:t>
      </w:r>
      <w:r w:rsidR="00BC509F">
        <w:t xml:space="preserve"> </w:t>
      </w:r>
      <w:r>
        <w:t>справочные</w:t>
      </w:r>
      <w:r w:rsidR="00BC509F">
        <w:t xml:space="preserve"> </w:t>
      </w:r>
      <w:r>
        <w:t>номера</w:t>
      </w:r>
      <w:r w:rsidR="00BC509F">
        <w:t xml:space="preserve"> </w:t>
      </w:r>
      <w:r>
        <w:t>телефонов</w:t>
      </w:r>
      <w:r w:rsidR="00BC509F">
        <w:t xml:space="preserve"> </w:t>
      </w:r>
      <w:r>
        <w:t>структурных</w:t>
      </w:r>
      <w:r w:rsidR="00BC509F">
        <w:t xml:space="preserve"> </w:t>
      </w:r>
      <w:r>
        <w:t>подразделений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непосредственно</w:t>
      </w:r>
      <w:r w:rsidR="00BC509F">
        <w:t xml:space="preserve"> </w:t>
      </w:r>
      <w:r>
        <w:t>предоставляющей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услугу;</w:t>
      </w:r>
    </w:p>
    <w:p w14:paraId="7CEF9557" w14:textId="543AC7E5" w:rsidR="005F2CF2" w:rsidRDefault="00C077B6">
      <w:pPr>
        <w:pStyle w:val="11"/>
        <w:tabs>
          <w:tab w:val="left" w:pos="1107"/>
        </w:tabs>
        <w:ind w:firstLine="709"/>
        <w:jc w:val="both"/>
      </w:pPr>
      <w:bookmarkStart w:id="69" w:name="bookmark96"/>
      <w:r>
        <w:t>в</w:t>
      </w:r>
      <w:bookmarkEnd w:id="69"/>
      <w:r>
        <w:t>)</w:t>
      </w:r>
      <w:r w:rsidR="00BC509F">
        <w:t xml:space="preserve"> </w:t>
      </w:r>
      <w:r>
        <w:t>режим</w:t>
      </w:r>
      <w:r w:rsidR="00BC509F">
        <w:t xml:space="preserve"> </w:t>
      </w:r>
      <w:r>
        <w:t>работы</w:t>
      </w:r>
      <w:r w:rsidR="00BC509F">
        <w:t xml:space="preserve"> </w:t>
      </w:r>
      <w:r>
        <w:t>Администрации;</w:t>
      </w:r>
    </w:p>
    <w:p w14:paraId="0E412198" w14:textId="6441DFD4" w:rsidR="005F2CF2" w:rsidRDefault="00C077B6">
      <w:pPr>
        <w:pStyle w:val="11"/>
        <w:tabs>
          <w:tab w:val="left" w:pos="1093"/>
        </w:tabs>
        <w:ind w:firstLine="709"/>
        <w:jc w:val="both"/>
      </w:pPr>
      <w:bookmarkStart w:id="70" w:name="bookmark97"/>
      <w:r>
        <w:t>г</w:t>
      </w:r>
      <w:bookmarkEnd w:id="70"/>
      <w:r>
        <w:t>)</w:t>
      </w:r>
      <w:r w:rsidR="00BC509F">
        <w:t xml:space="preserve"> </w:t>
      </w:r>
      <w:r>
        <w:t>график</w:t>
      </w:r>
      <w:r w:rsidR="00BC509F">
        <w:t xml:space="preserve"> </w:t>
      </w:r>
      <w:r>
        <w:t>работы</w:t>
      </w:r>
      <w:r w:rsidR="00BC509F">
        <w:t xml:space="preserve"> </w:t>
      </w:r>
      <w:r>
        <w:t>подразделения,</w:t>
      </w:r>
      <w:r w:rsidR="00BC509F">
        <w:t xml:space="preserve"> </w:t>
      </w:r>
      <w:r>
        <w:t>непосредственно</w:t>
      </w:r>
      <w:r w:rsidR="00BC509F">
        <w:t xml:space="preserve"> </w:t>
      </w:r>
      <w:r>
        <w:t>предоставляющего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услугу;</w:t>
      </w:r>
    </w:p>
    <w:p w14:paraId="73B288C6" w14:textId="16EBED27" w:rsidR="005F2CF2" w:rsidRDefault="00C077B6">
      <w:pPr>
        <w:pStyle w:val="11"/>
        <w:tabs>
          <w:tab w:val="left" w:pos="1098"/>
        </w:tabs>
        <w:ind w:firstLine="709"/>
        <w:jc w:val="both"/>
      </w:pPr>
      <w:bookmarkStart w:id="71" w:name="bookmark98"/>
      <w:r>
        <w:t>д</w:t>
      </w:r>
      <w:bookmarkEnd w:id="71"/>
      <w:r>
        <w:t>)</w:t>
      </w:r>
      <w:r w:rsidR="00BC509F">
        <w:t xml:space="preserve"> </w:t>
      </w:r>
      <w:r>
        <w:t>выдержки</w:t>
      </w:r>
      <w:r w:rsidR="00BC509F">
        <w:t xml:space="preserve"> </w:t>
      </w:r>
      <w:r>
        <w:t>из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актов,</w:t>
      </w:r>
      <w:r w:rsidR="00BC509F">
        <w:t xml:space="preserve"> </w:t>
      </w:r>
      <w:r>
        <w:t>содержащих</w:t>
      </w:r>
      <w:r w:rsidR="00BC509F">
        <w:t xml:space="preserve"> </w:t>
      </w:r>
      <w:r>
        <w:t>нормы,</w:t>
      </w:r>
      <w:r w:rsidR="00BC509F">
        <w:t xml:space="preserve"> </w:t>
      </w:r>
      <w:r>
        <w:t>регулирующие</w:t>
      </w:r>
      <w:r w:rsidR="00BC509F">
        <w:t xml:space="preserve"> </w:t>
      </w:r>
      <w:r>
        <w:t>деятельность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по</w:t>
      </w:r>
      <w:r w:rsidR="00BC509F">
        <w:t xml:space="preserve"> </w:t>
      </w:r>
      <w:r>
        <w:t>предоставлению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23361BDA" w14:textId="06C282D5" w:rsidR="005F2CF2" w:rsidRDefault="00C077B6">
      <w:pPr>
        <w:pStyle w:val="11"/>
        <w:tabs>
          <w:tab w:val="left" w:pos="1112"/>
        </w:tabs>
        <w:ind w:firstLine="709"/>
        <w:jc w:val="both"/>
      </w:pPr>
      <w:bookmarkStart w:id="72" w:name="bookmark99"/>
      <w:r>
        <w:t>е</w:t>
      </w:r>
      <w:bookmarkEnd w:id="72"/>
      <w:r>
        <w:t>)</w:t>
      </w:r>
      <w:r w:rsidR="00BC509F">
        <w:t xml:space="preserve"> </w:t>
      </w:r>
      <w:r>
        <w:t>перечень</w:t>
      </w:r>
      <w:r w:rsidR="00BC509F">
        <w:t xml:space="preserve"> </w:t>
      </w:r>
      <w:r>
        <w:t>лиц,</w:t>
      </w:r>
      <w:r w:rsidR="00BC509F">
        <w:t xml:space="preserve"> </w:t>
      </w:r>
      <w:r>
        <w:t>имеющих</w:t>
      </w:r>
      <w:r w:rsidR="00BC509F">
        <w:t xml:space="preserve"> </w:t>
      </w:r>
      <w:r>
        <w:t>право</w:t>
      </w:r>
      <w:r w:rsidR="00BC509F">
        <w:t xml:space="preserve"> </w:t>
      </w:r>
      <w:r>
        <w:t>на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6DD740DA" w14:textId="0494A668" w:rsidR="005F2CF2" w:rsidRDefault="00C077B6">
      <w:pPr>
        <w:pStyle w:val="11"/>
        <w:tabs>
          <w:tab w:val="left" w:pos="1146"/>
        </w:tabs>
        <w:ind w:firstLine="709"/>
        <w:jc w:val="both"/>
      </w:pPr>
      <w:bookmarkStart w:id="73" w:name="bookmark100"/>
      <w:r>
        <w:t>ж</w:t>
      </w:r>
      <w:bookmarkEnd w:id="73"/>
      <w:r>
        <w:t>)</w:t>
      </w:r>
      <w:r w:rsidR="00BC509F">
        <w:t xml:space="preserve"> </w:t>
      </w:r>
      <w:r>
        <w:t>формы</w:t>
      </w:r>
      <w:r w:rsidR="00BC509F">
        <w:t xml:space="preserve"> </w:t>
      </w:r>
      <w:r>
        <w:t>заявлений</w:t>
      </w:r>
      <w:r w:rsidR="00BC509F">
        <w:t xml:space="preserve"> </w:t>
      </w:r>
      <w:r>
        <w:t>(уведомлений,</w:t>
      </w:r>
      <w:r w:rsidR="00BC509F">
        <w:t xml:space="preserve"> </w:t>
      </w:r>
      <w:r>
        <w:t>сообщений),</w:t>
      </w:r>
      <w:r w:rsidR="00BC509F">
        <w:t xml:space="preserve"> </w:t>
      </w:r>
      <w:r>
        <w:t>используемые</w:t>
      </w:r>
      <w:r w:rsidR="00BC509F">
        <w:t xml:space="preserve"> </w:t>
      </w:r>
      <w:r>
        <w:t>при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образцы</w:t>
      </w:r>
      <w:r w:rsidR="00BC509F">
        <w:t xml:space="preserve"> </w:t>
      </w:r>
      <w:r>
        <w:t>и</w:t>
      </w:r>
      <w:r w:rsidR="00BC509F">
        <w:t xml:space="preserve"> </w:t>
      </w:r>
      <w:r>
        <w:t>инструкции</w:t>
      </w:r>
      <w:r w:rsidR="00BC509F">
        <w:t xml:space="preserve"> </w:t>
      </w:r>
      <w:r>
        <w:t>по</w:t>
      </w:r>
      <w:r w:rsidR="00BC509F">
        <w:t xml:space="preserve"> </w:t>
      </w:r>
      <w:r>
        <w:t>заполнению;</w:t>
      </w:r>
    </w:p>
    <w:p w14:paraId="75DFD00C" w14:textId="08AD80B1" w:rsidR="005F2CF2" w:rsidRDefault="00C077B6">
      <w:pPr>
        <w:pStyle w:val="11"/>
        <w:tabs>
          <w:tab w:val="left" w:pos="1155"/>
        </w:tabs>
        <w:ind w:firstLine="709"/>
        <w:jc w:val="both"/>
      </w:pPr>
      <w:bookmarkStart w:id="74" w:name="bookmark101"/>
      <w:r>
        <w:t>з</w:t>
      </w:r>
      <w:bookmarkEnd w:id="74"/>
      <w:r>
        <w:t>)</w:t>
      </w:r>
      <w:r w:rsidR="00BC509F">
        <w:t xml:space="preserve"> </w:t>
      </w:r>
      <w:r>
        <w:t>порядок</w:t>
      </w:r>
      <w:r w:rsidR="00BC509F">
        <w:t xml:space="preserve"> </w:t>
      </w:r>
      <w:r>
        <w:t>и</w:t>
      </w:r>
      <w:r w:rsidR="00BC509F">
        <w:t xml:space="preserve"> </w:t>
      </w:r>
      <w:r>
        <w:t>способы</w:t>
      </w:r>
      <w:r w:rsidR="00BC509F">
        <w:t xml:space="preserve"> </w:t>
      </w:r>
      <w:r>
        <w:t>предварительной</w:t>
      </w:r>
      <w:r w:rsidR="00BC509F">
        <w:t xml:space="preserve"> </w:t>
      </w:r>
      <w:r>
        <w:t>записи</w:t>
      </w:r>
      <w:r w:rsidR="00BC509F">
        <w:t xml:space="preserve"> </w:t>
      </w:r>
      <w:r>
        <w:t>на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263D4915" w14:textId="501F1593" w:rsidR="005F2CF2" w:rsidRDefault="00C077B6">
      <w:pPr>
        <w:pStyle w:val="11"/>
        <w:tabs>
          <w:tab w:val="left" w:pos="1112"/>
        </w:tabs>
        <w:ind w:firstLine="709"/>
        <w:jc w:val="both"/>
      </w:pPr>
      <w:bookmarkStart w:id="75" w:name="bookmark102"/>
      <w:r>
        <w:t>и</w:t>
      </w:r>
      <w:bookmarkEnd w:id="75"/>
      <w:r>
        <w:t>)</w:t>
      </w:r>
      <w:r w:rsidR="00BC509F">
        <w:t xml:space="preserve"> </w:t>
      </w:r>
      <w:r>
        <w:t>текст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</w:t>
      </w:r>
      <w:r w:rsidR="00BC509F">
        <w:t xml:space="preserve"> </w:t>
      </w:r>
      <w:r>
        <w:t>с</w:t>
      </w:r>
      <w:r w:rsidR="00BC509F">
        <w:t xml:space="preserve"> </w:t>
      </w:r>
      <w:r>
        <w:t>приложениями;</w:t>
      </w:r>
    </w:p>
    <w:p w14:paraId="182973B0" w14:textId="55FCA4B6" w:rsidR="005F2CF2" w:rsidRDefault="00C077B6">
      <w:pPr>
        <w:pStyle w:val="11"/>
        <w:tabs>
          <w:tab w:val="left" w:pos="1112"/>
        </w:tabs>
        <w:ind w:firstLine="709"/>
        <w:jc w:val="both"/>
      </w:pPr>
      <w:bookmarkStart w:id="76" w:name="bookmark103"/>
      <w:r>
        <w:t>к</w:t>
      </w:r>
      <w:bookmarkEnd w:id="76"/>
      <w:r>
        <w:t>)</w:t>
      </w:r>
      <w:r w:rsidR="00BC509F">
        <w:t xml:space="preserve"> </w:t>
      </w:r>
      <w:r>
        <w:t>краткое</w:t>
      </w:r>
      <w:r w:rsidR="00BC509F">
        <w:t xml:space="preserve"> </w:t>
      </w:r>
      <w:r>
        <w:t>описание</w:t>
      </w:r>
      <w:r w:rsidR="00BC509F">
        <w:t xml:space="preserve"> </w:t>
      </w:r>
      <w:r>
        <w:t>порядка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0947DE3D" w14:textId="76AC1C0F" w:rsidR="005F2CF2" w:rsidRDefault="00C077B6">
      <w:pPr>
        <w:pStyle w:val="11"/>
        <w:tabs>
          <w:tab w:val="left" w:pos="1098"/>
        </w:tabs>
        <w:ind w:firstLine="709"/>
        <w:jc w:val="both"/>
      </w:pPr>
      <w:bookmarkStart w:id="77" w:name="bookmark104"/>
      <w:r>
        <w:t>л</w:t>
      </w:r>
      <w:bookmarkEnd w:id="77"/>
      <w:r>
        <w:t>)</w:t>
      </w:r>
      <w:r w:rsidR="00BC509F">
        <w:t xml:space="preserve"> </w:t>
      </w:r>
      <w:r>
        <w:t>порядок</w:t>
      </w:r>
      <w:r w:rsidR="00BC509F">
        <w:t xml:space="preserve"> </w:t>
      </w:r>
      <w:r>
        <w:t>обжалования</w:t>
      </w:r>
      <w:r w:rsidR="00BC509F">
        <w:t xml:space="preserve"> </w:t>
      </w:r>
      <w:r>
        <w:t>решений,</w:t>
      </w:r>
      <w:r w:rsidR="00BC509F">
        <w:t xml:space="preserve"> </w:t>
      </w:r>
      <w:r>
        <w:t>действий</w:t>
      </w:r>
      <w:r w:rsidR="00BC509F">
        <w:t xml:space="preserve"> </w:t>
      </w:r>
      <w:r>
        <w:t>или</w:t>
      </w:r>
      <w:r w:rsidR="00BC509F">
        <w:t xml:space="preserve"> </w:t>
      </w:r>
      <w:r>
        <w:t>бездействия</w:t>
      </w:r>
      <w:r w:rsidR="00BC509F">
        <w:t xml:space="preserve"> </w:t>
      </w:r>
      <w:r>
        <w:t>должностных</w:t>
      </w:r>
      <w:r w:rsidR="00BC509F">
        <w:t xml:space="preserve"> </w:t>
      </w:r>
      <w:r>
        <w:t>лиц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предоставляющих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услугу.</w:t>
      </w:r>
    </w:p>
    <w:p w14:paraId="25257F96" w14:textId="6A1278A0" w:rsidR="005F2CF2" w:rsidRDefault="00C077B6">
      <w:pPr>
        <w:pStyle w:val="11"/>
        <w:tabs>
          <w:tab w:val="left" w:pos="1131"/>
        </w:tabs>
        <w:ind w:firstLine="709"/>
        <w:jc w:val="both"/>
      </w:pPr>
      <w:bookmarkStart w:id="78" w:name="bookmark105"/>
      <w:r>
        <w:t>м</w:t>
      </w:r>
      <w:bookmarkEnd w:id="78"/>
      <w:r>
        <w:t>)</w:t>
      </w:r>
      <w:r w:rsidR="00BC509F">
        <w:t xml:space="preserve"> </w:t>
      </w:r>
      <w:r>
        <w:t>информация</w:t>
      </w:r>
      <w:r w:rsidR="00BC509F">
        <w:t xml:space="preserve"> </w:t>
      </w:r>
      <w:r>
        <w:t>о</w:t>
      </w:r>
      <w:r w:rsidR="00BC509F">
        <w:t xml:space="preserve"> </w:t>
      </w:r>
      <w:r>
        <w:t>возможности</w:t>
      </w:r>
      <w:r w:rsidR="00BC509F">
        <w:t xml:space="preserve"> </w:t>
      </w:r>
      <w:r>
        <w:t>участия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в</w:t>
      </w:r>
      <w:r w:rsidR="00BC509F">
        <w:t xml:space="preserve"> </w:t>
      </w:r>
      <w:r>
        <w:t>оценке</w:t>
      </w:r>
      <w:r w:rsidR="00BC509F">
        <w:t xml:space="preserve"> </w:t>
      </w:r>
      <w:r>
        <w:t>качества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в</w:t>
      </w:r>
      <w:r w:rsidR="00BC509F">
        <w:t xml:space="preserve"> </w:t>
      </w:r>
      <w:r>
        <w:t>оценке</w:t>
      </w:r>
      <w:r w:rsidR="00BC509F">
        <w:t xml:space="preserve"> </w:t>
      </w:r>
      <w:r>
        <w:t>эффективности</w:t>
      </w:r>
      <w:r w:rsidR="00BC509F">
        <w:t xml:space="preserve"> </w:t>
      </w:r>
      <w:r>
        <w:t>деятельности</w:t>
      </w:r>
      <w:r w:rsidR="00BC509F">
        <w:t xml:space="preserve"> </w:t>
      </w:r>
      <w:r>
        <w:t>руководителя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справочно-информационные</w:t>
      </w:r>
      <w:r w:rsidR="00BC509F">
        <w:t xml:space="preserve"> </w:t>
      </w:r>
      <w:r>
        <w:t>материалы,</w:t>
      </w:r>
      <w:r w:rsidR="00BC509F">
        <w:t xml:space="preserve"> </w:t>
      </w:r>
      <w:r>
        <w:t>содержащие</w:t>
      </w:r>
      <w:r w:rsidR="00BC509F">
        <w:t xml:space="preserve"> </w:t>
      </w:r>
      <w:r>
        <w:t>сведения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и</w:t>
      </w:r>
      <w:r w:rsidR="00BC509F">
        <w:t xml:space="preserve"> </w:t>
      </w:r>
      <w:r>
        <w:t>способах</w:t>
      </w:r>
      <w:r w:rsidR="00BC509F">
        <w:t xml:space="preserve"> </w:t>
      </w:r>
      <w:r>
        <w:t>проведения</w:t>
      </w:r>
      <w:r w:rsidR="00BC509F">
        <w:t xml:space="preserve"> </w:t>
      </w:r>
      <w:r>
        <w:t>оценки.</w:t>
      </w:r>
    </w:p>
    <w:p w14:paraId="2A9C6487" w14:textId="4FDB5D59" w:rsidR="005F2CF2" w:rsidRDefault="00C077B6">
      <w:pPr>
        <w:pStyle w:val="11"/>
        <w:numPr>
          <w:ilvl w:val="1"/>
          <w:numId w:val="2"/>
        </w:numPr>
        <w:tabs>
          <w:tab w:val="left" w:pos="1246"/>
        </w:tabs>
        <w:ind w:left="0" w:firstLine="709"/>
        <w:jc w:val="both"/>
      </w:pPr>
      <w:bookmarkStart w:id="79" w:name="bookmark106"/>
      <w:bookmarkEnd w:id="79"/>
      <w:r>
        <w:t>При</w:t>
      </w:r>
      <w:r w:rsidR="00BC509F">
        <w:t xml:space="preserve"> </w:t>
      </w:r>
      <w:r>
        <w:t>информировании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по</w:t>
      </w:r>
      <w:r w:rsidR="00BC509F">
        <w:t xml:space="preserve"> </w:t>
      </w:r>
      <w:r>
        <w:t>телефону</w:t>
      </w:r>
      <w:r w:rsidR="00BC509F">
        <w:t xml:space="preserve"> </w:t>
      </w:r>
      <w:r>
        <w:t>должностное</w:t>
      </w:r>
      <w:r w:rsidR="00BC509F">
        <w:t xml:space="preserve"> </w:t>
      </w:r>
      <w:r>
        <w:t>лицо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приняв</w:t>
      </w:r>
      <w:r w:rsidR="00BC509F">
        <w:t xml:space="preserve"> </w:t>
      </w:r>
      <w:r>
        <w:t>вызов</w:t>
      </w:r>
      <w:r w:rsidR="00BC509F">
        <w:t xml:space="preserve"> </w:t>
      </w:r>
      <w:r>
        <w:t>по</w:t>
      </w:r>
      <w:r w:rsidR="00BC509F">
        <w:t xml:space="preserve"> </w:t>
      </w:r>
      <w:r>
        <w:t>телефону</w:t>
      </w:r>
      <w:r w:rsidR="00BC509F">
        <w:t xml:space="preserve"> </w:t>
      </w:r>
      <w:r>
        <w:t>представляется:</w:t>
      </w:r>
      <w:r w:rsidR="00BC509F">
        <w:t xml:space="preserve"> </w:t>
      </w:r>
      <w:r>
        <w:t>называет</w:t>
      </w:r>
      <w:r w:rsidR="00BC509F">
        <w:t xml:space="preserve"> </w:t>
      </w:r>
      <w:r>
        <w:t>фамилию,</w:t>
      </w:r>
      <w:r w:rsidR="00BC509F">
        <w:t xml:space="preserve"> </w:t>
      </w:r>
      <w:r>
        <w:t>имя,</w:t>
      </w:r>
      <w:r w:rsidR="00BC509F">
        <w:t xml:space="preserve"> </w:t>
      </w:r>
      <w:r>
        <w:t>отчество</w:t>
      </w:r>
      <w:r w:rsidR="00BC509F">
        <w:t xml:space="preserve"> </w:t>
      </w:r>
      <w:r>
        <w:t>(при</w:t>
      </w:r>
      <w:r w:rsidR="00BC509F">
        <w:t xml:space="preserve"> </w:t>
      </w:r>
      <w:r>
        <w:t>наличии),</w:t>
      </w:r>
      <w:r w:rsidR="00BC509F">
        <w:t xml:space="preserve"> </w:t>
      </w:r>
      <w:r>
        <w:t>должность,</w:t>
      </w:r>
      <w:r w:rsidR="00BC509F">
        <w:t xml:space="preserve"> </w:t>
      </w:r>
      <w:r>
        <w:t>наименование</w:t>
      </w:r>
      <w:r w:rsidR="00BC509F">
        <w:t xml:space="preserve"> </w:t>
      </w:r>
      <w:r>
        <w:t>структурного</w:t>
      </w:r>
      <w:r w:rsidR="00BC509F">
        <w:t xml:space="preserve"> </w:t>
      </w:r>
      <w:r>
        <w:t>подразделения</w:t>
      </w:r>
      <w:r w:rsidR="00BC509F">
        <w:t xml:space="preserve"> </w:t>
      </w:r>
      <w:r>
        <w:t>Администрации.</w:t>
      </w:r>
    </w:p>
    <w:p w14:paraId="4CC94A03" w14:textId="67B1FB0C" w:rsidR="005F2CF2" w:rsidRDefault="00C077B6">
      <w:pPr>
        <w:pStyle w:val="11"/>
        <w:ind w:firstLine="709"/>
        <w:jc w:val="both"/>
      </w:pPr>
      <w:r>
        <w:t>Должностное</w:t>
      </w:r>
      <w:r w:rsidR="00BC509F">
        <w:t xml:space="preserve"> </w:t>
      </w:r>
      <w:r>
        <w:t>лицо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обязано</w:t>
      </w:r>
      <w:r w:rsidR="00BC509F">
        <w:t xml:space="preserve"> </w:t>
      </w:r>
      <w:r>
        <w:t>сообщить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график</w:t>
      </w:r>
      <w:r w:rsidR="00BC509F">
        <w:t xml:space="preserve"> </w:t>
      </w:r>
      <w:r>
        <w:t>приема,</w:t>
      </w:r>
      <w:r w:rsidR="00BC509F">
        <w:t xml:space="preserve"> </w:t>
      </w:r>
      <w:r>
        <w:t>точный</w:t>
      </w:r>
      <w:r w:rsidR="00BC509F">
        <w:t xml:space="preserve"> </w:t>
      </w:r>
      <w:r>
        <w:t>почтовый</w:t>
      </w:r>
      <w:r w:rsidR="00BC509F">
        <w:t xml:space="preserve"> </w:t>
      </w:r>
      <w:r>
        <w:t>адрес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способ</w:t>
      </w:r>
      <w:r w:rsidR="00BC509F">
        <w:t xml:space="preserve"> </w:t>
      </w:r>
      <w:r>
        <w:t>проезда</w:t>
      </w:r>
      <w:r w:rsidR="00BC509F">
        <w:t xml:space="preserve"> </w:t>
      </w:r>
      <w:r>
        <w:t>к</w:t>
      </w:r>
      <w:r w:rsidR="00BC509F">
        <w:t xml:space="preserve"> </w:t>
      </w:r>
      <w:r>
        <w:t>нему,</w:t>
      </w:r>
      <w:r w:rsidR="00BC509F">
        <w:t xml:space="preserve"> </w:t>
      </w:r>
      <w:r>
        <w:t>способы</w:t>
      </w:r>
      <w:r w:rsidR="00BC509F">
        <w:t xml:space="preserve"> </w:t>
      </w:r>
      <w:r>
        <w:t>предварительной</w:t>
      </w:r>
      <w:r w:rsidR="00BC509F">
        <w:t xml:space="preserve"> </w:t>
      </w:r>
      <w:r>
        <w:t>записи</w:t>
      </w:r>
      <w:r w:rsidR="00BC509F">
        <w:t xml:space="preserve"> </w:t>
      </w:r>
      <w:r>
        <w:t>для</w:t>
      </w:r>
      <w:r w:rsidR="00BC509F">
        <w:t xml:space="preserve"> </w:t>
      </w:r>
      <w:r>
        <w:t>личного</w:t>
      </w:r>
      <w:r w:rsidR="00BC509F">
        <w:t xml:space="preserve"> </w:t>
      </w:r>
      <w:r>
        <w:t>приема,</w:t>
      </w:r>
      <w:r w:rsidR="00BC509F">
        <w:t xml:space="preserve"> </w:t>
      </w:r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письменному</w:t>
      </w:r>
      <w:r w:rsidR="00BC509F">
        <w:t xml:space="preserve"> </w:t>
      </w:r>
      <w:r>
        <w:t>обращению.</w:t>
      </w:r>
    </w:p>
    <w:p w14:paraId="61292D0E" w14:textId="3CB798E3" w:rsidR="005F2CF2" w:rsidRDefault="00C077B6">
      <w:pPr>
        <w:pStyle w:val="11"/>
        <w:ind w:firstLine="709"/>
        <w:jc w:val="both"/>
      </w:pPr>
      <w:r>
        <w:lastRenderedPageBreak/>
        <w:t>Информирование</w:t>
      </w:r>
      <w:r w:rsidR="00BC509F">
        <w:t xml:space="preserve"> </w:t>
      </w:r>
      <w:r>
        <w:t>по</w:t>
      </w:r>
      <w:r w:rsidR="00BC509F">
        <w:t xml:space="preserve"> </w:t>
      </w:r>
      <w:r>
        <w:t>телефону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графиком</w:t>
      </w:r>
      <w:r w:rsidR="00BC509F">
        <w:t xml:space="preserve"> </w:t>
      </w:r>
      <w:r>
        <w:t>работы</w:t>
      </w:r>
      <w:r w:rsidR="00BC509F">
        <w:t xml:space="preserve"> </w:t>
      </w:r>
      <w:r>
        <w:t>Администрации.</w:t>
      </w:r>
    </w:p>
    <w:p w14:paraId="03B2555F" w14:textId="5553C7E2" w:rsidR="005F2CF2" w:rsidRDefault="00C077B6">
      <w:pPr>
        <w:pStyle w:val="11"/>
        <w:ind w:firstLine="709"/>
        <w:jc w:val="both"/>
      </w:pPr>
      <w:r>
        <w:t>Во</w:t>
      </w:r>
      <w:r w:rsidR="00BC509F">
        <w:t xml:space="preserve"> </w:t>
      </w:r>
      <w:r>
        <w:t>время</w:t>
      </w:r>
      <w:r w:rsidR="00BC509F">
        <w:t xml:space="preserve"> </w:t>
      </w:r>
      <w:r>
        <w:t>разговора</w:t>
      </w:r>
      <w:r w:rsidR="00BC509F">
        <w:t xml:space="preserve"> </w:t>
      </w:r>
      <w:r>
        <w:t>должностные</w:t>
      </w:r>
      <w:r w:rsidR="00BC509F">
        <w:t xml:space="preserve"> </w:t>
      </w:r>
      <w:r>
        <w:t>лица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произносят</w:t>
      </w:r>
      <w:r w:rsidR="00BC509F">
        <w:t xml:space="preserve"> </w:t>
      </w:r>
      <w:r>
        <w:t>слова</w:t>
      </w:r>
      <w:r w:rsidR="00BC509F">
        <w:t xml:space="preserve"> </w:t>
      </w:r>
      <w:r>
        <w:t>четко</w:t>
      </w:r>
      <w:r w:rsidR="00BC509F">
        <w:t xml:space="preserve"> </w:t>
      </w:r>
      <w:r>
        <w:t>и</w:t>
      </w:r>
      <w:r w:rsidR="00BC509F">
        <w:t xml:space="preserve"> </w:t>
      </w:r>
      <w:r>
        <w:t>не</w:t>
      </w:r>
      <w:r w:rsidR="00BC509F">
        <w:t xml:space="preserve"> </w:t>
      </w:r>
      <w:r>
        <w:t>прерывают</w:t>
      </w:r>
      <w:r w:rsidR="00BC509F">
        <w:t xml:space="preserve"> </w:t>
      </w:r>
      <w:r>
        <w:t>разговор</w:t>
      </w:r>
      <w:r w:rsidR="00BC509F">
        <w:t xml:space="preserve"> </w:t>
      </w:r>
      <w:r>
        <w:t>по</w:t>
      </w:r>
      <w:r w:rsidR="00BC509F">
        <w:t xml:space="preserve"> </w:t>
      </w:r>
      <w:r>
        <w:t>причине</w:t>
      </w:r>
      <w:r w:rsidR="00BC509F">
        <w:t xml:space="preserve"> </w:t>
      </w:r>
      <w:r>
        <w:t>поступления</w:t>
      </w:r>
      <w:r w:rsidR="00BC509F">
        <w:t xml:space="preserve"> </w:t>
      </w:r>
      <w:r>
        <w:t>другого</w:t>
      </w:r>
      <w:r w:rsidR="00BC509F">
        <w:t xml:space="preserve"> </w:t>
      </w:r>
      <w:r>
        <w:t>звонка.</w:t>
      </w:r>
    </w:p>
    <w:p w14:paraId="6B81C479" w14:textId="656DFFA1" w:rsidR="005F2CF2" w:rsidRDefault="00C077B6">
      <w:pPr>
        <w:pStyle w:val="11"/>
        <w:ind w:firstLine="709"/>
        <w:jc w:val="both"/>
      </w:pPr>
      <w:r>
        <w:t>При</w:t>
      </w:r>
      <w:r w:rsidR="00BC509F">
        <w:t xml:space="preserve"> </w:t>
      </w:r>
      <w:r>
        <w:t>невозможности</w:t>
      </w:r>
      <w:r w:rsidR="00BC509F">
        <w:t xml:space="preserve"> </w:t>
      </w:r>
      <w:r>
        <w:t>ответить</w:t>
      </w:r>
      <w:r w:rsidR="00BC509F">
        <w:t xml:space="preserve"> </w:t>
      </w:r>
      <w:r>
        <w:t>на</w:t>
      </w:r>
      <w:r w:rsidR="00BC509F">
        <w:t xml:space="preserve"> </w:t>
      </w:r>
      <w:r>
        <w:t>поставленные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вопросы,</w:t>
      </w:r>
      <w:r w:rsidR="00BC509F">
        <w:t xml:space="preserve"> </w:t>
      </w:r>
      <w:r>
        <w:t>телефонный</w:t>
      </w:r>
      <w:r w:rsidR="00BC509F">
        <w:t xml:space="preserve"> </w:t>
      </w:r>
      <w:r>
        <w:t>звонок</w:t>
      </w:r>
      <w:r w:rsidR="00BC509F">
        <w:t xml:space="preserve"> </w:t>
      </w:r>
      <w:r>
        <w:t>переадресовывается</w:t>
      </w:r>
      <w:r w:rsidR="00BC509F">
        <w:t xml:space="preserve"> </w:t>
      </w:r>
      <w:r>
        <w:t>(переводится)</w:t>
      </w:r>
      <w:r w:rsidR="00BC509F">
        <w:t xml:space="preserve"> </w:t>
      </w:r>
      <w:r>
        <w:t>на</w:t>
      </w:r>
      <w:r w:rsidR="00BC509F">
        <w:t xml:space="preserve"> </w:t>
      </w:r>
      <w:r>
        <w:t>другое</w:t>
      </w:r>
      <w:r w:rsidR="00BC509F">
        <w:t xml:space="preserve"> </w:t>
      </w:r>
      <w:r>
        <w:t>должностное</w:t>
      </w:r>
      <w:r w:rsidR="00BC509F">
        <w:t xml:space="preserve"> </w:t>
      </w:r>
      <w:r>
        <w:t>лицо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либо</w:t>
      </w:r>
      <w:r w:rsidR="00BC509F">
        <w:t xml:space="preserve"> </w:t>
      </w:r>
      <w:r>
        <w:t>обратившемуся</w:t>
      </w:r>
      <w:r w:rsidR="00BC509F">
        <w:t xml:space="preserve"> </w:t>
      </w:r>
      <w:r>
        <w:t>сообщается</w:t>
      </w:r>
      <w:r w:rsidR="00BC509F">
        <w:t xml:space="preserve"> </w:t>
      </w:r>
      <w:r>
        <w:t>номер</w:t>
      </w:r>
      <w:r w:rsidR="00BC509F">
        <w:t xml:space="preserve"> </w:t>
      </w:r>
      <w:r>
        <w:t>телефона,</w:t>
      </w:r>
      <w:r w:rsidR="00BC509F">
        <w:t xml:space="preserve"> </w:t>
      </w:r>
      <w:r>
        <w:t>по</w:t>
      </w:r>
      <w:r w:rsidR="00BC509F">
        <w:t xml:space="preserve"> </w:t>
      </w:r>
      <w:r>
        <w:t>которому</w:t>
      </w:r>
      <w:r w:rsidR="00BC509F">
        <w:t xml:space="preserve"> </w:t>
      </w:r>
      <w:r>
        <w:t>можно</w:t>
      </w:r>
      <w:r w:rsidR="00BC509F">
        <w:t xml:space="preserve"> </w:t>
      </w:r>
      <w:r>
        <w:t>получить</w:t>
      </w:r>
      <w:r w:rsidR="00BC509F">
        <w:t xml:space="preserve"> </w:t>
      </w:r>
      <w:r>
        <w:t>необходимую</w:t>
      </w:r>
      <w:r w:rsidR="00BC509F">
        <w:t xml:space="preserve"> </w:t>
      </w:r>
      <w:r>
        <w:t>информацию.</w:t>
      </w:r>
    </w:p>
    <w:p w14:paraId="6C5B412D" w14:textId="6A7F3056" w:rsidR="005F2CF2" w:rsidRDefault="00C077B6">
      <w:pPr>
        <w:pStyle w:val="11"/>
        <w:numPr>
          <w:ilvl w:val="1"/>
          <w:numId w:val="2"/>
        </w:numPr>
        <w:tabs>
          <w:tab w:val="left" w:pos="1362"/>
        </w:tabs>
        <w:ind w:left="0" w:firstLine="709"/>
        <w:jc w:val="both"/>
      </w:pPr>
      <w:bookmarkStart w:id="80" w:name="bookmark107"/>
      <w:bookmarkEnd w:id="80"/>
      <w:r>
        <w:t>При</w:t>
      </w:r>
      <w:r w:rsidR="00BC509F">
        <w:t xml:space="preserve"> </w:t>
      </w:r>
      <w:r>
        <w:t>ответах</w:t>
      </w:r>
      <w:r w:rsidR="00BC509F">
        <w:t xml:space="preserve"> </w:t>
      </w:r>
      <w:r>
        <w:t>на</w:t>
      </w:r>
      <w:r w:rsidR="00BC509F">
        <w:t xml:space="preserve"> </w:t>
      </w:r>
      <w:r>
        <w:t>телефонные</w:t>
      </w:r>
      <w:r w:rsidR="00BC509F">
        <w:t xml:space="preserve"> </w:t>
      </w:r>
      <w:r>
        <w:t>звонки</w:t>
      </w:r>
      <w:r w:rsidR="00BC509F">
        <w:t xml:space="preserve"> </w:t>
      </w:r>
      <w:r>
        <w:t>и</w:t>
      </w:r>
      <w:r w:rsidR="00BC509F">
        <w:t xml:space="preserve"> </w:t>
      </w:r>
      <w:r>
        <w:t>устные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по</w:t>
      </w:r>
      <w:r w:rsidR="00BC509F">
        <w:t xml:space="preserve"> </w:t>
      </w:r>
      <w:r>
        <w:t>вопросам</w:t>
      </w:r>
      <w:r w:rsidR="00BC509F">
        <w:t xml:space="preserve"> </w:t>
      </w:r>
      <w:r>
        <w:t>к</w:t>
      </w:r>
      <w:r w:rsidR="00BC509F">
        <w:t xml:space="preserve"> </w:t>
      </w:r>
      <w:r>
        <w:t>порядку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должностным</w:t>
      </w:r>
      <w:r w:rsidR="00BC509F">
        <w:t xml:space="preserve"> </w:t>
      </w:r>
      <w:r>
        <w:t>лицом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обратившемуся</w:t>
      </w:r>
      <w:r w:rsidR="00BC509F">
        <w:t xml:space="preserve"> </w:t>
      </w:r>
      <w:r>
        <w:t>сообщается</w:t>
      </w:r>
      <w:r w:rsidR="00BC509F">
        <w:t xml:space="preserve"> </w:t>
      </w:r>
      <w:r>
        <w:t>следующая</w:t>
      </w:r>
      <w:r w:rsidR="00BC509F">
        <w:t xml:space="preserve"> </w:t>
      </w:r>
      <w:r>
        <w:t>информация:</w:t>
      </w:r>
    </w:p>
    <w:p w14:paraId="03E058DB" w14:textId="613FDC6F" w:rsidR="005F2CF2" w:rsidRDefault="00C077B6">
      <w:pPr>
        <w:pStyle w:val="11"/>
        <w:tabs>
          <w:tab w:val="left" w:pos="1088"/>
        </w:tabs>
        <w:ind w:firstLine="709"/>
        <w:jc w:val="both"/>
      </w:pPr>
      <w:bookmarkStart w:id="81" w:name="bookmark108"/>
      <w:r>
        <w:t>а</w:t>
      </w:r>
      <w:bookmarkEnd w:id="81"/>
      <w:r>
        <w:t>)</w:t>
      </w:r>
      <w:r w:rsidR="00BC509F">
        <w:t xml:space="preserve"> </w:t>
      </w:r>
      <w:r>
        <w:t>о</w:t>
      </w:r>
      <w:r w:rsidR="00BC509F">
        <w:t xml:space="preserve"> </w:t>
      </w:r>
      <w:r>
        <w:t>перечне</w:t>
      </w:r>
      <w:r w:rsidR="00BC509F">
        <w:t xml:space="preserve"> </w:t>
      </w:r>
      <w:r>
        <w:t>лиц,</w:t>
      </w:r>
      <w:r w:rsidR="00BC509F">
        <w:t xml:space="preserve"> </w:t>
      </w:r>
      <w:r>
        <w:t>имеющих</w:t>
      </w:r>
      <w:r w:rsidR="00BC509F">
        <w:t xml:space="preserve"> </w:t>
      </w:r>
      <w:r>
        <w:t>право</w:t>
      </w:r>
      <w:r w:rsidR="00BC509F">
        <w:t xml:space="preserve"> </w:t>
      </w:r>
      <w:r>
        <w:t>на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50BD86A0" w14:textId="6A5E66A6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82" w:name="bookmark109"/>
      <w:r>
        <w:t>б</w:t>
      </w:r>
      <w:bookmarkEnd w:id="82"/>
      <w:r>
        <w:t>)</w:t>
      </w:r>
      <w:r w:rsidR="00BC509F">
        <w:t xml:space="preserve"> </w:t>
      </w:r>
      <w:r>
        <w:t>о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актах,</w:t>
      </w:r>
      <w:r w:rsidR="00BC509F">
        <w:t xml:space="preserve"> </w:t>
      </w:r>
      <w:r>
        <w:t>регулирующих</w:t>
      </w:r>
      <w:r w:rsidR="00BC509F">
        <w:t xml:space="preserve"> </w:t>
      </w:r>
      <w:r>
        <w:t>вопросы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(наименование,</w:t>
      </w:r>
      <w:r w:rsidR="00BC509F">
        <w:t xml:space="preserve"> </w:t>
      </w:r>
      <w:r>
        <w:t>дата</w:t>
      </w:r>
      <w:r w:rsidR="00BC509F">
        <w:t xml:space="preserve"> </w:t>
      </w:r>
      <w:r>
        <w:t>и</w:t>
      </w:r>
      <w:r w:rsidR="00BC509F">
        <w:t xml:space="preserve"> </w:t>
      </w:r>
      <w:r>
        <w:t>номер</w:t>
      </w:r>
      <w:r w:rsidR="00BC509F">
        <w:t xml:space="preserve"> </w:t>
      </w:r>
      <w:r>
        <w:t>принятия</w:t>
      </w:r>
      <w:r w:rsidR="00BC509F">
        <w:t xml:space="preserve"> </w:t>
      </w:r>
      <w:r>
        <w:t>нормативного</w:t>
      </w:r>
      <w:r w:rsidR="00BC509F">
        <w:t xml:space="preserve"> </w:t>
      </w:r>
      <w:r>
        <w:t>правового</w:t>
      </w:r>
      <w:r w:rsidR="00BC509F">
        <w:t xml:space="preserve"> </w:t>
      </w:r>
      <w:r>
        <w:t>акта);</w:t>
      </w:r>
    </w:p>
    <w:p w14:paraId="11E28364" w14:textId="6B5D9BF6" w:rsidR="005F2CF2" w:rsidRDefault="00C077B6">
      <w:pPr>
        <w:pStyle w:val="11"/>
        <w:tabs>
          <w:tab w:val="left" w:pos="1107"/>
        </w:tabs>
        <w:ind w:firstLine="709"/>
        <w:jc w:val="both"/>
      </w:pPr>
      <w:bookmarkStart w:id="83" w:name="bookmark110"/>
      <w:r>
        <w:t>в</w:t>
      </w:r>
      <w:bookmarkEnd w:id="83"/>
      <w:r>
        <w:t>)</w:t>
      </w:r>
      <w:r w:rsidR="00BC509F">
        <w:t xml:space="preserve"> </w:t>
      </w:r>
      <w:r>
        <w:t>о</w:t>
      </w:r>
      <w:r w:rsidR="00BC509F">
        <w:t xml:space="preserve"> </w:t>
      </w:r>
      <w:r>
        <w:t>перечне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39D74FF2" w14:textId="0E2F4E14" w:rsidR="005F2CF2" w:rsidRDefault="00C077B6">
      <w:pPr>
        <w:pStyle w:val="11"/>
        <w:tabs>
          <w:tab w:val="left" w:pos="1098"/>
        </w:tabs>
        <w:ind w:firstLine="709"/>
        <w:jc w:val="both"/>
      </w:pPr>
      <w:bookmarkStart w:id="84" w:name="bookmark111"/>
      <w:r>
        <w:t>г</w:t>
      </w:r>
      <w:bookmarkEnd w:id="84"/>
      <w:r>
        <w:t>)</w:t>
      </w:r>
      <w:r w:rsidR="00BC509F">
        <w:t xml:space="preserve"> </w:t>
      </w:r>
      <w:r>
        <w:t>о</w:t>
      </w:r>
      <w:r w:rsidR="00BC509F">
        <w:t xml:space="preserve"> </w:t>
      </w:r>
      <w:r>
        <w:t>сроках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1422CEBC" w14:textId="12E7CE15" w:rsidR="005F2CF2" w:rsidRDefault="00C077B6">
      <w:pPr>
        <w:pStyle w:val="11"/>
        <w:tabs>
          <w:tab w:val="left" w:pos="1112"/>
        </w:tabs>
        <w:ind w:firstLine="709"/>
        <w:jc w:val="both"/>
      </w:pPr>
      <w:bookmarkStart w:id="85" w:name="bookmark112"/>
      <w:r>
        <w:t>д</w:t>
      </w:r>
      <w:bookmarkEnd w:id="85"/>
      <w:r>
        <w:t>)</w:t>
      </w:r>
      <w:r w:rsidR="00BC509F">
        <w:t xml:space="preserve"> </w:t>
      </w:r>
      <w:r>
        <w:t>об</w:t>
      </w:r>
      <w:r w:rsidR="00BC509F">
        <w:t xml:space="preserve"> </w:t>
      </w:r>
      <w:r>
        <w:t>основаниях</w:t>
      </w:r>
      <w:r w:rsidR="00BC509F">
        <w:t xml:space="preserve"> </w:t>
      </w:r>
      <w:r>
        <w:t>для</w:t>
      </w:r>
      <w:r w:rsidR="00BC509F">
        <w:t xml:space="preserve"> </w:t>
      </w:r>
      <w:r>
        <w:t>приостановления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1661B148" w14:textId="3B716ABA" w:rsidR="005F2CF2" w:rsidRDefault="00C077B6">
      <w:pPr>
        <w:pStyle w:val="11"/>
        <w:tabs>
          <w:tab w:val="left" w:pos="1155"/>
        </w:tabs>
        <w:ind w:firstLine="709"/>
        <w:jc w:val="both"/>
      </w:pPr>
      <w:bookmarkStart w:id="86" w:name="bookmark113"/>
      <w:r>
        <w:rPr>
          <w:rFonts w:eastAsiaTheme="minorEastAsia"/>
          <w:shd w:val="clear" w:color="auto" w:fill="FFFFFF"/>
        </w:rPr>
        <w:t>ж</w:t>
      </w:r>
      <w:bookmarkEnd w:id="86"/>
      <w:r>
        <w:rPr>
          <w:rFonts w:eastAsiaTheme="minorEastAsia"/>
          <w:shd w:val="clear" w:color="auto" w:fill="FFFFFF"/>
        </w:rPr>
        <w:t>)</w:t>
      </w:r>
      <w:r w:rsidR="00BC509F">
        <w:t xml:space="preserve"> </w:t>
      </w:r>
      <w:r>
        <w:t>об</w:t>
      </w:r>
      <w:r w:rsidR="00BC509F">
        <w:t xml:space="preserve"> </w:t>
      </w:r>
      <w:r>
        <w:t>основаниях</w:t>
      </w:r>
      <w:r w:rsidR="00BC509F">
        <w:t xml:space="preserve"> </w:t>
      </w:r>
      <w:r>
        <w:t>для</w:t>
      </w:r>
      <w:r w:rsidR="00BC509F">
        <w:t xml:space="preserve"> </w:t>
      </w:r>
      <w:r>
        <w:t>отказа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3CDAC65D" w14:textId="23615D7B" w:rsidR="005F2CF2" w:rsidRDefault="00C077B6">
      <w:pPr>
        <w:pStyle w:val="11"/>
        <w:tabs>
          <w:tab w:val="left" w:pos="1098"/>
        </w:tabs>
        <w:ind w:firstLine="709"/>
        <w:jc w:val="both"/>
      </w:pPr>
      <w:bookmarkStart w:id="87" w:name="bookmark114"/>
      <w:r>
        <w:t>е</w:t>
      </w:r>
      <w:bookmarkEnd w:id="87"/>
      <w:r>
        <w:t>)</w:t>
      </w:r>
      <w:r w:rsidR="00BC509F">
        <w:t xml:space="preserve"> </w:t>
      </w:r>
      <w:r>
        <w:t>о</w:t>
      </w:r>
      <w:r w:rsidR="00BC509F">
        <w:t xml:space="preserve"> </w:t>
      </w:r>
      <w:r>
        <w:t>месте</w:t>
      </w:r>
      <w:r w:rsidR="00BC509F">
        <w:t xml:space="preserve"> </w:t>
      </w:r>
      <w:r>
        <w:t>размещения</w:t>
      </w:r>
      <w:r w:rsidR="00BC509F">
        <w:t xml:space="preserve"> </w:t>
      </w:r>
      <w:r>
        <w:t>на</w:t>
      </w:r>
      <w:r w:rsidR="00BC509F">
        <w:t xml:space="preserve"> </w:t>
      </w:r>
      <w:r>
        <w:t>ЕПГУ,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по</w:t>
      </w:r>
      <w:r w:rsidR="00BC509F">
        <w:t xml:space="preserve"> </w:t>
      </w:r>
      <w:r>
        <w:t>вопросам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2FF8A1E5" w14:textId="548A4E8C" w:rsidR="005F2CF2" w:rsidRDefault="00C077B6">
      <w:pPr>
        <w:pStyle w:val="11"/>
        <w:numPr>
          <w:ilvl w:val="1"/>
          <w:numId w:val="2"/>
        </w:numPr>
        <w:tabs>
          <w:tab w:val="left" w:pos="1371"/>
        </w:tabs>
        <w:ind w:left="0" w:firstLine="709"/>
        <w:jc w:val="both"/>
      </w:pPr>
      <w:bookmarkStart w:id="88" w:name="bookmark115"/>
      <w:bookmarkEnd w:id="88"/>
      <w:r>
        <w:t>Информирование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также</w:t>
      </w:r>
      <w:r w:rsidR="00BC509F">
        <w:t xml:space="preserve"> </w:t>
      </w:r>
      <w:r>
        <w:t>по</w:t>
      </w:r>
      <w:r w:rsidR="00BC509F">
        <w:t xml:space="preserve"> </w:t>
      </w:r>
      <w:r>
        <w:t>единому</w:t>
      </w:r>
      <w:r w:rsidR="00BC509F">
        <w:t xml:space="preserve"> </w:t>
      </w:r>
      <w:r>
        <w:t>номеру</w:t>
      </w:r>
      <w:r w:rsidR="00BC509F">
        <w:t xml:space="preserve"> </w:t>
      </w:r>
      <w:r>
        <w:t>телефона</w:t>
      </w:r>
      <w:r w:rsidR="00BC509F">
        <w:t xml:space="preserve"> </w:t>
      </w:r>
      <w:r>
        <w:t>Контактного</w:t>
      </w:r>
      <w:r w:rsidR="00BC509F">
        <w:t xml:space="preserve"> </w:t>
      </w:r>
      <w:r>
        <w:t>центра.</w:t>
      </w:r>
    </w:p>
    <w:p w14:paraId="7067AC4C" w14:textId="4B5FE375" w:rsidR="005F2CF2" w:rsidRDefault="00C077B6">
      <w:pPr>
        <w:pStyle w:val="11"/>
        <w:numPr>
          <w:ilvl w:val="1"/>
          <w:numId w:val="2"/>
        </w:numPr>
        <w:tabs>
          <w:tab w:val="left" w:pos="1478"/>
        </w:tabs>
        <w:ind w:left="0" w:firstLine="709"/>
        <w:jc w:val="both"/>
      </w:pPr>
      <w:bookmarkStart w:id="89" w:name="bookmark116"/>
      <w:bookmarkEnd w:id="89"/>
      <w:r>
        <w:t>Администрации</w:t>
      </w:r>
      <w:r w:rsidR="00BC509F">
        <w:t xml:space="preserve"> </w:t>
      </w:r>
      <w:r>
        <w:t>разрабатывает</w:t>
      </w:r>
      <w:r w:rsidR="00BC509F">
        <w:t xml:space="preserve"> </w:t>
      </w:r>
      <w:r>
        <w:t>информационные</w:t>
      </w:r>
      <w:r w:rsidR="00BC509F">
        <w:t xml:space="preserve"> </w:t>
      </w:r>
      <w:r>
        <w:t>материалы</w:t>
      </w:r>
      <w:r w:rsidR="00BC509F">
        <w:t xml:space="preserve"> </w:t>
      </w:r>
      <w:r>
        <w:t>по</w:t>
      </w:r>
      <w:r w:rsidR="00BC509F">
        <w:t xml:space="preserve"> </w:t>
      </w:r>
      <w:r>
        <w:t>порядку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-</w:t>
      </w:r>
      <w:r w:rsidR="00BC509F">
        <w:t xml:space="preserve"> </w:t>
      </w:r>
      <w:r>
        <w:t>памятки,</w:t>
      </w:r>
      <w:r w:rsidR="00BC509F">
        <w:t xml:space="preserve"> </w:t>
      </w:r>
      <w:r>
        <w:t>инструкции,</w:t>
      </w:r>
      <w:r w:rsidR="00BC509F">
        <w:t xml:space="preserve"> </w:t>
      </w:r>
      <w:r>
        <w:t>брошюры,</w:t>
      </w:r>
      <w:r w:rsidR="00BC509F">
        <w:t xml:space="preserve"> </w:t>
      </w:r>
      <w:r>
        <w:t>макеты</w:t>
      </w:r>
      <w:r w:rsidR="00BC509F">
        <w:t xml:space="preserve"> </w:t>
      </w:r>
      <w:r>
        <w:t>и</w:t>
      </w:r>
      <w:r w:rsidR="00BC509F">
        <w:t xml:space="preserve"> </w:t>
      </w:r>
      <w:r>
        <w:t>размещает</w:t>
      </w:r>
      <w:r w:rsidR="00BC509F">
        <w:t xml:space="preserve"> </w:t>
      </w:r>
      <w:r>
        <w:t>на</w:t>
      </w:r>
      <w:r w:rsidR="00BC509F">
        <w:t xml:space="preserve"> </w:t>
      </w:r>
      <w:r>
        <w:t>ЕПГУ,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передает</w:t>
      </w:r>
      <w:r w:rsidR="00BC509F">
        <w:t xml:space="preserve"> </w:t>
      </w:r>
      <w:r>
        <w:t>в</w:t>
      </w:r>
      <w:r w:rsidR="00BC509F">
        <w:t xml:space="preserve"> </w:t>
      </w:r>
      <w:r>
        <w:t>МФЦ.</w:t>
      </w:r>
    </w:p>
    <w:p w14:paraId="5449E535" w14:textId="544561C2" w:rsidR="005F2CF2" w:rsidRDefault="00C077B6">
      <w:pPr>
        <w:pStyle w:val="11"/>
        <w:ind w:firstLine="709"/>
        <w:jc w:val="both"/>
      </w:pPr>
      <w:r>
        <w:t>Администрации</w:t>
      </w:r>
      <w:r w:rsidR="00BC509F">
        <w:t xml:space="preserve"> </w:t>
      </w:r>
      <w:r>
        <w:t>обеспечивает</w:t>
      </w:r>
      <w:r w:rsidR="00BC509F">
        <w:t xml:space="preserve"> </w:t>
      </w:r>
      <w:r>
        <w:t>своевременную</w:t>
      </w:r>
      <w:r w:rsidR="00BC509F">
        <w:t xml:space="preserve"> </w:t>
      </w:r>
      <w:r>
        <w:t>актуализацию</w:t>
      </w:r>
      <w:r w:rsidR="00BC509F">
        <w:t xml:space="preserve"> </w:t>
      </w:r>
      <w:r>
        <w:t>указанных</w:t>
      </w:r>
      <w:r w:rsidR="00BC509F">
        <w:t xml:space="preserve"> </w:t>
      </w:r>
      <w:r>
        <w:t>информационных</w:t>
      </w:r>
      <w:r w:rsidR="00BC509F">
        <w:t xml:space="preserve"> </w:t>
      </w:r>
      <w:r>
        <w:t>материалов</w:t>
      </w:r>
      <w:r w:rsidR="00BC509F">
        <w:t xml:space="preserve"> </w:t>
      </w:r>
      <w:r>
        <w:t>на</w:t>
      </w:r>
      <w:r w:rsidR="00BC509F">
        <w:t xml:space="preserve"> </w:t>
      </w:r>
      <w:r>
        <w:t>ЕПГУ,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и</w:t>
      </w:r>
      <w:r w:rsidR="00BC509F">
        <w:t xml:space="preserve"> </w:t>
      </w:r>
      <w:r>
        <w:t>контролирует</w:t>
      </w:r>
      <w:r w:rsidR="00BC509F">
        <w:t xml:space="preserve"> </w:t>
      </w:r>
      <w:r>
        <w:t>их</w:t>
      </w:r>
      <w:r w:rsidR="00BC509F">
        <w:t xml:space="preserve"> </w:t>
      </w:r>
      <w:r>
        <w:t>наличие</w:t>
      </w:r>
      <w:r w:rsidR="00BC509F">
        <w:t xml:space="preserve"> </w:t>
      </w:r>
      <w:r>
        <w:t>и</w:t>
      </w:r>
      <w:r w:rsidR="00BC509F">
        <w:t xml:space="preserve"> </w:t>
      </w:r>
      <w:r>
        <w:t>актуальность</w:t>
      </w:r>
      <w:r w:rsidR="00BC509F">
        <w:t xml:space="preserve"> </w:t>
      </w:r>
      <w:r>
        <w:t>в</w:t>
      </w:r>
      <w:r w:rsidR="00BC509F">
        <w:t xml:space="preserve"> </w:t>
      </w:r>
      <w:r>
        <w:t>МФЦ.</w:t>
      </w:r>
    </w:p>
    <w:p w14:paraId="31EAF700" w14:textId="2DBC9C0D" w:rsidR="005F2CF2" w:rsidRDefault="00C077B6">
      <w:pPr>
        <w:pStyle w:val="11"/>
        <w:numPr>
          <w:ilvl w:val="1"/>
          <w:numId w:val="2"/>
        </w:numPr>
        <w:tabs>
          <w:tab w:val="left" w:pos="1371"/>
        </w:tabs>
        <w:ind w:left="0" w:firstLine="709"/>
        <w:jc w:val="both"/>
      </w:pPr>
      <w:bookmarkStart w:id="90" w:name="bookmark117"/>
      <w:bookmarkEnd w:id="90"/>
      <w:r>
        <w:t>Состав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размещаемой</w:t>
      </w:r>
      <w:r w:rsidR="00BC509F">
        <w:t xml:space="preserve"> </w:t>
      </w:r>
      <w:proofErr w:type="gramStart"/>
      <w:r>
        <w:t>в</w:t>
      </w:r>
      <w:r w:rsidR="00BC509F">
        <w:t xml:space="preserve"> </w:t>
      </w:r>
      <w:r>
        <w:t>МФЦ</w:t>
      </w:r>
      <w:proofErr w:type="gramEnd"/>
      <w:r w:rsidR="00BC509F">
        <w:t xml:space="preserve"> </w:t>
      </w:r>
      <w:r>
        <w:t>соответствует</w:t>
      </w:r>
      <w:r w:rsidR="00BC509F">
        <w:t xml:space="preserve"> </w:t>
      </w:r>
      <w:r>
        <w:t>региональному</w:t>
      </w:r>
      <w:r w:rsidR="00BC509F">
        <w:t xml:space="preserve"> </w:t>
      </w:r>
      <w:r>
        <w:t>стандарту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деятельности</w:t>
      </w:r>
      <w:r w:rsidR="00BC509F">
        <w:t xml:space="preserve"> </w:t>
      </w:r>
      <w:r>
        <w:t>многофункциональных</w:t>
      </w:r>
      <w:r w:rsidR="00BC509F">
        <w:t xml:space="preserve"> </w:t>
      </w:r>
      <w:r>
        <w:t>центров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услуг.</w:t>
      </w:r>
      <w:bookmarkStart w:id="91" w:name="bookmark118"/>
      <w:bookmarkEnd w:id="91"/>
    </w:p>
    <w:p w14:paraId="1E127F30" w14:textId="223991FC" w:rsidR="005F2CF2" w:rsidRDefault="00C077B6">
      <w:pPr>
        <w:pStyle w:val="11"/>
        <w:numPr>
          <w:ilvl w:val="1"/>
          <w:numId w:val="2"/>
        </w:numPr>
        <w:tabs>
          <w:tab w:val="left" w:pos="1371"/>
        </w:tabs>
        <w:ind w:left="0" w:firstLine="709"/>
        <w:jc w:val="both"/>
      </w:pPr>
      <w:r>
        <w:t>Доступ</w:t>
      </w:r>
      <w:r w:rsidR="00BC509F">
        <w:t xml:space="preserve"> </w:t>
      </w:r>
      <w:r>
        <w:t>к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о</w:t>
      </w:r>
      <w:r w:rsidR="00BC509F">
        <w:t xml:space="preserve"> </w:t>
      </w:r>
      <w:r>
        <w:t>сроках</w:t>
      </w:r>
      <w:r w:rsidR="00BC509F">
        <w:t xml:space="preserve"> </w:t>
      </w:r>
      <w:r>
        <w:t>и</w:t>
      </w:r>
      <w:r w:rsidR="00BC509F">
        <w:t xml:space="preserve"> </w:t>
      </w:r>
      <w:r>
        <w:t>порядке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без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каких-либо</w:t>
      </w:r>
      <w:r w:rsidR="00BC509F">
        <w:t xml:space="preserve"> </w:t>
      </w:r>
      <w:r>
        <w:t>требований,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без</w:t>
      </w:r>
      <w:r w:rsidR="00BC509F">
        <w:t xml:space="preserve"> </w:t>
      </w:r>
      <w:r>
        <w:t>использования</w:t>
      </w:r>
      <w:r w:rsidR="00BC509F">
        <w:t xml:space="preserve"> </w:t>
      </w:r>
      <w:r>
        <w:t>программного</w:t>
      </w:r>
      <w:r w:rsidR="00BC509F">
        <w:t xml:space="preserve"> </w:t>
      </w:r>
      <w:r>
        <w:t>обеспечения,</w:t>
      </w:r>
      <w:r w:rsidR="00BC509F">
        <w:t xml:space="preserve"> </w:t>
      </w:r>
      <w:r>
        <w:t>установка</w:t>
      </w:r>
      <w:r w:rsidR="00BC509F">
        <w:t xml:space="preserve"> </w:t>
      </w:r>
      <w:r>
        <w:t>которого</w:t>
      </w:r>
      <w:r w:rsidR="00BC509F">
        <w:t xml:space="preserve"> </w:t>
      </w:r>
      <w:r>
        <w:t>на</w:t>
      </w:r>
      <w:r w:rsidR="00BC509F">
        <w:t xml:space="preserve"> </w:t>
      </w:r>
      <w:r>
        <w:t>технические</w:t>
      </w:r>
      <w:r w:rsidR="00BC509F">
        <w:t xml:space="preserve"> </w:t>
      </w:r>
      <w:r>
        <w:t>средства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требует</w:t>
      </w:r>
      <w:r w:rsidR="00BC509F">
        <w:t xml:space="preserve"> </w:t>
      </w:r>
      <w:r>
        <w:t>заключения</w:t>
      </w:r>
      <w:r w:rsidR="00BC509F">
        <w:t xml:space="preserve"> </w:t>
      </w:r>
      <w:r>
        <w:t>лицензионного</w:t>
      </w:r>
      <w:r w:rsidR="00BC509F">
        <w:t xml:space="preserve"> </w:t>
      </w:r>
      <w:r>
        <w:t>или</w:t>
      </w:r>
      <w:r w:rsidR="00BC509F">
        <w:t xml:space="preserve"> </w:t>
      </w:r>
      <w:r>
        <w:t>иного</w:t>
      </w:r>
      <w:r w:rsidR="00BC509F">
        <w:t xml:space="preserve"> </w:t>
      </w:r>
      <w:r>
        <w:t>соглашения</w:t>
      </w:r>
      <w:r w:rsidR="00BC509F">
        <w:t xml:space="preserve"> </w:t>
      </w:r>
      <w:r>
        <w:t>с</w:t>
      </w:r>
      <w:r w:rsidR="00BC509F">
        <w:t xml:space="preserve"> </w:t>
      </w:r>
      <w:r>
        <w:t>правообладателем</w:t>
      </w:r>
      <w:r w:rsidR="00BC509F">
        <w:t xml:space="preserve"> </w:t>
      </w:r>
      <w:r>
        <w:t>программного</w:t>
      </w:r>
      <w:r w:rsidR="00BC509F">
        <w:t xml:space="preserve"> </w:t>
      </w:r>
      <w:r>
        <w:t>обеспечения,</w:t>
      </w:r>
      <w:r w:rsidR="00BC509F">
        <w:t xml:space="preserve"> </w:t>
      </w:r>
      <w:r>
        <w:t>предусматривающего</w:t>
      </w:r>
      <w:r w:rsidR="00BC509F">
        <w:t xml:space="preserve"> </w:t>
      </w:r>
      <w:r>
        <w:t>взимание</w:t>
      </w:r>
      <w:r w:rsidR="00BC509F">
        <w:t xml:space="preserve"> </w:t>
      </w:r>
      <w:r>
        <w:t>платы,</w:t>
      </w:r>
      <w:r w:rsidR="00BC509F">
        <w:t xml:space="preserve"> </w:t>
      </w:r>
      <w:r>
        <w:t>регистрацию</w:t>
      </w:r>
      <w:r w:rsidR="00BC509F">
        <w:t xml:space="preserve"> </w:t>
      </w:r>
      <w:r>
        <w:t>или</w:t>
      </w:r>
      <w:r w:rsidR="00BC509F">
        <w:t xml:space="preserve"> </w:t>
      </w:r>
      <w:r>
        <w:t>авторизацию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или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им</w:t>
      </w:r>
      <w:r w:rsidR="00BC509F">
        <w:t xml:space="preserve"> </w:t>
      </w:r>
      <w:r>
        <w:t>персональных</w:t>
      </w:r>
      <w:r w:rsidR="00BC509F">
        <w:t xml:space="preserve"> </w:t>
      </w:r>
      <w:r>
        <w:t>данных.</w:t>
      </w:r>
      <w:bookmarkStart w:id="92" w:name="bookmark119"/>
      <w:bookmarkEnd w:id="92"/>
    </w:p>
    <w:p w14:paraId="46A61327" w14:textId="04446759" w:rsidR="005F2CF2" w:rsidRDefault="00C077B6">
      <w:pPr>
        <w:pStyle w:val="11"/>
        <w:numPr>
          <w:ilvl w:val="1"/>
          <w:numId w:val="2"/>
        </w:numPr>
        <w:tabs>
          <w:tab w:val="left" w:pos="1371"/>
        </w:tabs>
        <w:ind w:left="0" w:firstLine="709"/>
        <w:jc w:val="both"/>
      </w:pPr>
      <w:r>
        <w:t>Консультирование</w:t>
      </w:r>
      <w:r w:rsidR="00BC509F">
        <w:t xml:space="preserve"> </w:t>
      </w:r>
      <w:r>
        <w:t>по</w:t>
      </w:r>
      <w:r w:rsidR="00BC509F">
        <w:t xml:space="preserve"> </w:t>
      </w:r>
      <w:r>
        <w:t>вопросам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должностными</w:t>
      </w:r>
      <w:r w:rsidR="00BC509F">
        <w:t xml:space="preserve"> </w:t>
      </w:r>
      <w:r>
        <w:t>лицами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бесплатно.</w:t>
      </w:r>
    </w:p>
    <w:p w14:paraId="6C399A47" w14:textId="77777777" w:rsidR="005F2CF2" w:rsidRDefault="00C077B6">
      <w:pPr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14:paraId="78E09132" w14:textId="6B6003A7" w:rsidR="005F2CF2" w:rsidRDefault="00C077B6">
      <w:pPr>
        <w:pStyle w:val="24"/>
        <w:keepNext/>
        <w:keepLines/>
        <w:numPr>
          <w:ilvl w:val="0"/>
          <w:numId w:val="1"/>
        </w:numPr>
        <w:tabs>
          <w:tab w:val="left" w:pos="720"/>
        </w:tabs>
        <w:ind w:left="0" w:firstLine="709"/>
        <w:jc w:val="center"/>
        <w:outlineLvl w:val="0"/>
        <w:rPr>
          <w:sz w:val="24"/>
          <w:szCs w:val="24"/>
        </w:rPr>
      </w:pPr>
      <w:bookmarkStart w:id="93" w:name="bookmark122"/>
      <w:bookmarkStart w:id="94" w:name="bookmark120"/>
      <w:bookmarkStart w:id="95" w:name="bookmark123"/>
      <w:bookmarkStart w:id="96" w:name="_Toc103862202"/>
      <w:bookmarkStart w:id="97" w:name="_Toc103862237"/>
      <w:bookmarkStart w:id="98" w:name="_Toc103863864"/>
      <w:bookmarkStart w:id="99" w:name="_Toc103877683"/>
      <w:bookmarkEnd w:id="93"/>
      <w:r>
        <w:rPr>
          <w:rFonts w:eastAsiaTheme="minorEastAsia"/>
          <w:sz w:val="24"/>
          <w:szCs w:val="24"/>
        </w:rPr>
        <w:lastRenderedPageBreak/>
        <w:t>Стандарт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предоставления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Муниципальной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услуги</w:t>
      </w:r>
      <w:bookmarkEnd w:id="94"/>
      <w:bookmarkEnd w:id="95"/>
      <w:bookmarkEnd w:id="96"/>
      <w:bookmarkEnd w:id="97"/>
      <w:bookmarkEnd w:id="98"/>
      <w:bookmarkEnd w:id="99"/>
    </w:p>
    <w:p w14:paraId="5A2F31A9" w14:textId="6ED482F7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360"/>
        </w:tabs>
        <w:spacing w:after="220"/>
        <w:ind w:left="0" w:firstLine="709"/>
        <w:jc w:val="center"/>
      </w:pPr>
      <w:bookmarkStart w:id="100" w:name="bookmark126"/>
      <w:bookmarkStart w:id="101" w:name="bookmark124"/>
      <w:bookmarkStart w:id="102" w:name="bookmark127"/>
      <w:bookmarkStart w:id="103" w:name="_Toc103862203"/>
      <w:bookmarkStart w:id="104" w:name="_Toc103862238"/>
      <w:bookmarkStart w:id="105" w:name="_Toc103863865"/>
      <w:bookmarkStart w:id="106" w:name="_Toc103877684"/>
      <w:bookmarkEnd w:id="100"/>
      <w:r>
        <w:t>Наименование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101"/>
      <w:bookmarkEnd w:id="102"/>
      <w:bookmarkEnd w:id="103"/>
      <w:bookmarkEnd w:id="104"/>
      <w:bookmarkEnd w:id="105"/>
      <w:bookmarkEnd w:id="106"/>
    </w:p>
    <w:p w14:paraId="5F90FC08" w14:textId="2B6BAC75" w:rsidR="005F2CF2" w:rsidRDefault="00C077B6">
      <w:pPr>
        <w:pStyle w:val="11"/>
        <w:numPr>
          <w:ilvl w:val="1"/>
          <w:numId w:val="2"/>
        </w:numPr>
        <w:tabs>
          <w:tab w:val="left" w:pos="1251"/>
        </w:tabs>
        <w:spacing w:after="220"/>
        <w:ind w:left="0" w:firstLine="709"/>
        <w:jc w:val="both"/>
      </w:pPr>
      <w:bookmarkStart w:id="107" w:name="bookmark128"/>
      <w:bookmarkEnd w:id="107"/>
      <w:r>
        <w:t>Муниципальная</w:t>
      </w:r>
      <w:r w:rsidR="00BC509F">
        <w:t xml:space="preserve"> </w:t>
      </w:r>
      <w:r>
        <w:t>услуга</w:t>
      </w:r>
      <w:r w:rsidR="00BC509F">
        <w:t xml:space="preserve"> </w:t>
      </w:r>
      <w:r w:rsidR="00C45502">
        <w:t>«</w:t>
      </w:r>
      <w:r>
        <w:t>Предоставление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осуществление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C45502">
        <w:rPr>
          <w:rFonts w:eastAsiaTheme="minorEastAsia"/>
          <w:i/>
          <w:iCs/>
        </w:rPr>
        <w:t>»</w:t>
      </w:r>
      <w:r>
        <w:rPr>
          <w:rFonts w:eastAsiaTheme="minorEastAsia"/>
          <w:i/>
          <w:iCs/>
        </w:rPr>
        <w:t>.</w:t>
      </w:r>
    </w:p>
    <w:p w14:paraId="58219E5D" w14:textId="4799B538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353"/>
        </w:tabs>
        <w:spacing w:after="0"/>
        <w:ind w:left="0" w:firstLine="709"/>
        <w:contextualSpacing/>
        <w:jc w:val="center"/>
      </w:pPr>
      <w:bookmarkStart w:id="108" w:name="bookmark131"/>
      <w:bookmarkStart w:id="109" w:name="bookmark129"/>
      <w:bookmarkStart w:id="110" w:name="bookmark132"/>
      <w:bookmarkStart w:id="111" w:name="_Toc103862204"/>
      <w:bookmarkStart w:id="112" w:name="_Toc103862239"/>
      <w:bookmarkStart w:id="113" w:name="_Toc103863866"/>
      <w:bookmarkStart w:id="114" w:name="_Toc103877685"/>
      <w:bookmarkEnd w:id="108"/>
      <w:r>
        <w:t>Наименование</w:t>
      </w:r>
      <w:r w:rsidR="00BC509F">
        <w:t xml:space="preserve"> </w:t>
      </w:r>
      <w:r>
        <w:t>органа,</w:t>
      </w:r>
      <w:r w:rsidR="00BC509F">
        <w:t xml:space="preserve"> </w:t>
      </w:r>
      <w:r>
        <w:t>предоставляющего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</w:t>
      </w:r>
      <w:bookmarkEnd w:id="109"/>
      <w:bookmarkEnd w:id="110"/>
      <w:bookmarkEnd w:id="111"/>
      <w:bookmarkEnd w:id="112"/>
      <w:bookmarkEnd w:id="113"/>
      <w:bookmarkEnd w:id="114"/>
    </w:p>
    <w:p w14:paraId="1CC53F5D" w14:textId="77777777" w:rsidR="005F2CF2" w:rsidRDefault="005F2CF2">
      <w:pPr>
        <w:pStyle w:val="32"/>
        <w:keepNext/>
        <w:keepLines/>
        <w:tabs>
          <w:tab w:val="left" w:pos="353"/>
        </w:tabs>
        <w:spacing w:after="0"/>
        <w:ind w:left="709"/>
        <w:contextualSpacing/>
      </w:pPr>
    </w:p>
    <w:p w14:paraId="561C83A3" w14:textId="458389CB" w:rsidR="005F2CF2" w:rsidRDefault="00C077B6">
      <w:pPr>
        <w:pStyle w:val="11"/>
        <w:numPr>
          <w:ilvl w:val="1"/>
          <w:numId w:val="2"/>
        </w:numPr>
        <w:tabs>
          <w:tab w:val="left" w:pos="1233"/>
        </w:tabs>
        <w:ind w:left="0" w:firstLine="709"/>
        <w:contextualSpacing/>
        <w:jc w:val="both"/>
      </w:pPr>
      <w:bookmarkStart w:id="115" w:name="bookmark133"/>
      <w:bookmarkEnd w:id="115"/>
      <w:r>
        <w:t>Органом,</w:t>
      </w:r>
      <w:r w:rsidR="00BC509F">
        <w:t xml:space="preserve"> </w:t>
      </w:r>
      <w:r>
        <w:t>ответственным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является</w:t>
      </w:r>
      <w:r w:rsidR="00BC509F">
        <w:t xml:space="preserve"> </w:t>
      </w:r>
      <w:r>
        <w:t>орган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rPr>
          <w:rFonts w:eastAsiaTheme="minorEastAsia"/>
          <w:i/>
          <w:iCs/>
        </w:rPr>
        <w:t>(указывается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наименование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муниципального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образования)</w:t>
      </w:r>
      <w:del w:id="116" w:author="Bogomolova, Olga" w:date="2022-05-06T09:12:00Z">
        <w:r>
          <w:rPr>
            <w:rFonts w:eastAsiaTheme="minorEastAsia"/>
            <w:i/>
            <w:iCs/>
          </w:rPr>
          <w:delText>.</w:delText>
        </w:r>
      </w:del>
      <w:r>
        <w:rPr>
          <w:rFonts w:eastAsiaTheme="minorEastAsia"/>
          <w:i/>
          <w:iCs/>
        </w:rPr>
        <w:t>(далее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–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Администрация).</w:t>
      </w:r>
    </w:p>
    <w:p w14:paraId="1EF2EE8A" w14:textId="4F935F77" w:rsidR="005F2CF2" w:rsidRDefault="00C077B6">
      <w:pPr>
        <w:pStyle w:val="11"/>
        <w:numPr>
          <w:ilvl w:val="1"/>
          <w:numId w:val="2"/>
        </w:numPr>
        <w:tabs>
          <w:tab w:val="left" w:pos="1233"/>
        </w:tabs>
        <w:ind w:left="0" w:firstLine="709"/>
        <w:jc w:val="both"/>
      </w:pPr>
      <w:bookmarkStart w:id="117" w:name="bookmark134"/>
      <w:bookmarkEnd w:id="117"/>
      <w:r>
        <w:t>Администрация</w:t>
      </w:r>
      <w:r w:rsidR="00BC509F">
        <w:t xml:space="preserve"> </w:t>
      </w:r>
      <w:r>
        <w:t>обеспечивает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через</w:t>
      </w:r>
      <w:r w:rsidR="00BC509F">
        <w:t xml:space="preserve"> </w:t>
      </w:r>
      <w:r>
        <w:t>МФЦ</w:t>
      </w:r>
      <w:r w:rsidR="00BC509F">
        <w:t xml:space="preserve"> </w:t>
      </w:r>
      <w:r>
        <w:t>или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форме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ЕПГУ,</w:t>
      </w:r>
      <w:r w:rsidR="00BC509F">
        <w:t xml:space="preserve"> </w:t>
      </w:r>
      <w:r>
        <w:t>также</w:t>
      </w:r>
      <w:r w:rsidR="00BC509F">
        <w:t xml:space="preserve"> </w:t>
      </w:r>
      <w:r>
        <w:t>в</w:t>
      </w:r>
      <w:r w:rsidR="00BC509F">
        <w:t xml:space="preserve"> </w:t>
      </w:r>
      <w:r>
        <w:t>иных</w:t>
      </w:r>
      <w:r w:rsidR="00BC509F">
        <w:t xml:space="preserve"> </w:t>
      </w:r>
      <w:r>
        <w:t>формах,</w:t>
      </w:r>
      <w:r w:rsidR="00BC509F">
        <w:t xml:space="preserve"> </w:t>
      </w:r>
      <w:r>
        <w:t>по</w:t>
      </w:r>
      <w:r w:rsidR="00BC509F">
        <w:t xml:space="preserve"> </w:t>
      </w:r>
      <w:r>
        <w:t>выбору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Федеральным</w:t>
      </w:r>
      <w:r w:rsidR="00BC509F">
        <w:t xml:space="preserve"> </w:t>
      </w:r>
      <w:r>
        <w:t>законом</w:t>
      </w:r>
      <w:r w:rsidR="00BC509F">
        <w:t xml:space="preserve"> </w:t>
      </w:r>
      <w:r>
        <w:t>от</w:t>
      </w:r>
      <w:r w:rsidR="00BC509F">
        <w:t xml:space="preserve"> </w:t>
      </w:r>
      <w:r>
        <w:t>27.07.2010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210-ФЗ</w:t>
      </w:r>
      <w:r w:rsidR="00BC509F">
        <w:t xml:space="preserve"> </w:t>
      </w:r>
      <w:r w:rsidR="00C45502">
        <w:t>«</w:t>
      </w:r>
      <w:r>
        <w:t>Об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C45502">
        <w:t>»</w:t>
      </w:r>
      <w:ins w:id="118" w:author="Bogomolova, Olga" w:date="2022-05-06T09:12:00Z">
        <w:r>
          <w:t>.</w:t>
        </w:r>
      </w:ins>
    </w:p>
    <w:p w14:paraId="68B5F44E" w14:textId="3354E097" w:rsidR="005F2CF2" w:rsidRDefault="00C077B6">
      <w:pPr>
        <w:pStyle w:val="11"/>
        <w:numPr>
          <w:ilvl w:val="1"/>
          <w:numId w:val="2"/>
        </w:numPr>
        <w:tabs>
          <w:tab w:val="left" w:pos="1233"/>
        </w:tabs>
        <w:ind w:left="0" w:firstLine="709"/>
        <w:jc w:val="both"/>
      </w:pPr>
      <w:bookmarkStart w:id="119" w:name="bookmark135"/>
      <w:bookmarkEnd w:id="119"/>
      <w:r>
        <w:t>Порядок</w:t>
      </w:r>
      <w:r w:rsidR="00BC509F">
        <w:t xml:space="preserve"> </w:t>
      </w:r>
      <w:r>
        <w:t>обеспечения</w:t>
      </w:r>
      <w:r w:rsidR="00BC509F">
        <w:t xml:space="preserve"> </w:t>
      </w:r>
      <w:r>
        <w:t>личного</w:t>
      </w:r>
      <w:r w:rsidR="00BC509F">
        <w:t xml:space="preserve"> </w:t>
      </w:r>
      <w:r>
        <w:t>приема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устанавливается</w:t>
      </w:r>
      <w:r w:rsidR="00BC509F">
        <w:t xml:space="preserve"> </w:t>
      </w:r>
      <w:r>
        <w:t>организационно-распорядительным</w:t>
      </w:r>
      <w:r w:rsidR="00BC509F">
        <w:t xml:space="preserve"> </w:t>
      </w:r>
      <w:r>
        <w:t>документом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ответственной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276A3BD0" w14:textId="2AF3124B" w:rsidR="005F2CF2" w:rsidRDefault="00C077B6">
      <w:pPr>
        <w:pStyle w:val="11"/>
        <w:numPr>
          <w:ilvl w:val="1"/>
          <w:numId w:val="2"/>
        </w:numPr>
        <w:tabs>
          <w:tab w:val="left" w:pos="1233"/>
        </w:tabs>
        <w:ind w:left="0" w:firstLine="709"/>
        <w:jc w:val="both"/>
      </w:pPr>
      <w:bookmarkStart w:id="120" w:name="bookmark136"/>
      <w:bookmarkStart w:id="121" w:name="bookmark137"/>
      <w:bookmarkStart w:id="122" w:name="bookmark138"/>
      <w:bookmarkEnd w:id="120"/>
      <w:bookmarkEnd w:id="121"/>
      <w:bookmarkEnd w:id="122"/>
      <w:r>
        <w:t>Администрации</w:t>
      </w:r>
      <w:r w:rsidR="00BC509F">
        <w:t xml:space="preserve"> </w:t>
      </w:r>
      <w:r>
        <w:t>запрещено</w:t>
      </w:r>
      <w:r w:rsidR="00BC509F">
        <w:t xml:space="preserve"> </w:t>
      </w:r>
      <w:r>
        <w:t>требовать</w:t>
      </w:r>
      <w:r w:rsidR="00BC509F">
        <w:t xml:space="preserve"> </w:t>
      </w:r>
      <w:r>
        <w:t>от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осуществления</w:t>
      </w:r>
      <w:r w:rsidR="00BC509F">
        <w:t xml:space="preserve"> </w:t>
      </w:r>
      <w:r>
        <w:t>действий,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согласований,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и</w:t>
      </w:r>
      <w:r w:rsidR="00BC509F">
        <w:t xml:space="preserve"> </w:t>
      </w:r>
      <w:r>
        <w:t>связанных</w:t>
      </w:r>
      <w:r w:rsidR="00BC509F">
        <w:t xml:space="preserve"> </w:t>
      </w:r>
      <w:r>
        <w:t>с</w:t>
      </w:r>
      <w:r w:rsidR="00BC509F">
        <w:t xml:space="preserve"> </w:t>
      </w:r>
      <w:r>
        <w:t>обращением</w:t>
      </w:r>
      <w:r w:rsidR="00BC509F">
        <w:t xml:space="preserve"> </w:t>
      </w:r>
      <w:r>
        <w:t>в</w:t>
      </w:r>
      <w:r w:rsidR="00BC509F">
        <w:t xml:space="preserve"> </w:t>
      </w:r>
      <w:r>
        <w:t>иные</w:t>
      </w:r>
      <w:r w:rsidR="00BC509F">
        <w:t xml:space="preserve"> </w:t>
      </w:r>
      <w:r>
        <w:t>государственные</w:t>
      </w:r>
      <w:r w:rsidR="00BC509F">
        <w:t xml:space="preserve"> </w:t>
      </w:r>
      <w:r>
        <w:t>органы</w:t>
      </w:r>
      <w:r w:rsidR="00BC509F">
        <w:t xml:space="preserve"> </w:t>
      </w:r>
      <w:r>
        <w:t>или</w:t>
      </w:r>
      <w:r w:rsidR="00BC509F">
        <w:t xml:space="preserve"> </w:t>
      </w:r>
      <w:r>
        <w:t>органы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>
        <w:rPr>
          <w:rFonts w:ascii="Symbol" w:eastAsiaTheme="minorEastAsia" w:hAnsi="Symbol" w:cs="Symbol"/>
        </w:rPr>
        <w:t></w:t>
      </w:r>
      <w:r>
        <w:t>,</w:t>
      </w:r>
      <w:r w:rsidR="00BC509F">
        <w:t xml:space="preserve"> </w:t>
      </w:r>
      <w:r>
        <w:t>участвующие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услуг</w:t>
      </w:r>
      <w:r w:rsidR="00BC509F">
        <w:t xml:space="preserve"> </w:t>
      </w:r>
      <w:r>
        <w:t>включенных</w:t>
      </w:r>
      <w:r w:rsidR="00BC509F">
        <w:t xml:space="preserve"> </w:t>
      </w:r>
      <w:r>
        <w:t>в</w:t>
      </w:r>
      <w:r w:rsidR="00BC509F">
        <w:t xml:space="preserve"> </w:t>
      </w:r>
      <w:r>
        <w:t>перечень</w:t>
      </w:r>
      <w:r w:rsidR="00BC509F">
        <w:t xml:space="preserve"> </w:t>
      </w:r>
      <w:r>
        <w:t>услуг,</w:t>
      </w:r>
      <w:r w:rsidR="00BC509F">
        <w:t xml:space="preserve"> </w:t>
      </w:r>
      <w:r>
        <w:t>которые</w:t>
      </w:r>
      <w:r w:rsidR="00BC509F">
        <w:t xml:space="preserve"> </w:t>
      </w:r>
      <w:r>
        <w:t>являются</w:t>
      </w:r>
      <w:r w:rsidR="00BC509F">
        <w:t xml:space="preserve"> </w:t>
      </w:r>
      <w:r>
        <w:t>необходимыми</w:t>
      </w:r>
      <w:r w:rsidR="00BC509F">
        <w:t xml:space="preserve"> </w:t>
      </w:r>
      <w:r>
        <w:t>и</w:t>
      </w:r>
      <w:r w:rsidR="00BC509F">
        <w:t xml:space="preserve"> </w:t>
      </w:r>
      <w:r>
        <w:t>обязательными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органами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и</w:t>
      </w:r>
      <w:r w:rsidR="00BC509F">
        <w:t xml:space="preserve"> </w:t>
      </w:r>
      <w:r>
        <w:t>предоставляются</w:t>
      </w:r>
      <w:r w:rsidR="00BC509F">
        <w:t xml:space="preserve"> </w:t>
      </w:r>
      <w:r>
        <w:t>организациями,</w:t>
      </w:r>
      <w:r w:rsidR="00BC509F">
        <w:t xml:space="preserve"> </w:t>
      </w:r>
      <w:r>
        <w:t>участвующими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услуг,</w:t>
      </w:r>
      <w:r w:rsidR="00BC509F">
        <w:t xml:space="preserve"> </w:t>
      </w:r>
      <w:r>
        <w:t>утвержденным</w:t>
      </w:r>
      <w:r w:rsidR="00BC509F">
        <w:t xml:space="preserve"> </w:t>
      </w:r>
      <w:r>
        <w:t>нормативным</w:t>
      </w:r>
      <w:r w:rsidR="00BC509F">
        <w:t xml:space="preserve"> </w:t>
      </w:r>
      <w:r>
        <w:t>правовым</w:t>
      </w:r>
      <w:r w:rsidR="00BC509F">
        <w:t xml:space="preserve"> </w:t>
      </w:r>
      <w:r>
        <w:t>актом</w:t>
      </w:r>
      <w:r w:rsidR="00BC509F">
        <w:t xml:space="preserve"> </w:t>
      </w:r>
      <w:r>
        <w:t>представительного</w:t>
      </w:r>
      <w:r w:rsidR="00BC509F">
        <w:t xml:space="preserve"> </w:t>
      </w:r>
      <w:r>
        <w:t>органа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самоуправления.</w:t>
      </w:r>
    </w:p>
    <w:p w14:paraId="31856E7C" w14:textId="5882A95B" w:rsidR="005F2CF2" w:rsidRDefault="00C077B6">
      <w:pPr>
        <w:pStyle w:val="11"/>
        <w:numPr>
          <w:ilvl w:val="1"/>
          <w:numId w:val="2"/>
        </w:numPr>
        <w:tabs>
          <w:tab w:val="left" w:pos="1236"/>
        </w:tabs>
        <w:ind w:left="0" w:firstLine="709"/>
      </w:pPr>
      <w:bookmarkStart w:id="123" w:name="bookmark139"/>
      <w:bookmarkEnd w:id="123"/>
      <w:r>
        <w:t>В</w:t>
      </w:r>
      <w:r w:rsidR="00BC509F">
        <w:t xml:space="preserve"> </w:t>
      </w:r>
      <w:r>
        <w:t>целях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Администрация</w:t>
      </w:r>
      <w:r w:rsidR="00BC509F">
        <w:t xml:space="preserve"> </w:t>
      </w:r>
      <w:r>
        <w:t>взаимодействует</w:t>
      </w:r>
      <w:r w:rsidR="00BC509F">
        <w:t xml:space="preserve"> </w:t>
      </w:r>
      <w:r>
        <w:t>с:</w:t>
      </w:r>
    </w:p>
    <w:p w14:paraId="66EC4F4E" w14:textId="7952EFC3" w:rsidR="005F2CF2" w:rsidRDefault="00C077B6">
      <w:pPr>
        <w:pStyle w:val="11"/>
        <w:numPr>
          <w:ilvl w:val="2"/>
          <w:numId w:val="2"/>
        </w:numPr>
        <w:tabs>
          <w:tab w:val="left" w:pos="1414"/>
        </w:tabs>
        <w:ind w:left="0" w:firstLine="709"/>
        <w:jc w:val="both"/>
      </w:pPr>
      <w:bookmarkStart w:id="124" w:name="bookmark140"/>
      <w:bookmarkEnd w:id="124"/>
      <w:r>
        <w:t>Федеральной</w:t>
      </w:r>
      <w:r w:rsidR="00BC509F">
        <w:t xml:space="preserve"> </w:t>
      </w:r>
      <w:r>
        <w:t>службы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регистрации,</w:t>
      </w:r>
      <w:r w:rsidR="00BC509F">
        <w:t xml:space="preserve"> </w:t>
      </w:r>
      <w:r>
        <w:t>кадастра</w:t>
      </w:r>
      <w:r w:rsidR="00BC509F">
        <w:t xml:space="preserve"> </w:t>
      </w:r>
      <w:r>
        <w:t>и</w:t>
      </w:r>
      <w:r w:rsidR="00BC509F">
        <w:t xml:space="preserve"> </w:t>
      </w:r>
      <w:r>
        <w:t>картографии;</w:t>
      </w:r>
    </w:p>
    <w:p w14:paraId="12AB4F63" w14:textId="7D7A4FD7" w:rsidR="005F2CF2" w:rsidRDefault="00C077B6">
      <w:pPr>
        <w:pStyle w:val="11"/>
        <w:numPr>
          <w:ilvl w:val="2"/>
          <w:numId w:val="2"/>
        </w:numPr>
        <w:tabs>
          <w:tab w:val="left" w:pos="1404"/>
        </w:tabs>
        <w:ind w:left="0" w:firstLine="709"/>
        <w:jc w:val="both"/>
      </w:pPr>
      <w:bookmarkStart w:id="125" w:name="bookmark141"/>
      <w:bookmarkEnd w:id="125"/>
      <w:r>
        <w:t>Федеральной</w:t>
      </w:r>
      <w:r w:rsidR="00BC509F">
        <w:t xml:space="preserve"> </w:t>
      </w:r>
      <w:r>
        <w:t>налоговой</w:t>
      </w:r>
      <w:r w:rsidR="00BC509F">
        <w:t xml:space="preserve"> </w:t>
      </w:r>
      <w:r>
        <w:t>службы;</w:t>
      </w:r>
    </w:p>
    <w:p w14:paraId="51113998" w14:textId="470BD151" w:rsidR="005F2CF2" w:rsidRDefault="00C077B6">
      <w:pPr>
        <w:pStyle w:val="11"/>
        <w:numPr>
          <w:ilvl w:val="2"/>
          <w:numId w:val="2"/>
        </w:numPr>
        <w:tabs>
          <w:tab w:val="left" w:pos="1404"/>
        </w:tabs>
        <w:ind w:left="0" w:firstLine="709"/>
        <w:jc w:val="both"/>
      </w:pPr>
      <w:r>
        <w:t>Министерством</w:t>
      </w:r>
      <w:r w:rsidR="00BC509F">
        <w:t xml:space="preserve"> </w:t>
      </w:r>
      <w:r>
        <w:t>культуры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</w:p>
    <w:p w14:paraId="1CDB51A4" w14:textId="3B4E45AF" w:rsidR="005F2CF2" w:rsidRDefault="00C077B6">
      <w:pPr>
        <w:pStyle w:val="11"/>
        <w:numPr>
          <w:ilvl w:val="2"/>
          <w:numId w:val="2"/>
        </w:numPr>
        <w:tabs>
          <w:tab w:val="left" w:pos="1404"/>
        </w:tabs>
        <w:ind w:left="0" w:firstLine="709"/>
        <w:jc w:val="both"/>
      </w:pPr>
      <w:r>
        <w:t>Министерством</w:t>
      </w:r>
      <w:r w:rsidR="00BC509F">
        <w:t xml:space="preserve"> </w:t>
      </w:r>
      <w:r>
        <w:t>строительства</w:t>
      </w:r>
      <w:r w:rsidR="00BC509F">
        <w:t xml:space="preserve"> </w:t>
      </w:r>
      <w:r>
        <w:t>и</w:t>
      </w:r>
      <w:r w:rsidR="00BC509F">
        <w:t xml:space="preserve"> </w:t>
      </w:r>
      <w:r>
        <w:t>жилищно-коммунального</w:t>
      </w:r>
      <w:r w:rsidR="00BC509F">
        <w:t xml:space="preserve"> </w:t>
      </w:r>
      <w:r>
        <w:t>хозяйства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</w:p>
    <w:p w14:paraId="24D7B6C1" w14:textId="01F23957" w:rsidR="005F2CF2" w:rsidRDefault="00C077B6">
      <w:pPr>
        <w:pStyle w:val="11"/>
        <w:numPr>
          <w:ilvl w:val="2"/>
          <w:numId w:val="2"/>
        </w:numPr>
        <w:tabs>
          <w:tab w:val="left" w:pos="1404"/>
        </w:tabs>
        <w:ind w:left="0" w:firstLine="709"/>
        <w:jc w:val="both"/>
      </w:pPr>
      <w:r>
        <w:t>Министерством</w:t>
      </w:r>
      <w:r w:rsidR="00BC509F">
        <w:t xml:space="preserve"> </w:t>
      </w:r>
      <w:r>
        <w:t>внутренних</w:t>
      </w:r>
      <w:r w:rsidR="00BC509F">
        <w:t xml:space="preserve"> </w:t>
      </w:r>
      <w:r>
        <w:t>дел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</w:p>
    <w:p w14:paraId="028ACA1B" w14:textId="762DD47F" w:rsidR="005F2CF2" w:rsidRDefault="00C077B6">
      <w:pPr>
        <w:pStyle w:val="11"/>
        <w:numPr>
          <w:ilvl w:val="2"/>
          <w:numId w:val="2"/>
        </w:numPr>
        <w:tabs>
          <w:tab w:val="left" w:pos="1404"/>
        </w:tabs>
        <w:ind w:left="0" w:firstLine="709"/>
        <w:jc w:val="both"/>
      </w:pPr>
      <w:r>
        <w:t>Государственной</w:t>
      </w:r>
      <w:r w:rsidR="00BC509F">
        <w:t xml:space="preserve"> </w:t>
      </w:r>
      <w:r>
        <w:t>инспекцией</w:t>
      </w:r>
      <w:r w:rsidR="00BC509F">
        <w:t xml:space="preserve"> </w:t>
      </w:r>
      <w:r>
        <w:t>безопасности</w:t>
      </w:r>
      <w:r w:rsidR="00BC509F">
        <w:t xml:space="preserve"> </w:t>
      </w:r>
      <w:r>
        <w:t>дорожного</w:t>
      </w:r>
      <w:r w:rsidR="00BC509F">
        <w:t xml:space="preserve"> </w:t>
      </w:r>
      <w:r>
        <w:t>движения</w:t>
      </w:r>
    </w:p>
    <w:p w14:paraId="217825EF" w14:textId="77777777" w:rsidR="005F2CF2" w:rsidRDefault="005F2CF2">
      <w:pPr>
        <w:pStyle w:val="11"/>
        <w:numPr>
          <w:ilvl w:val="2"/>
          <w:numId w:val="2"/>
        </w:numPr>
        <w:tabs>
          <w:tab w:val="left" w:pos="1404"/>
        </w:tabs>
        <w:ind w:left="0" w:firstLine="709"/>
        <w:jc w:val="both"/>
      </w:pPr>
    </w:p>
    <w:p w14:paraId="1953F72E" w14:textId="5C6DEEBB" w:rsidR="005F2CF2" w:rsidRDefault="00C077B6">
      <w:pPr>
        <w:pStyle w:val="11"/>
        <w:numPr>
          <w:ilvl w:val="2"/>
          <w:numId w:val="2"/>
        </w:numPr>
        <w:tabs>
          <w:tab w:val="left" w:pos="1418"/>
        </w:tabs>
        <w:spacing w:after="500"/>
        <w:ind w:left="0" w:firstLine="709"/>
      </w:pPr>
      <w:bookmarkStart w:id="126" w:name="bookmark142"/>
      <w:bookmarkStart w:id="127" w:name="bookmark143"/>
      <w:bookmarkStart w:id="128" w:name="bookmark145"/>
      <w:bookmarkEnd w:id="126"/>
      <w:bookmarkEnd w:id="127"/>
      <w:bookmarkEnd w:id="128"/>
      <w:r>
        <w:t>Администрациями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образований.</w:t>
      </w:r>
    </w:p>
    <w:p w14:paraId="50F5B0FC" w14:textId="77777777" w:rsidR="00BC509F" w:rsidRDefault="00C077B6">
      <w:pPr>
        <w:pStyle w:val="32"/>
        <w:keepNext/>
        <w:keepLines/>
        <w:numPr>
          <w:ilvl w:val="0"/>
          <w:numId w:val="2"/>
        </w:numPr>
        <w:tabs>
          <w:tab w:val="left" w:pos="353"/>
        </w:tabs>
        <w:ind w:left="0" w:firstLine="709"/>
        <w:jc w:val="center"/>
      </w:pPr>
      <w:bookmarkStart w:id="129" w:name="bookmark148"/>
      <w:bookmarkStart w:id="130" w:name="bookmark146"/>
      <w:bookmarkStart w:id="131" w:name="bookmark149"/>
      <w:bookmarkStart w:id="132" w:name="_Toc103862205"/>
      <w:bookmarkStart w:id="133" w:name="_Toc103862240"/>
      <w:bookmarkStart w:id="134" w:name="_Toc103863867"/>
      <w:bookmarkStart w:id="135" w:name="_Toc103877686"/>
      <w:bookmarkEnd w:id="129"/>
      <w:r>
        <w:t>Результат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130"/>
      <w:bookmarkEnd w:id="131"/>
      <w:bookmarkEnd w:id="132"/>
      <w:bookmarkEnd w:id="133"/>
      <w:bookmarkEnd w:id="134"/>
      <w:bookmarkEnd w:id="135"/>
    </w:p>
    <w:p w14:paraId="029FCEE6" w14:textId="653C2F76" w:rsidR="005F2CF2" w:rsidRDefault="00C077B6">
      <w:pPr>
        <w:pStyle w:val="11"/>
        <w:numPr>
          <w:ilvl w:val="1"/>
          <w:numId w:val="2"/>
        </w:numPr>
        <w:tabs>
          <w:tab w:val="left" w:pos="1387"/>
        </w:tabs>
        <w:ind w:left="0" w:firstLine="709"/>
        <w:jc w:val="both"/>
      </w:pPr>
      <w:bookmarkStart w:id="136" w:name="bookmark150"/>
      <w:bookmarkEnd w:id="136"/>
      <w:r>
        <w:t>Заявитель</w:t>
      </w:r>
      <w:r w:rsidR="00BC509F">
        <w:t xml:space="preserve"> </w:t>
      </w:r>
      <w:r>
        <w:t>обращается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Администрацию</w:t>
      </w:r>
      <w:r w:rsidR="00BC509F">
        <w:t xml:space="preserve"> </w:t>
      </w:r>
      <w:r>
        <w:t>с</w:t>
      </w:r>
      <w:r w:rsidR="00BC509F">
        <w:t xml:space="preserve"> </w:t>
      </w:r>
      <w:r>
        <w:t>Заявлением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случаях,</w:t>
      </w:r>
      <w:r w:rsidR="00BC509F">
        <w:t xml:space="preserve"> </w:t>
      </w:r>
      <w:r>
        <w:t>указанных</w:t>
      </w:r>
      <w:r w:rsidR="00BC509F">
        <w:t xml:space="preserve"> </w:t>
      </w:r>
      <w:r>
        <w:t>в</w:t>
      </w:r>
      <w:r w:rsidR="00BC509F">
        <w:t xml:space="preserve"> </w:t>
      </w:r>
      <w:r>
        <w:t>разделе</w:t>
      </w:r>
      <w:r w:rsidR="00BC509F">
        <w:t xml:space="preserve"> </w:t>
      </w:r>
      <w:r>
        <w:t>1.4</w:t>
      </w:r>
      <w:r w:rsidR="00BC509F">
        <w:t xml:space="preserve"> </w:t>
      </w:r>
      <w:r>
        <w:t>с</w:t>
      </w:r>
      <w:r w:rsidR="00BC509F">
        <w:t xml:space="preserve"> </w:t>
      </w:r>
      <w:r>
        <w:t>целью:</w:t>
      </w:r>
    </w:p>
    <w:p w14:paraId="47D0FF9B" w14:textId="125488D3" w:rsidR="005F2CF2" w:rsidRDefault="00C077B6">
      <w:pPr>
        <w:pStyle w:val="11"/>
        <w:numPr>
          <w:ilvl w:val="2"/>
          <w:numId w:val="2"/>
        </w:numPr>
        <w:tabs>
          <w:tab w:val="left" w:pos="1423"/>
        </w:tabs>
        <w:ind w:left="0" w:firstLine="709"/>
        <w:jc w:val="both"/>
      </w:pPr>
      <w:bookmarkStart w:id="137" w:name="bookmark151"/>
      <w:bookmarkStart w:id="138" w:name="bookmark155"/>
      <w:bookmarkEnd w:id="137"/>
      <w:bookmarkEnd w:id="138"/>
      <w:r>
        <w:t>Получения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производство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</w:t>
      </w:r>
      <w:r w:rsidR="00BC509F">
        <w:t xml:space="preserve"> </w:t>
      </w:r>
      <w:r>
        <w:rPr>
          <w:rFonts w:eastAsiaTheme="minorEastAsia"/>
          <w:i/>
          <w:iCs/>
        </w:rPr>
        <w:t>(указывается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наименование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муниципального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образования)</w:t>
      </w:r>
      <w:r>
        <w:t>;</w:t>
      </w:r>
    </w:p>
    <w:p w14:paraId="37EAC40A" w14:textId="7F68143E" w:rsidR="005F2CF2" w:rsidRDefault="00C077B6">
      <w:pPr>
        <w:pStyle w:val="11"/>
        <w:numPr>
          <w:ilvl w:val="2"/>
          <w:numId w:val="2"/>
        </w:numPr>
        <w:tabs>
          <w:tab w:val="left" w:pos="1423"/>
        </w:tabs>
        <w:ind w:left="0" w:firstLine="709"/>
        <w:jc w:val="both"/>
      </w:pPr>
      <w:r>
        <w:t>Получения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производство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в</w:t>
      </w:r>
      <w:r w:rsidR="00BC509F">
        <w:t xml:space="preserve"> </w:t>
      </w:r>
      <w:r>
        <w:t>связи</w:t>
      </w:r>
      <w:r w:rsidR="00BC509F">
        <w:t xml:space="preserve"> </w:t>
      </w:r>
      <w:r>
        <w:t>с</w:t>
      </w:r>
      <w:r w:rsidR="00BC509F">
        <w:t xml:space="preserve"> </w:t>
      </w:r>
      <w:r>
        <w:t>аварийно-восстановительными</w:t>
      </w:r>
      <w:r w:rsidR="00BC509F">
        <w:t xml:space="preserve"> </w:t>
      </w:r>
      <w:r>
        <w:t>работами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</w:t>
      </w:r>
      <w:r w:rsidR="00BC509F">
        <w:t xml:space="preserve"> </w:t>
      </w:r>
      <w:r>
        <w:rPr>
          <w:rFonts w:eastAsiaTheme="minorEastAsia"/>
          <w:i/>
          <w:iCs/>
        </w:rPr>
        <w:t>(указывается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наименование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муниципального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образования)</w:t>
      </w:r>
    </w:p>
    <w:p w14:paraId="446F7F3C" w14:textId="6476C77B" w:rsidR="005F2CF2" w:rsidRDefault="00C077B6">
      <w:pPr>
        <w:pStyle w:val="11"/>
        <w:numPr>
          <w:ilvl w:val="2"/>
          <w:numId w:val="2"/>
        </w:numPr>
        <w:tabs>
          <w:tab w:val="left" w:pos="1423"/>
        </w:tabs>
        <w:ind w:left="0" w:firstLine="709"/>
        <w:jc w:val="both"/>
      </w:pPr>
      <w:r>
        <w:t>Продления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</w:t>
      </w:r>
      <w:r w:rsidR="00BC509F">
        <w:t xml:space="preserve"> </w:t>
      </w:r>
      <w:r>
        <w:rPr>
          <w:rFonts w:eastAsiaTheme="minorEastAsia"/>
          <w:i/>
          <w:iCs/>
        </w:rPr>
        <w:t>(указывается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наименование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муниципального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образования)</w:t>
      </w:r>
    </w:p>
    <w:p w14:paraId="04710534" w14:textId="0F8023FC" w:rsidR="005F2CF2" w:rsidRDefault="00C077B6">
      <w:pPr>
        <w:pStyle w:val="11"/>
        <w:numPr>
          <w:ilvl w:val="2"/>
          <w:numId w:val="2"/>
        </w:numPr>
        <w:tabs>
          <w:tab w:val="left" w:pos="1423"/>
        </w:tabs>
        <w:ind w:left="0" w:firstLine="709"/>
      </w:pPr>
      <w:r>
        <w:lastRenderedPageBreak/>
        <w:t>Закрытия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</w:t>
      </w:r>
      <w:r w:rsidR="00BC509F">
        <w:t xml:space="preserve"> </w:t>
      </w:r>
      <w:r>
        <w:rPr>
          <w:rFonts w:eastAsiaTheme="minorEastAsia"/>
          <w:i/>
          <w:iCs/>
        </w:rPr>
        <w:t>(указывается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наименование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муниципального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образования)</w:t>
      </w:r>
      <w:ins w:id="139" w:author="Bogomolova, Olga" w:date="2022-05-06T09:39:00Z">
        <w:r>
          <w:rPr>
            <w:rFonts w:eastAsiaTheme="minorEastAsia"/>
            <w:i/>
            <w:iCs/>
          </w:rPr>
          <w:t>.</w:t>
        </w:r>
      </w:ins>
      <w:del w:id="140" w:author="Bogomolova, Olga" w:date="2022-05-06T09:39:00Z">
        <w:r>
          <w:rPr>
            <w:rFonts w:eastAsiaTheme="minorEastAsia"/>
            <w:i/>
            <w:iCs/>
          </w:rPr>
          <w:delText>;</w:delText>
        </w:r>
      </w:del>
    </w:p>
    <w:p w14:paraId="7EE15EA6" w14:textId="358653D0" w:rsidR="005F2CF2" w:rsidRDefault="00C077B6">
      <w:pPr>
        <w:pStyle w:val="11"/>
        <w:numPr>
          <w:ilvl w:val="1"/>
          <w:numId w:val="2"/>
        </w:numPr>
        <w:tabs>
          <w:tab w:val="left" w:pos="1226"/>
        </w:tabs>
        <w:ind w:left="0" w:firstLine="709"/>
        <w:jc w:val="both"/>
      </w:pPr>
      <w:bookmarkStart w:id="141" w:name="bookmark156"/>
      <w:bookmarkStart w:id="142" w:name="bookmark157"/>
      <w:bookmarkEnd w:id="141"/>
      <w:bookmarkEnd w:id="142"/>
      <w:r>
        <w:t>Результатом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зависимости</w:t>
      </w:r>
      <w:r w:rsidR="00BC509F">
        <w:t xml:space="preserve"> </w:t>
      </w:r>
      <w:r>
        <w:t>от</w:t>
      </w:r>
      <w:r w:rsidR="00BC509F">
        <w:t xml:space="preserve"> </w:t>
      </w:r>
      <w:r>
        <w:t>основания</w:t>
      </w:r>
      <w:r w:rsidR="00BC509F">
        <w:t xml:space="preserve"> </w:t>
      </w:r>
      <w:r>
        <w:t>для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является:</w:t>
      </w:r>
    </w:p>
    <w:p w14:paraId="26F90071" w14:textId="2A6763CC" w:rsidR="005F2CF2" w:rsidRDefault="00C077B6">
      <w:pPr>
        <w:pStyle w:val="11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bookmarkStart w:id="143" w:name="bookmark158"/>
      <w:bookmarkEnd w:id="143"/>
      <w:r>
        <w:t>Разрешение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по</w:t>
      </w:r>
      <w:r w:rsidR="00BC509F">
        <w:t xml:space="preserve"> </w:t>
      </w:r>
      <w:r>
        <w:t>основаниям,</w:t>
      </w:r>
      <w:r w:rsidR="00BC509F">
        <w:t xml:space="preserve"> </w:t>
      </w:r>
      <w:r>
        <w:t>указанным</w:t>
      </w:r>
      <w:r w:rsidR="00BC509F">
        <w:t xml:space="preserve"> </w:t>
      </w:r>
      <w:r>
        <w:t>в</w:t>
      </w:r>
      <w:r w:rsidR="00BC509F">
        <w:t xml:space="preserve"> </w:t>
      </w:r>
      <w:r>
        <w:t>пунктах</w:t>
      </w:r>
      <w:r w:rsidR="00BC509F">
        <w:t xml:space="preserve"> </w:t>
      </w:r>
      <w:r>
        <w:t>6.1.1-6.1.3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оформляется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формой</w:t>
      </w:r>
      <w:r w:rsidR="00BC509F">
        <w:t xml:space="preserve"> </w:t>
      </w:r>
      <w:r>
        <w:t>в</w:t>
      </w:r>
      <w:r w:rsidR="00BC509F">
        <w:t xml:space="preserve"> </w:t>
      </w:r>
      <w:r>
        <w:t>Приложении</w:t>
      </w:r>
      <w:r w:rsidR="00BC509F">
        <w:t xml:space="preserve"> </w:t>
      </w:r>
      <w:r>
        <w:t>1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должностным</w:t>
      </w:r>
      <w:r w:rsidR="00BC509F">
        <w:t xml:space="preserve"> </w:t>
      </w:r>
      <w:r>
        <w:t>лицом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электронном</w:t>
      </w:r>
      <w:r w:rsidR="00BC509F">
        <w:t xml:space="preserve"> </w:t>
      </w:r>
      <w:r>
        <w:t>формате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усиленной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цифровой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должностного</w:t>
      </w:r>
      <w:r w:rsidR="00BC509F">
        <w:t xml:space="preserve"> </w:t>
      </w:r>
      <w:r>
        <w:t>лица</w:t>
      </w:r>
      <w:r w:rsidR="00BC509F">
        <w:t xml:space="preserve"> </w:t>
      </w:r>
      <w:r>
        <w:t>Администрации.</w:t>
      </w:r>
    </w:p>
    <w:p w14:paraId="3992A586" w14:textId="0F2210BA" w:rsidR="005F2CF2" w:rsidRDefault="00C077B6">
      <w:pPr>
        <w:pStyle w:val="11"/>
        <w:numPr>
          <w:ilvl w:val="2"/>
          <w:numId w:val="2"/>
        </w:numPr>
        <w:tabs>
          <w:tab w:val="left" w:pos="1413"/>
        </w:tabs>
        <w:ind w:left="0" w:firstLine="709"/>
        <w:jc w:val="both"/>
      </w:pPr>
      <w:bookmarkStart w:id="144" w:name="bookmark159"/>
      <w:bookmarkEnd w:id="144"/>
      <w:r>
        <w:rPr>
          <w:rFonts w:eastAsiaTheme="minorEastAsia"/>
          <w:bCs/>
        </w:rPr>
        <w:t>Решение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закрытии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разрешения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на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осуществление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земляных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работ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по</w:t>
      </w:r>
      <w:r w:rsidR="00BC509F">
        <w:t xml:space="preserve"> </w:t>
      </w:r>
      <w:r>
        <w:t>основанию,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6.1.4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оформляется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формой</w:t>
      </w:r>
      <w:r w:rsidR="00BC509F">
        <w:t xml:space="preserve"> </w:t>
      </w:r>
      <w:r>
        <w:t>в</w:t>
      </w:r>
      <w:r w:rsidR="00BC509F">
        <w:t xml:space="preserve"> </w:t>
      </w:r>
      <w:r>
        <w:t>Приложении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7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должностным</w:t>
      </w:r>
      <w:r w:rsidR="00BC509F">
        <w:t xml:space="preserve"> </w:t>
      </w:r>
      <w:r>
        <w:t>лицом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электронном</w:t>
      </w:r>
      <w:r w:rsidR="00BC509F">
        <w:t xml:space="preserve"> </w:t>
      </w:r>
      <w:r>
        <w:t>формате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усиленной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цифровой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должностного</w:t>
      </w:r>
      <w:r w:rsidR="00BC509F">
        <w:t xml:space="preserve"> </w:t>
      </w:r>
      <w:r>
        <w:t>лица</w:t>
      </w:r>
      <w:r w:rsidR="00BC509F">
        <w:t xml:space="preserve"> </w:t>
      </w:r>
      <w:r>
        <w:t>Администрации.</w:t>
      </w:r>
    </w:p>
    <w:p w14:paraId="49E4E18B" w14:textId="0D64BCD2" w:rsidR="005F2CF2" w:rsidRDefault="00C077B6">
      <w:pPr>
        <w:pStyle w:val="11"/>
        <w:numPr>
          <w:ilvl w:val="2"/>
          <w:numId w:val="2"/>
        </w:numPr>
        <w:tabs>
          <w:tab w:val="left" w:pos="1408"/>
        </w:tabs>
        <w:ind w:left="0" w:firstLine="709"/>
        <w:jc w:val="both"/>
      </w:pPr>
      <w:bookmarkStart w:id="145" w:name="bookmark160"/>
      <w:bookmarkEnd w:id="145"/>
      <w:r>
        <w:t>Решение</w:t>
      </w:r>
      <w:r w:rsidR="00BC509F">
        <w:t xml:space="preserve"> </w:t>
      </w:r>
      <w:r>
        <w:t>об</w:t>
      </w:r>
      <w:r w:rsidR="00BC509F">
        <w:t xml:space="preserve"> </w:t>
      </w:r>
      <w:r>
        <w:t>отказе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оформляется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формой</w:t>
      </w:r>
      <w:r w:rsidR="00BC509F">
        <w:t xml:space="preserve"> </w:t>
      </w:r>
      <w:r>
        <w:t>Приложения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2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</w:t>
      </w:r>
      <w:bookmarkStart w:id="146" w:name="bookmark161"/>
      <w:bookmarkEnd w:id="146"/>
      <w:r>
        <w:t>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должностным</w:t>
      </w:r>
      <w:r w:rsidR="00BC509F">
        <w:t xml:space="preserve"> </w:t>
      </w:r>
      <w:r>
        <w:t>лицом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электронном</w:t>
      </w:r>
      <w:r w:rsidR="00BC509F">
        <w:t xml:space="preserve"> </w:t>
      </w:r>
      <w:r>
        <w:t>формате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усиленной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цифровой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Должностного</w:t>
      </w:r>
      <w:r w:rsidR="00BC509F">
        <w:t xml:space="preserve"> </w:t>
      </w:r>
      <w:r>
        <w:t>лица</w:t>
      </w:r>
      <w:r w:rsidR="00BC509F">
        <w:t xml:space="preserve"> </w:t>
      </w:r>
      <w:r>
        <w:t>организации.</w:t>
      </w:r>
    </w:p>
    <w:p w14:paraId="6CAD5F7E" w14:textId="6E394DCE" w:rsidR="005F2CF2" w:rsidRDefault="00C077B6">
      <w:pPr>
        <w:pStyle w:val="11"/>
        <w:numPr>
          <w:ilvl w:val="1"/>
          <w:numId w:val="2"/>
        </w:numPr>
        <w:tabs>
          <w:tab w:val="left" w:pos="1418"/>
        </w:tabs>
        <w:ind w:left="0" w:firstLine="709"/>
        <w:jc w:val="both"/>
      </w:pPr>
      <w:r>
        <w:t>Результат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указанный</w:t>
      </w:r>
      <w:r w:rsidR="00BC509F">
        <w:t xml:space="preserve"> </w:t>
      </w:r>
      <w:r>
        <w:t>в</w:t>
      </w:r>
      <w:r w:rsidR="00BC509F">
        <w:t xml:space="preserve"> </w:t>
      </w:r>
      <w:r>
        <w:t>пунктах</w:t>
      </w:r>
      <w:r w:rsidR="00BC509F">
        <w:t xml:space="preserve"> </w:t>
      </w:r>
      <w:r>
        <w:t>6.2.1</w:t>
      </w:r>
      <w:r w:rsidR="00BC509F">
        <w:t xml:space="preserve"> </w:t>
      </w:r>
      <w:r>
        <w:t>-</w:t>
      </w:r>
      <w:r w:rsidR="00BC509F">
        <w:t xml:space="preserve"> </w:t>
      </w:r>
      <w:r>
        <w:t>6.2.3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направляются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усиленной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цифровой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должностного</w:t>
      </w:r>
      <w:r w:rsidR="00BC509F">
        <w:t xml:space="preserve"> </w:t>
      </w:r>
      <w:r>
        <w:t>лица</w:t>
      </w:r>
      <w:r w:rsidR="00BC509F">
        <w:t xml:space="preserve"> </w:t>
      </w:r>
      <w:r>
        <w:t>Администрации</w:t>
      </w:r>
      <w:r w:rsidR="00BC509F">
        <w:t xml:space="preserve"> </w:t>
      </w:r>
      <w:r>
        <w:t>в</w:t>
      </w:r>
      <w:r w:rsidR="00BC509F">
        <w:t xml:space="preserve"> </w:t>
      </w:r>
      <w:r>
        <w:t>Личный</w:t>
      </w:r>
      <w:r w:rsidR="00BC509F">
        <w:t xml:space="preserve"> </w:t>
      </w:r>
      <w:r>
        <w:t>кабинет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сервис</w:t>
      </w:r>
      <w:r w:rsidR="00BC509F">
        <w:t xml:space="preserve"> </w:t>
      </w:r>
      <w:r>
        <w:t>ЕПГУ,</w:t>
      </w:r>
      <w:r w:rsidR="00BC509F">
        <w:t xml:space="preserve"> </w:t>
      </w:r>
      <w:r>
        <w:t>позволяющий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получать</w:t>
      </w:r>
      <w:r w:rsidR="00BC509F">
        <w:t xml:space="preserve"> </w:t>
      </w:r>
      <w:r>
        <w:t>информацию</w:t>
      </w:r>
      <w:r w:rsidR="00BC509F">
        <w:t xml:space="preserve"> </w:t>
      </w:r>
      <w:r>
        <w:t>о</w:t>
      </w:r>
      <w:r w:rsidR="00BC509F">
        <w:t xml:space="preserve"> </w:t>
      </w:r>
      <w:r>
        <w:t>ходе</w:t>
      </w:r>
      <w:r w:rsidR="00BC509F">
        <w:t xml:space="preserve"> </w:t>
      </w:r>
      <w:r>
        <w:t>обработки</w:t>
      </w:r>
      <w:r w:rsidR="00BC509F">
        <w:t xml:space="preserve"> </w:t>
      </w:r>
      <w:r>
        <w:t>заявлений,</w:t>
      </w:r>
      <w:r w:rsidR="00BC509F">
        <w:t xml:space="preserve"> </w:t>
      </w:r>
      <w:r>
        <w:t>поданных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</w:t>
      </w:r>
      <w:r w:rsidR="00BC509F">
        <w:t xml:space="preserve"> </w:t>
      </w:r>
      <w:r>
        <w:t>(далее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Личный</w:t>
      </w:r>
      <w:r w:rsidR="00BC509F">
        <w:t xml:space="preserve"> </w:t>
      </w:r>
      <w:r>
        <w:t>кабинет)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направляется</w:t>
      </w:r>
      <w:r w:rsidR="00BC509F">
        <w:t xml:space="preserve"> </w:t>
      </w:r>
      <w:r>
        <w:t>в</w:t>
      </w:r>
      <w:r w:rsidR="00BC509F">
        <w:t xml:space="preserve"> </w:t>
      </w:r>
      <w:r>
        <w:t>день</w:t>
      </w:r>
      <w:r w:rsidR="00BC509F">
        <w:t xml:space="preserve"> </w:t>
      </w:r>
      <w:r>
        <w:t>подписания</w:t>
      </w:r>
      <w:r w:rsidR="00BC509F">
        <w:t xml:space="preserve"> </w:t>
      </w:r>
      <w:r>
        <w:t>результата.</w:t>
      </w:r>
      <w:r w:rsidR="00BC509F">
        <w:t xml:space="preserve"> </w:t>
      </w:r>
      <w:r>
        <w:t>Также</w:t>
      </w:r>
      <w:r w:rsidR="00BC509F">
        <w:t xml:space="preserve"> </w:t>
      </w:r>
      <w:r>
        <w:t>Заявитель</w:t>
      </w:r>
      <w:r w:rsidR="00BC509F">
        <w:t xml:space="preserve"> </w:t>
      </w:r>
      <w:r>
        <w:t>может</w:t>
      </w:r>
      <w:r w:rsidR="00BC509F">
        <w:t xml:space="preserve"> </w:t>
      </w:r>
      <w:r>
        <w:t>получить</w:t>
      </w:r>
      <w:r w:rsidR="00BC509F">
        <w:t xml:space="preserve"> </w:t>
      </w:r>
      <w:r>
        <w:t>результат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любом</w:t>
      </w:r>
      <w:r w:rsidR="00BC509F">
        <w:t xml:space="preserve"> </w:t>
      </w:r>
      <w:r>
        <w:t>МФЦ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(далее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МФЦ)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распечатанного</w:t>
      </w:r>
      <w:r w:rsidR="00BC509F">
        <w:t xml:space="preserve"> </w:t>
      </w:r>
      <w:r>
        <w:t>экземпляра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носителе.</w:t>
      </w:r>
    </w:p>
    <w:p w14:paraId="52356859" w14:textId="77777777" w:rsidR="005F2CF2" w:rsidRDefault="005F2CF2">
      <w:pPr>
        <w:pStyle w:val="11"/>
        <w:tabs>
          <w:tab w:val="left" w:pos="1231"/>
        </w:tabs>
        <w:spacing w:after="120"/>
        <w:ind w:firstLine="709"/>
        <w:jc w:val="both"/>
      </w:pPr>
      <w:bookmarkStart w:id="147" w:name="bookmark162"/>
      <w:bookmarkEnd w:id="147"/>
    </w:p>
    <w:p w14:paraId="65F0F6AC" w14:textId="783A6294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372"/>
          <w:tab w:val="left" w:pos="1257"/>
        </w:tabs>
        <w:ind w:left="357" w:hanging="357"/>
        <w:contextualSpacing/>
        <w:jc w:val="center"/>
      </w:pPr>
      <w:bookmarkStart w:id="148" w:name="bookmark165"/>
      <w:bookmarkStart w:id="149" w:name="_Toc103862206"/>
      <w:bookmarkStart w:id="150" w:name="_Toc103862241"/>
      <w:bookmarkStart w:id="151" w:name="_Toc103863868"/>
      <w:bookmarkStart w:id="152" w:name="_Toc103877687"/>
      <w:bookmarkEnd w:id="148"/>
      <w:r>
        <w:t>Порядок</w:t>
      </w:r>
      <w:r w:rsidR="00BC509F">
        <w:t xml:space="preserve"> </w:t>
      </w:r>
      <w:r>
        <w:t>приема</w:t>
      </w:r>
      <w:r w:rsidR="00BC509F">
        <w:t xml:space="preserve"> </w:t>
      </w:r>
      <w:r>
        <w:t>и</w:t>
      </w:r>
      <w:r w:rsidR="00BC509F">
        <w:t xml:space="preserve"> </w:t>
      </w:r>
      <w:r>
        <w:t>регистрации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услуги</w:t>
      </w:r>
      <w:bookmarkEnd w:id="149"/>
      <w:bookmarkEnd w:id="150"/>
      <w:bookmarkEnd w:id="151"/>
      <w:bookmarkEnd w:id="152"/>
    </w:p>
    <w:p w14:paraId="6834043E" w14:textId="5B271BE7" w:rsidR="005F2CF2" w:rsidRDefault="00C077B6">
      <w:pPr>
        <w:pStyle w:val="32"/>
        <w:keepNext/>
        <w:keepLines/>
        <w:numPr>
          <w:ilvl w:val="2"/>
          <w:numId w:val="2"/>
        </w:numPr>
        <w:tabs>
          <w:tab w:val="left" w:pos="372"/>
          <w:tab w:val="left" w:pos="567"/>
        </w:tabs>
        <w:ind w:left="0" w:firstLine="709"/>
        <w:contextualSpacing/>
        <w:jc w:val="both"/>
        <w:outlineLvl w:val="9"/>
      </w:pPr>
      <w:bookmarkStart w:id="153" w:name="_Toc103862207"/>
      <w:bookmarkStart w:id="154" w:name="_Toc103862242"/>
      <w:bookmarkStart w:id="155" w:name="_Toc103863869"/>
      <w:r>
        <w:rPr>
          <w:rFonts w:eastAsiaTheme="minorEastAsia"/>
          <w:b w:val="0"/>
          <w:i w:val="0"/>
        </w:rPr>
        <w:t>Регистрация</w:t>
      </w:r>
      <w:r w:rsidR="00BC509F">
        <w:rPr>
          <w:rFonts w:eastAsiaTheme="minorEastAsia"/>
          <w:b w:val="0"/>
          <w:i w:val="0"/>
          <w:spacing w:val="28"/>
        </w:rPr>
        <w:t xml:space="preserve"> </w:t>
      </w:r>
      <w:r>
        <w:rPr>
          <w:rFonts w:eastAsiaTheme="minorEastAsia"/>
          <w:b w:val="0"/>
          <w:i w:val="0"/>
        </w:rPr>
        <w:t>заявления,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представленного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заявителем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(представителем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заявителя)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целях,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указанных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пунктах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6.1.1,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6.1.3,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6.1.4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Администрацию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осуществляется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не</w:t>
      </w:r>
      <w:r w:rsidR="00BC509F">
        <w:rPr>
          <w:rFonts w:eastAsiaTheme="minorEastAsia"/>
          <w:b w:val="0"/>
          <w:i w:val="0"/>
          <w:spacing w:val="1"/>
        </w:rPr>
        <w:t xml:space="preserve"> </w:t>
      </w:r>
      <w:r>
        <w:rPr>
          <w:rFonts w:eastAsiaTheme="minorEastAsia"/>
          <w:b w:val="0"/>
          <w:i w:val="0"/>
        </w:rPr>
        <w:t>позднее</w:t>
      </w:r>
      <w:r w:rsidR="00BC509F">
        <w:rPr>
          <w:rFonts w:eastAsiaTheme="minorEastAsia"/>
          <w:b w:val="0"/>
          <w:i w:val="0"/>
          <w:spacing w:val="-2"/>
        </w:rPr>
        <w:t xml:space="preserve"> </w:t>
      </w:r>
      <w:r>
        <w:rPr>
          <w:rFonts w:eastAsiaTheme="minorEastAsia"/>
          <w:b w:val="0"/>
          <w:i w:val="0"/>
        </w:rPr>
        <w:t>одного</w:t>
      </w:r>
      <w:r w:rsidR="00BC509F">
        <w:rPr>
          <w:rFonts w:eastAsiaTheme="minorEastAsia"/>
          <w:b w:val="0"/>
          <w:i w:val="0"/>
          <w:spacing w:val="-2"/>
        </w:rPr>
        <w:t xml:space="preserve"> </w:t>
      </w:r>
      <w:r>
        <w:rPr>
          <w:rFonts w:eastAsiaTheme="minorEastAsia"/>
          <w:b w:val="0"/>
          <w:i w:val="0"/>
        </w:rPr>
        <w:t>рабочего</w:t>
      </w:r>
      <w:r w:rsidR="00BC509F">
        <w:rPr>
          <w:rFonts w:eastAsiaTheme="minorEastAsia"/>
          <w:b w:val="0"/>
          <w:i w:val="0"/>
          <w:spacing w:val="-1"/>
        </w:rPr>
        <w:t xml:space="preserve"> </w:t>
      </w:r>
      <w:r>
        <w:rPr>
          <w:rFonts w:eastAsiaTheme="minorEastAsia"/>
          <w:b w:val="0"/>
          <w:i w:val="0"/>
        </w:rPr>
        <w:t>дня,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следующего</w:t>
      </w:r>
      <w:r w:rsidR="00BC509F">
        <w:rPr>
          <w:rFonts w:eastAsiaTheme="minorEastAsia"/>
          <w:b w:val="0"/>
          <w:i w:val="0"/>
          <w:spacing w:val="-2"/>
        </w:rPr>
        <w:t xml:space="preserve"> </w:t>
      </w:r>
      <w:r>
        <w:rPr>
          <w:rFonts w:eastAsiaTheme="minorEastAsia"/>
          <w:b w:val="0"/>
          <w:i w:val="0"/>
        </w:rPr>
        <w:t>за</w:t>
      </w:r>
      <w:r w:rsidR="00BC509F">
        <w:rPr>
          <w:rFonts w:eastAsiaTheme="minorEastAsia"/>
          <w:b w:val="0"/>
          <w:i w:val="0"/>
          <w:spacing w:val="-1"/>
        </w:rPr>
        <w:t xml:space="preserve"> </w:t>
      </w:r>
      <w:r>
        <w:rPr>
          <w:rFonts w:eastAsiaTheme="minorEastAsia"/>
          <w:b w:val="0"/>
          <w:i w:val="0"/>
        </w:rPr>
        <w:t>днем</w:t>
      </w:r>
      <w:r w:rsidR="00BC509F">
        <w:rPr>
          <w:rFonts w:eastAsiaTheme="minorEastAsia"/>
          <w:b w:val="0"/>
          <w:i w:val="0"/>
          <w:spacing w:val="-2"/>
        </w:rPr>
        <w:t xml:space="preserve"> </w:t>
      </w:r>
      <w:r>
        <w:rPr>
          <w:rFonts w:eastAsiaTheme="minorEastAsia"/>
          <w:b w:val="0"/>
          <w:i w:val="0"/>
        </w:rPr>
        <w:t>его</w:t>
      </w:r>
      <w:r w:rsidR="00BC509F">
        <w:rPr>
          <w:rFonts w:eastAsiaTheme="minorEastAsia"/>
          <w:b w:val="0"/>
          <w:i w:val="0"/>
          <w:spacing w:val="-2"/>
        </w:rPr>
        <w:t xml:space="preserve"> </w:t>
      </w:r>
      <w:r>
        <w:rPr>
          <w:rFonts w:eastAsiaTheme="minorEastAsia"/>
          <w:b w:val="0"/>
          <w:i w:val="0"/>
        </w:rPr>
        <w:t>поступления.</w:t>
      </w:r>
      <w:bookmarkEnd w:id="153"/>
      <w:bookmarkEnd w:id="154"/>
      <w:bookmarkEnd w:id="155"/>
    </w:p>
    <w:p w14:paraId="2E939D9C" w14:textId="2B90660F" w:rsidR="005F2CF2" w:rsidRDefault="00C077B6">
      <w:pPr>
        <w:pStyle w:val="32"/>
        <w:keepNext/>
        <w:keepLines/>
        <w:numPr>
          <w:ilvl w:val="2"/>
          <w:numId w:val="2"/>
        </w:numPr>
        <w:tabs>
          <w:tab w:val="left" w:pos="372"/>
          <w:tab w:val="left" w:pos="567"/>
        </w:tabs>
        <w:ind w:left="0" w:firstLine="709"/>
        <w:contextualSpacing/>
        <w:jc w:val="both"/>
        <w:outlineLvl w:val="9"/>
      </w:pPr>
      <w:bookmarkStart w:id="156" w:name="_Toc103862208"/>
      <w:bookmarkStart w:id="157" w:name="_Toc103862243"/>
      <w:bookmarkStart w:id="158" w:name="_Toc103863870"/>
      <w:r>
        <w:rPr>
          <w:rFonts w:eastAsiaTheme="minorEastAsia"/>
          <w:b w:val="0"/>
          <w:i w:val="0"/>
        </w:rPr>
        <w:t>Регистрация</w:t>
      </w:r>
      <w:r w:rsidR="00BC509F">
        <w:rPr>
          <w:rFonts w:eastAsiaTheme="minorEastAsia"/>
          <w:b w:val="0"/>
          <w:i w:val="0"/>
          <w:spacing w:val="28"/>
        </w:rPr>
        <w:t xml:space="preserve"> </w:t>
      </w:r>
      <w:r>
        <w:rPr>
          <w:rFonts w:eastAsiaTheme="minorEastAsia"/>
          <w:b w:val="0"/>
          <w:i w:val="0"/>
        </w:rPr>
        <w:t>заявления,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представленного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заявителем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(представителем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заявителя)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целях,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указанных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пункте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6.1.2,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Администрацию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осуществляется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день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поступления.</w:t>
      </w:r>
      <w:bookmarkEnd w:id="156"/>
      <w:bookmarkEnd w:id="157"/>
      <w:bookmarkEnd w:id="158"/>
    </w:p>
    <w:p w14:paraId="45C8E7EF" w14:textId="77777777" w:rsidR="00BC509F" w:rsidRDefault="00C077B6">
      <w:pPr>
        <w:pStyle w:val="32"/>
        <w:keepNext/>
        <w:keepLines/>
        <w:numPr>
          <w:ilvl w:val="2"/>
          <w:numId w:val="2"/>
        </w:numPr>
        <w:tabs>
          <w:tab w:val="left" w:pos="372"/>
          <w:tab w:val="left" w:pos="567"/>
        </w:tabs>
        <w:ind w:left="0" w:firstLine="709"/>
        <w:contextualSpacing/>
        <w:jc w:val="both"/>
        <w:outlineLvl w:val="9"/>
        <w:rPr>
          <w:rFonts w:eastAsiaTheme="minorEastAsia"/>
          <w:b w:val="0"/>
          <w:i w:val="0"/>
        </w:rPr>
      </w:pPr>
      <w:bookmarkStart w:id="159" w:name="_Toc103862209"/>
      <w:bookmarkStart w:id="160" w:name="_Toc103862244"/>
      <w:bookmarkStart w:id="161" w:name="_Toc103863871"/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случае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представления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заявления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электронной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форме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вне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рабочего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времени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администрации,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либо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выходной,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нерабочий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или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праздничный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день,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заявление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подлежит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регистрации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следующий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рабочий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день.</w:t>
      </w:r>
      <w:bookmarkEnd w:id="159"/>
      <w:bookmarkEnd w:id="160"/>
      <w:bookmarkEnd w:id="161"/>
    </w:p>
    <w:p w14:paraId="04D7CB3E" w14:textId="7C939BB2" w:rsidR="005F2CF2" w:rsidRDefault="005F2CF2">
      <w:pPr>
        <w:pStyle w:val="11"/>
        <w:tabs>
          <w:tab w:val="left" w:pos="1257"/>
        </w:tabs>
        <w:ind w:firstLine="709"/>
        <w:jc w:val="both"/>
      </w:pPr>
    </w:p>
    <w:p w14:paraId="659CCBAF" w14:textId="0450D030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372"/>
        </w:tabs>
        <w:ind w:left="0" w:firstLine="709"/>
        <w:jc w:val="center"/>
      </w:pPr>
      <w:bookmarkStart w:id="162" w:name="bookmark168"/>
      <w:bookmarkStart w:id="163" w:name="bookmark171"/>
      <w:bookmarkStart w:id="164" w:name="bookmark169"/>
      <w:bookmarkStart w:id="165" w:name="bookmark172"/>
      <w:bookmarkStart w:id="166" w:name="_Toc103862210"/>
      <w:bookmarkStart w:id="167" w:name="_Toc103862245"/>
      <w:bookmarkStart w:id="168" w:name="_Toc103863872"/>
      <w:bookmarkStart w:id="169" w:name="_Toc103877688"/>
      <w:bookmarkEnd w:id="162"/>
      <w:bookmarkEnd w:id="163"/>
      <w:r>
        <w:t>Срок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164"/>
      <w:bookmarkEnd w:id="165"/>
      <w:bookmarkEnd w:id="166"/>
      <w:bookmarkEnd w:id="167"/>
      <w:bookmarkEnd w:id="168"/>
      <w:bookmarkEnd w:id="169"/>
    </w:p>
    <w:p w14:paraId="4B3EE153" w14:textId="119CF787" w:rsidR="005F2CF2" w:rsidRDefault="00C077B6">
      <w:pPr>
        <w:pStyle w:val="11"/>
        <w:numPr>
          <w:ilvl w:val="1"/>
          <w:numId w:val="2"/>
        </w:numPr>
        <w:tabs>
          <w:tab w:val="left" w:pos="1257"/>
        </w:tabs>
        <w:ind w:left="0" w:firstLine="709"/>
      </w:pPr>
      <w:bookmarkStart w:id="170" w:name="bookmark173"/>
      <w:bookmarkEnd w:id="170"/>
      <w:r>
        <w:t>Срок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услуги:</w:t>
      </w:r>
    </w:p>
    <w:p w14:paraId="46570472" w14:textId="1C4028A0" w:rsidR="005F2CF2" w:rsidRDefault="00C077B6">
      <w:pPr>
        <w:pStyle w:val="11"/>
        <w:numPr>
          <w:ilvl w:val="2"/>
          <w:numId w:val="2"/>
        </w:numPr>
        <w:tabs>
          <w:tab w:val="left" w:pos="1391"/>
        </w:tabs>
        <w:ind w:left="0" w:firstLine="709"/>
        <w:jc w:val="both"/>
      </w:pPr>
      <w:bookmarkStart w:id="171" w:name="bookmark174"/>
      <w:bookmarkEnd w:id="171"/>
      <w:r>
        <w:t>по</w:t>
      </w:r>
      <w:r w:rsidR="00BC509F">
        <w:t xml:space="preserve"> </w:t>
      </w:r>
      <w:r>
        <w:t>основаниям,</w:t>
      </w:r>
      <w:r w:rsidR="00BC509F">
        <w:t xml:space="preserve"> </w:t>
      </w:r>
      <w:r>
        <w:t>указанным</w:t>
      </w:r>
      <w:r w:rsidR="00BC509F">
        <w:t xml:space="preserve"> </w:t>
      </w:r>
      <w:r>
        <w:t>в</w:t>
      </w:r>
      <w:r w:rsidR="00BC509F">
        <w:t xml:space="preserve"> </w:t>
      </w:r>
      <w:r>
        <w:t>пунктах</w:t>
      </w:r>
      <w:r w:rsidR="00BC509F">
        <w:t xml:space="preserve"> </w:t>
      </w:r>
      <w:r>
        <w:t>6.1.1,</w:t>
      </w:r>
      <w:r w:rsidR="00BC509F">
        <w:t xml:space="preserve"> </w:t>
      </w:r>
      <w:r>
        <w:t>6.1.4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составляет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10</w:t>
      </w:r>
      <w:r w:rsidR="00BC509F">
        <w:t xml:space="preserve"> </w:t>
      </w:r>
      <w:r>
        <w:t>рабочих</w:t>
      </w:r>
      <w:r w:rsidR="00BC509F">
        <w:t xml:space="preserve"> </w:t>
      </w:r>
      <w:r>
        <w:t>дней</w:t>
      </w:r>
      <w:r w:rsidR="00BC509F">
        <w:t xml:space="preserve"> </w:t>
      </w:r>
      <w:r>
        <w:t>со</w:t>
      </w:r>
      <w:r w:rsidR="00BC509F">
        <w:t xml:space="preserve"> </w:t>
      </w:r>
      <w:r>
        <w:t>дня</w:t>
      </w:r>
      <w:r w:rsidR="00BC509F">
        <w:t xml:space="preserve"> </w:t>
      </w:r>
      <w:r>
        <w:t>регистрации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Администрации;</w:t>
      </w:r>
    </w:p>
    <w:p w14:paraId="13525458" w14:textId="3BDAD112" w:rsidR="005F2CF2" w:rsidRDefault="00C077B6">
      <w:pPr>
        <w:pStyle w:val="11"/>
        <w:numPr>
          <w:ilvl w:val="2"/>
          <w:numId w:val="2"/>
        </w:numPr>
        <w:tabs>
          <w:tab w:val="left" w:pos="1395"/>
        </w:tabs>
        <w:ind w:left="0" w:firstLine="709"/>
        <w:jc w:val="both"/>
      </w:pPr>
      <w:bookmarkStart w:id="172" w:name="bookmark175"/>
      <w:bookmarkEnd w:id="172"/>
      <w:r>
        <w:lastRenderedPageBreak/>
        <w:t>по</w:t>
      </w:r>
      <w:r w:rsidR="00BC509F">
        <w:t xml:space="preserve"> </w:t>
      </w:r>
      <w:r>
        <w:t>основанию,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6.1.2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составляет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rPr>
          <w:rFonts w:eastAsiaTheme="minorEastAsia"/>
          <w:color w:val="auto"/>
        </w:rPr>
        <w:t>3</w:t>
      </w:r>
      <w:r w:rsidR="00BC509F">
        <w:rPr>
          <w:rFonts w:eastAsiaTheme="minorEastAsia"/>
          <w:color w:val="auto"/>
        </w:rPr>
        <w:t xml:space="preserve"> </w:t>
      </w:r>
      <w:r>
        <w:t>рабочих</w:t>
      </w:r>
      <w:r w:rsidR="00BC509F">
        <w:t xml:space="preserve"> </w:t>
      </w:r>
      <w:r>
        <w:t>дней</w:t>
      </w:r>
      <w:r w:rsidR="00BC509F">
        <w:t xml:space="preserve"> </w:t>
      </w:r>
      <w:r>
        <w:t>со</w:t>
      </w:r>
      <w:r w:rsidR="00BC509F">
        <w:t xml:space="preserve"> </w:t>
      </w:r>
      <w:r>
        <w:t>дня</w:t>
      </w:r>
      <w:r w:rsidR="00BC509F">
        <w:t xml:space="preserve"> </w:t>
      </w:r>
      <w:r>
        <w:t>регистрации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Администрации;</w:t>
      </w:r>
      <w:bookmarkStart w:id="173" w:name="bookmark176"/>
      <w:bookmarkEnd w:id="173"/>
    </w:p>
    <w:p w14:paraId="587A8005" w14:textId="77838B75" w:rsidR="005F2CF2" w:rsidRDefault="00C077B6">
      <w:pPr>
        <w:pStyle w:val="11"/>
        <w:numPr>
          <w:ilvl w:val="2"/>
          <w:numId w:val="2"/>
        </w:numPr>
        <w:tabs>
          <w:tab w:val="left" w:pos="1386"/>
        </w:tabs>
        <w:ind w:left="0" w:firstLine="709"/>
        <w:jc w:val="both"/>
      </w:pPr>
      <w:bookmarkStart w:id="174" w:name="bookmark177"/>
      <w:bookmarkEnd w:id="174"/>
      <w:r>
        <w:t>по</w:t>
      </w:r>
      <w:r w:rsidR="00BC509F">
        <w:t xml:space="preserve"> </w:t>
      </w:r>
      <w:r>
        <w:t>основанию,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6.1.3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составляет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5</w:t>
      </w:r>
      <w:r w:rsidR="00BC509F">
        <w:t xml:space="preserve"> </w:t>
      </w:r>
      <w:r>
        <w:t>рабочих</w:t>
      </w:r>
      <w:r w:rsidR="00BC509F">
        <w:t xml:space="preserve"> </w:t>
      </w:r>
      <w:r>
        <w:t>дней</w:t>
      </w:r>
      <w:r w:rsidR="00BC509F">
        <w:t xml:space="preserve"> </w:t>
      </w:r>
      <w:r>
        <w:t>со</w:t>
      </w:r>
      <w:r w:rsidR="00BC509F">
        <w:t xml:space="preserve"> </w:t>
      </w:r>
      <w:r>
        <w:t>дня</w:t>
      </w:r>
      <w:r w:rsidR="00BC509F">
        <w:t xml:space="preserve"> </w:t>
      </w:r>
      <w:r>
        <w:t>регистрации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Администрации;</w:t>
      </w:r>
    </w:p>
    <w:p w14:paraId="6E8E27AA" w14:textId="41329571" w:rsidR="005F2CF2" w:rsidRDefault="00C077B6">
      <w:pPr>
        <w:pStyle w:val="11"/>
        <w:numPr>
          <w:ilvl w:val="1"/>
          <w:numId w:val="2"/>
        </w:numPr>
        <w:tabs>
          <w:tab w:val="left" w:pos="1257"/>
        </w:tabs>
        <w:ind w:left="0" w:firstLine="709"/>
        <w:jc w:val="both"/>
      </w:pPr>
      <w:bookmarkStart w:id="175" w:name="bookmark178"/>
      <w:bookmarkStart w:id="176" w:name="bookmark179"/>
      <w:bookmarkEnd w:id="175"/>
      <w:bookmarkEnd w:id="176"/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необходимости</w:t>
      </w:r>
      <w:r w:rsidR="00BC509F">
        <w:t xml:space="preserve"> </w:t>
      </w:r>
      <w:r>
        <w:t>ликвидации</w:t>
      </w:r>
      <w:r w:rsidR="00BC509F">
        <w:t xml:space="preserve"> </w:t>
      </w:r>
      <w:r>
        <w:t>аварий,</w:t>
      </w:r>
      <w:r w:rsidR="00BC509F">
        <w:t xml:space="preserve"> </w:t>
      </w:r>
      <w:r>
        <w:t>устранения</w:t>
      </w:r>
      <w:r w:rsidR="00BC509F">
        <w:t xml:space="preserve"> </w:t>
      </w:r>
      <w:r>
        <w:t>неисправностей</w:t>
      </w:r>
      <w:r w:rsidR="00BC509F">
        <w:t xml:space="preserve"> </w:t>
      </w:r>
      <w:r>
        <w:t>на</w:t>
      </w:r>
      <w:r w:rsidR="00BC509F">
        <w:t xml:space="preserve"> </w:t>
      </w:r>
      <w:r>
        <w:t>инженерных</w:t>
      </w:r>
      <w:r w:rsidR="00BC509F">
        <w:t xml:space="preserve"> </w:t>
      </w:r>
      <w:r>
        <w:t>сетях,</w:t>
      </w:r>
      <w:r w:rsidR="00BC509F">
        <w:t xml:space="preserve"> </w:t>
      </w:r>
      <w:r>
        <w:t>требующих</w:t>
      </w:r>
      <w:r w:rsidR="00BC509F">
        <w:t xml:space="preserve"> </w:t>
      </w:r>
      <w:r>
        <w:t>безотлагательного</w:t>
      </w:r>
      <w:r w:rsidR="00BC509F">
        <w:t xml:space="preserve"> </w:t>
      </w:r>
      <w:r>
        <w:t>проведения</w:t>
      </w:r>
      <w:r w:rsidR="00BC509F">
        <w:t xml:space="preserve"> </w:t>
      </w:r>
      <w:r>
        <w:t>аварийно-восстановительных</w:t>
      </w:r>
      <w:r w:rsidR="00BC509F">
        <w:t xml:space="preserve"> </w:t>
      </w:r>
      <w:r>
        <w:t>работ</w:t>
      </w:r>
      <w:r w:rsidR="00BC509F">
        <w:t xml:space="preserve"> </w:t>
      </w:r>
      <w:r>
        <w:t>в</w:t>
      </w:r>
      <w:r w:rsidR="00BC509F">
        <w:t xml:space="preserve"> </w:t>
      </w:r>
      <w:r>
        <w:t>выходные</w:t>
      </w:r>
      <w:r w:rsidR="00BC509F">
        <w:t xml:space="preserve"> </w:t>
      </w:r>
      <w:r>
        <w:t>и</w:t>
      </w:r>
      <w:r w:rsidR="00BC509F">
        <w:t xml:space="preserve"> </w:t>
      </w:r>
      <w:r>
        <w:t>(или)</w:t>
      </w:r>
      <w:r w:rsidR="00BC509F">
        <w:t xml:space="preserve"> </w:t>
      </w:r>
      <w:r>
        <w:t>праздничные</w:t>
      </w:r>
      <w:r w:rsidR="00BC509F">
        <w:t xml:space="preserve"> </w:t>
      </w:r>
      <w:r>
        <w:t>дни,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в</w:t>
      </w:r>
      <w:r w:rsidR="00BC509F">
        <w:t xml:space="preserve"> </w:t>
      </w:r>
      <w:r>
        <w:t>нерабочее</w:t>
      </w:r>
      <w:r w:rsidR="00BC509F">
        <w:t xml:space="preserve"> </w:t>
      </w:r>
      <w:r>
        <w:t>время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проведение</w:t>
      </w:r>
      <w:r w:rsidR="00BC509F">
        <w:t xml:space="preserve"> </w:t>
      </w:r>
      <w:r>
        <w:t>аварийно-восстановительных</w:t>
      </w:r>
      <w:r w:rsidR="00BC509F">
        <w:t xml:space="preserve"> </w:t>
      </w:r>
      <w:r>
        <w:t>работ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незамедлительно</w:t>
      </w:r>
      <w:r w:rsidR="00BC509F">
        <w:t xml:space="preserve"> </w:t>
      </w:r>
      <w:r>
        <w:t>с</w:t>
      </w:r>
      <w:r w:rsidR="00BC509F">
        <w:t xml:space="preserve"> </w:t>
      </w:r>
      <w:r>
        <w:t>последующей</w:t>
      </w:r>
      <w:r w:rsidR="00BC509F">
        <w:t xml:space="preserve"> </w:t>
      </w:r>
      <w:r>
        <w:t>подачей</w:t>
      </w:r>
      <w:r w:rsidR="00BC509F">
        <w:t xml:space="preserve"> </w:t>
      </w:r>
      <w:r>
        <w:t>лицами,</w:t>
      </w:r>
      <w:r w:rsidR="00BC509F">
        <w:t xml:space="preserve"> </w:t>
      </w:r>
      <w:r>
        <w:t>указанными</w:t>
      </w:r>
      <w:r w:rsidR="00BC509F">
        <w:t xml:space="preserve"> </w:t>
      </w:r>
      <w:r>
        <w:t>в</w:t>
      </w:r>
      <w:r w:rsidR="00BC509F">
        <w:t xml:space="preserve"> </w:t>
      </w:r>
      <w:r>
        <w:t>разделе</w:t>
      </w:r>
      <w:r w:rsidR="00BC509F">
        <w:t xml:space="preserve"> </w:t>
      </w:r>
      <w:r>
        <w:t>2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в</w:t>
      </w:r>
      <w:r w:rsidR="00BC509F">
        <w:t xml:space="preserve"> </w:t>
      </w:r>
      <w:r>
        <w:t>течение</w:t>
      </w:r>
      <w:r w:rsidR="00BC509F">
        <w:t xml:space="preserve"> </w:t>
      </w:r>
      <w:r>
        <w:t>суток</w:t>
      </w:r>
      <w:r w:rsidR="00BC509F">
        <w:t xml:space="preserve"> </w:t>
      </w:r>
      <w:r>
        <w:t>с</w:t>
      </w:r>
      <w:r w:rsidR="00BC509F">
        <w:t xml:space="preserve"> </w:t>
      </w:r>
      <w:r>
        <w:t>момента</w:t>
      </w:r>
      <w:r w:rsidR="00BC509F">
        <w:t xml:space="preserve"> </w:t>
      </w:r>
      <w:r>
        <w:t>начала</w:t>
      </w:r>
      <w:r w:rsidR="00BC509F">
        <w:t xml:space="preserve"> </w:t>
      </w:r>
      <w:r>
        <w:t>аварийно-восстановительных</w:t>
      </w:r>
      <w:r w:rsidR="00BC509F">
        <w:t xml:space="preserve"> </w:t>
      </w:r>
      <w:r>
        <w:t>работ</w:t>
      </w:r>
      <w:r w:rsidR="00BC509F">
        <w:t xml:space="preserve"> </w:t>
      </w:r>
      <w:r>
        <w:t>соответствующего</w:t>
      </w:r>
      <w:r w:rsidR="00BC509F">
        <w:t xml:space="preserve"> </w:t>
      </w:r>
      <w:r>
        <w:t>Заявления.</w:t>
      </w:r>
    </w:p>
    <w:p w14:paraId="5E949B85" w14:textId="20D30FFF" w:rsidR="005F2CF2" w:rsidRDefault="00C077B6">
      <w:pPr>
        <w:pStyle w:val="11"/>
        <w:numPr>
          <w:ilvl w:val="1"/>
          <w:numId w:val="2"/>
        </w:numPr>
        <w:tabs>
          <w:tab w:val="left" w:pos="1257"/>
        </w:tabs>
        <w:ind w:left="0" w:firstLine="709"/>
        <w:jc w:val="both"/>
      </w:pPr>
      <w:bookmarkStart w:id="177" w:name="bookmark180"/>
      <w:bookmarkStart w:id="178" w:name="bookmark181"/>
      <w:bookmarkEnd w:id="177"/>
      <w:bookmarkEnd w:id="178"/>
      <w:r>
        <w:t>Продолжительность</w:t>
      </w:r>
      <w:r w:rsidR="00BC509F">
        <w:t xml:space="preserve"> </w:t>
      </w:r>
      <w:r>
        <w:t>аварийно-восстановительных</w:t>
      </w:r>
      <w:r w:rsidR="00BC509F">
        <w:t xml:space="preserve"> </w:t>
      </w:r>
      <w:r>
        <w:t>работ</w:t>
      </w:r>
      <w:r w:rsidR="00BC509F">
        <w:t xml:space="preserve"> </w:t>
      </w:r>
      <w:r>
        <w:t>для</w:t>
      </w:r>
      <w:r w:rsidR="00BC509F">
        <w:t xml:space="preserve"> </w:t>
      </w:r>
      <w:r>
        <w:t>ликвидации</w:t>
      </w:r>
      <w:r w:rsidR="00BC509F">
        <w:t xml:space="preserve"> </w:t>
      </w:r>
      <w:r>
        <w:t>аварий,</w:t>
      </w:r>
      <w:r w:rsidR="00BC509F">
        <w:t xml:space="preserve"> </w:t>
      </w:r>
      <w:r>
        <w:t>устранения</w:t>
      </w:r>
      <w:r w:rsidR="00BC509F">
        <w:t xml:space="preserve"> </w:t>
      </w:r>
      <w:r>
        <w:t>неисправностей</w:t>
      </w:r>
      <w:r w:rsidR="00BC509F">
        <w:t xml:space="preserve"> </w:t>
      </w:r>
      <w:r>
        <w:t>на</w:t>
      </w:r>
      <w:r w:rsidR="00BC509F">
        <w:t xml:space="preserve"> </w:t>
      </w:r>
      <w:r>
        <w:t>инженерных</w:t>
      </w:r>
      <w:r w:rsidR="00BC509F">
        <w:t xml:space="preserve"> </w:t>
      </w:r>
      <w:r>
        <w:t>сетях</w:t>
      </w:r>
      <w:r w:rsidR="00BC509F">
        <w:t xml:space="preserve"> </w:t>
      </w:r>
      <w:r>
        <w:t>должна</w:t>
      </w:r>
      <w:r w:rsidR="00BC509F">
        <w:t xml:space="preserve"> </w:t>
      </w:r>
      <w:r>
        <w:t>составлять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четырнадцати</w:t>
      </w:r>
      <w:r w:rsidR="00BC509F">
        <w:t xml:space="preserve"> </w:t>
      </w:r>
      <w:r>
        <w:t>дней</w:t>
      </w:r>
      <w:r w:rsidR="00BC509F">
        <w:t xml:space="preserve"> </w:t>
      </w:r>
      <w:r>
        <w:t>с</w:t>
      </w:r>
      <w:r w:rsidR="00BC509F">
        <w:t xml:space="preserve"> </w:t>
      </w:r>
      <w:r>
        <w:t>момента</w:t>
      </w:r>
      <w:r w:rsidR="00BC509F">
        <w:t xml:space="preserve"> </w:t>
      </w:r>
      <w:r>
        <w:t>возникновения</w:t>
      </w:r>
      <w:r w:rsidR="00BC509F">
        <w:t xml:space="preserve"> </w:t>
      </w:r>
      <w:r>
        <w:t>аварии.</w:t>
      </w:r>
    </w:p>
    <w:p w14:paraId="061F136A" w14:textId="63898027" w:rsidR="005F2CF2" w:rsidRDefault="00C077B6">
      <w:pPr>
        <w:pStyle w:val="11"/>
        <w:numPr>
          <w:ilvl w:val="2"/>
          <w:numId w:val="2"/>
        </w:numPr>
        <w:tabs>
          <w:tab w:val="left" w:pos="1386"/>
        </w:tabs>
        <w:ind w:left="0" w:firstLine="709"/>
        <w:jc w:val="both"/>
      </w:pPr>
      <w:bookmarkStart w:id="179" w:name="bookmark182"/>
      <w:bookmarkEnd w:id="179"/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proofErr w:type="spellStart"/>
      <w:r>
        <w:t>незавершения</w:t>
      </w:r>
      <w:proofErr w:type="spellEnd"/>
      <w:r w:rsidR="00BC509F">
        <w:t xml:space="preserve"> </w:t>
      </w:r>
      <w:r>
        <w:t>работ</w:t>
      </w:r>
      <w:r w:rsidR="00BC509F">
        <w:t xml:space="preserve"> </w:t>
      </w:r>
      <w:r>
        <w:t>по</w:t>
      </w:r>
      <w:r w:rsidR="00BC509F">
        <w:t xml:space="preserve"> </w:t>
      </w:r>
      <w:r>
        <w:t>ликвидации</w:t>
      </w:r>
      <w:r w:rsidR="00BC509F">
        <w:t xml:space="preserve"> </w:t>
      </w:r>
      <w:r>
        <w:t>аварии</w:t>
      </w:r>
      <w:r w:rsidR="00BC509F">
        <w:t xml:space="preserve"> </w:t>
      </w:r>
      <w:r>
        <w:t>в</w:t>
      </w:r>
      <w:r w:rsidR="00BC509F">
        <w:t xml:space="preserve"> </w:t>
      </w:r>
      <w:r>
        <w:t>течение</w:t>
      </w:r>
      <w:r w:rsidR="00BC509F">
        <w:t xml:space="preserve"> </w:t>
      </w:r>
      <w:r>
        <w:t>срока,</w:t>
      </w:r>
      <w:r w:rsidR="00BC509F">
        <w:t xml:space="preserve"> </w:t>
      </w:r>
      <w:r>
        <w:t>установленного</w:t>
      </w:r>
      <w:r w:rsidR="00BC509F">
        <w:t xml:space="preserve"> </w:t>
      </w:r>
      <w:r>
        <w:t>разрешением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аварийно-восстановительных</w:t>
      </w:r>
      <w:r w:rsidR="00BC509F">
        <w:t xml:space="preserve"> </w:t>
      </w:r>
      <w:r>
        <w:t>работ,</w:t>
      </w:r>
      <w:r w:rsidR="00BC509F">
        <w:t xml:space="preserve"> </w:t>
      </w:r>
      <w:r>
        <w:t>необходимо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производство</w:t>
      </w:r>
      <w:r w:rsidR="00BC509F">
        <w:t xml:space="preserve"> </w:t>
      </w:r>
      <w:r>
        <w:t>плановых</w:t>
      </w:r>
      <w:r w:rsidR="00BC509F">
        <w:t xml:space="preserve"> </w:t>
      </w:r>
      <w:r>
        <w:t>работ.</w:t>
      </w:r>
      <w:r w:rsidR="00BC509F">
        <w:t xml:space="preserve"> </w:t>
      </w:r>
      <w:r>
        <w:t>Разрешение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аварийно-восстановительных</w:t>
      </w:r>
      <w:r w:rsidR="00BC509F">
        <w:t xml:space="preserve"> </w:t>
      </w:r>
      <w:r>
        <w:t>работ</w:t>
      </w:r>
      <w:r w:rsidR="00BC509F">
        <w:t xml:space="preserve"> </w:t>
      </w:r>
      <w:r>
        <w:t>не</w:t>
      </w:r>
      <w:r w:rsidR="00BC509F">
        <w:t xml:space="preserve"> </w:t>
      </w:r>
      <w:r>
        <w:t>продлевается.</w:t>
      </w:r>
    </w:p>
    <w:p w14:paraId="713871AB" w14:textId="7B0877FC" w:rsidR="005F2CF2" w:rsidRDefault="00C077B6">
      <w:pPr>
        <w:pStyle w:val="11"/>
        <w:numPr>
          <w:ilvl w:val="1"/>
          <w:numId w:val="2"/>
        </w:numPr>
        <w:tabs>
          <w:tab w:val="left" w:pos="1257"/>
        </w:tabs>
        <w:spacing w:after="200"/>
        <w:ind w:left="0" w:firstLine="709"/>
        <w:contextualSpacing/>
        <w:jc w:val="both"/>
      </w:pPr>
      <w:bookmarkStart w:id="180" w:name="bookmark183"/>
      <w:bookmarkEnd w:id="180"/>
      <w:r>
        <w:t>Подача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на</w:t>
      </w:r>
      <w:r w:rsidR="00BC509F">
        <w:t xml:space="preserve"> </w:t>
      </w:r>
      <w:r>
        <w:t>продление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не</w:t>
      </w:r>
      <w:r w:rsidR="00BC509F">
        <w:t xml:space="preserve"> </w:t>
      </w:r>
      <w:r>
        <w:t>менее</w:t>
      </w:r>
      <w:r w:rsidR="00BC509F">
        <w:t xml:space="preserve"> </w:t>
      </w:r>
      <w:r>
        <w:t>чем</w:t>
      </w:r>
      <w:r w:rsidR="00BC509F">
        <w:t xml:space="preserve"> </w:t>
      </w:r>
      <w:r>
        <w:t>за</w:t>
      </w:r>
      <w:r w:rsidR="00BC509F">
        <w:t xml:space="preserve"> </w:t>
      </w:r>
      <w:r>
        <w:t>5</w:t>
      </w:r>
      <w:r w:rsidR="00BC509F">
        <w:t xml:space="preserve"> </w:t>
      </w:r>
      <w:r>
        <w:t>дней</w:t>
      </w:r>
      <w:r w:rsidR="00BC509F">
        <w:t xml:space="preserve"> </w:t>
      </w:r>
      <w:r>
        <w:t>до</w:t>
      </w:r>
      <w:r w:rsidR="00BC509F">
        <w:t xml:space="preserve"> </w:t>
      </w:r>
      <w:r>
        <w:t>истечения</w:t>
      </w:r>
      <w:r w:rsidR="00BC509F">
        <w:t xml:space="preserve"> </w:t>
      </w:r>
      <w:r>
        <w:t>срока</w:t>
      </w:r>
      <w:r w:rsidR="00BC509F">
        <w:t xml:space="preserve"> </w:t>
      </w:r>
      <w:r>
        <w:t>действия</w:t>
      </w:r>
      <w:r w:rsidR="00BC509F">
        <w:t xml:space="preserve"> </w:t>
      </w:r>
      <w:r>
        <w:t>ранее</w:t>
      </w:r>
      <w:r w:rsidR="00BC509F">
        <w:t xml:space="preserve"> </w:t>
      </w:r>
      <w:r>
        <w:t>выданного</w:t>
      </w:r>
      <w:r w:rsidR="00BC509F">
        <w:t xml:space="preserve"> </w:t>
      </w:r>
      <w:r>
        <w:t>разрешения.</w:t>
      </w:r>
    </w:p>
    <w:p w14:paraId="1D6D94C0" w14:textId="7DF4D6F1" w:rsidR="005F2CF2" w:rsidRDefault="00C077B6">
      <w:pPr>
        <w:pStyle w:val="11"/>
        <w:numPr>
          <w:ilvl w:val="2"/>
          <w:numId w:val="2"/>
        </w:numPr>
        <w:tabs>
          <w:tab w:val="left" w:pos="1392"/>
        </w:tabs>
        <w:ind w:left="0" w:firstLine="709"/>
        <w:contextualSpacing/>
        <w:jc w:val="both"/>
      </w:pPr>
      <w:bookmarkStart w:id="181" w:name="bookmark184"/>
      <w:bookmarkEnd w:id="181"/>
      <w:r>
        <w:t>Подача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на</w:t>
      </w:r>
      <w:r w:rsidR="00BC509F">
        <w:t xml:space="preserve"> </w:t>
      </w:r>
      <w:r>
        <w:t>продление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позднее</w:t>
      </w:r>
      <w:r w:rsidR="00BC509F">
        <w:t xml:space="preserve"> </w:t>
      </w:r>
      <w:r>
        <w:t>5</w:t>
      </w:r>
      <w:r w:rsidR="00BC509F">
        <w:t xml:space="preserve"> </w:t>
      </w:r>
      <w:r>
        <w:t>дней</w:t>
      </w:r>
      <w:r w:rsidR="00BC509F">
        <w:t xml:space="preserve"> </w:t>
      </w:r>
      <w:r>
        <w:t>до</w:t>
      </w:r>
      <w:r w:rsidR="00BC509F">
        <w:t xml:space="preserve"> </w:t>
      </w:r>
      <w:r>
        <w:t>истечения</w:t>
      </w:r>
      <w:r w:rsidR="00BC509F">
        <w:t xml:space="preserve"> </w:t>
      </w:r>
      <w:r>
        <w:t>срока</w:t>
      </w:r>
      <w:r w:rsidR="00BC509F">
        <w:t xml:space="preserve"> </w:t>
      </w:r>
      <w:r>
        <w:t>действия</w:t>
      </w:r>
      <w:r w:rsidR="00BC509F">
        <w:t xml:space="preserve"> </w:t>
      </w:r>
      <w:r>
        <w:t>ранее</w:t>
      </w:r>
      <w:r w:rsidR="00BC509F">
        <w:t xml:space="preserve"> </w:t>
      </w:r>
      <w:r>
        <w:t>выданного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не</w:t>
      </w:r>
      <w:r w:rsidR="00BC509F">
        <w:t xml:space="preserve"> </w:t>
      </w:r>
      <w:r>
        <w:t>является</w:t>
      </w:r>
      <w:r w:rsidR="00BC509F">
        <w:t xml:space="preserve"> </w:t>
      </w:r>
      <w:r>
        <w:t>основанием</w:t>
      </w:r>
      <w:r w:rsidR="00BC509F">
        <w:t xml:space="preserve"> </w:t>
      </w:r>
      <w:r>
        <w:t>для</w:t>
      </w:r>
      <w:r w:rsidR="00BC509F">
        <w:t xml:space="preserve"> </w:t>
      </w:r>
      <w:r>
        <w:t>отказа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0FF04552" w14:textId="36488D3A" w:rsidR="005F2CF2" w:rsidRDefault="00C077B6">
      <w:pPr>
        <w:pStyle w:val="11"/>
        <w:numPr>
          <w:ilvl w:val="2"/>
          <w:numId w:val="2"/>
        </w:numPr>
        <w:tabs>
          <w:tab w:val="left" w:pos="1392"/>
        </w:tabs>
        <w:ind w:left="0" w:firstLine="709"/>
        <w:jc w:val="both"/>
      </w:pPr>
      <w:bookmarkStart w:id="182" w:name="bookmark185"/>
      <w:bookmarkEnd w:id="182"/>
      <w:r>
        <w:t>Продление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двух</w:t>
      </w:r>
      <w:r w:rsidR="00BC509F">
        <w:t xml:space="preserve"> </w:t>
      </w:r>
      <w:r>
        <w:t>раз.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необходимости</w:t>
      </w:r>
      <w:r w:rsidR="00BC509F">
        <w:t xml:space="preserve"> </w:t>
      </w:r>
      <w:r>
        <w:t>дальнейшего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необходимо</w:t>
      </w:r>
      <w:r w:rsidR="00BC509F">
        <w:t xml:space="preserve"> </w:t>
      </w:r>
      <w:r>
        <w:t>получить</w:t>
      </w:r>
      <w:r w:rsidR="00BC509F">
        <w:t xml:space="preserve"> </w:t>
      </w:r>
      <w:r>
        <w:t>новое</w:t>
      </w:r>
      <w:r w:rsidR="00BC509F">
        <w:t xml:space="preserve"> </w:t>
      </w:r>
      <w:r>
        <w:t>разрешение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работ.</w:t>
      </w:r>
    </w:p>
    <w:p w14:paraId="0FA01DC7" w14:textId="07AB4273" w:rsidR="005F2CF2" w:rsidRDefault="00C077B6">
      <w:pPr>
        <w:pStyle w:val="11"/>
        <w:numPr>
          <w:ilvl w:val="1"/>
          <w:numId w:val="2"/>
        </w:numPr>
        <w:tabs>
          <w:tab w:val="left" w:pos="1762"/>
        </w:tabs>
        <w:ind w:left="0" w:firstLine="709"/>
        <w:jc w:val="both"/>
      </w:pPr>
      <w:bookmarkStart w:id="183" w:name="bookmark186"/>
      <w:bookmarkEnd w:id="183"/>
      <w:r>
        <w:t>Подача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на</w:t>
      </w:r>
      <w:r w:rsidR="00BC509F">
        <w:t xml:space="preserve"> </w:t>
      </w:r>
      <w:r>
        <w:t>закрытие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в</w:t>
      </w:r>
      <w:r w:rsidR="00BC509F">
        <w:t xml:space="preserve"> </w:t>
      </w:r>
      <w:r>
        <w:t>течение</w:t>
      </w:r>
      <w:r w:rsidR="00BC509F">
        <w:t xml:space="preserve"> </w:t>
      </w:r>
      <w:r>
        <w:t>3</w:t>
      </w:r>
      <w:r w:rsidR="00BC509F">
        <w:t xml:space="preserve"> </w:t>
      </w:r>
      <w:r>
        <w:t>рабочих</w:t>
      </w:r>
      <w:r w:rsidR="00BC509F">
        <w:t xml:space="preserve"> </w:t>
      </w:r>
      <w:r>
        <w:t>дней</w:t>
      </w:r>
      <w:r w:rsidR="00BC509F">
        <w:t xml:space="preserve"> </w:t>
      </w:r>
      <w:r>
        <w:t>после</w:t>
      </w:r>
      <w:r w:rsidR="00BC509F">
        <w:t xml:space="preserve"> </w:t>
      </w:r>
      <w:r>
        <w:t>истечения</w:t>
      </w:r>
      <w:r w:rsidR="00BC509F">
        <w:t xml:space="preserve"> </w:t>
      </w:r>
      <w:r>
        <w:t>срока</w:t>
      </w:r>
      <w:r w:rsidR="00BC509F">
        <w:t xml:space="preserve"> </w:t>
      </w:r>
      <w:r>
        <w:t>действия</w:t>
      </w:r>
      <w:r w:rsidR="00BC509F">
        <w:t xml:space="preserve"> </w:t>
      </w:r>
      <w:r>
        <w:t>ранее</w:t>
      </w:r>
      <w:r w:rsidR="00BC509F">
        <w:t xml:space="preserve"> </w:t>
      </w:r>
      <w:r>
        <w:t>выданного</w:t>
      </w:r>
      <w:r w:rsidR="00BC509F">
        <w:t xml:space="preserve"> </w:t>
      </w:r>
      <w:r>
        <w:t>разрешения.</w:t>
      </w:r>
    </w:p>
    <w:p w14:paraId="0CA31D9C" w14:textId="7BB200D2" w:rsidR="005F2CF2" w:rsidRDefault="00C077B6">
      <w:pPr>
        <w:pStyle w:val="11"/>
        <w:spacing w:after="200"/>
        <w:ind w:firstLine="709"/>
        <w:jc w:val="both"/>
      </w:pPr>
      <w:r>
        <w:t>Подача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на</w:t>
      </w:r>
      <w:r w:rsidR="00BC509F">
        <w:t xml:space="preserve"> </w:t>
      </w:r>
      <w:r>
        <w:t>закрытие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право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позднее</w:t>
      </w:r>
      <w:r w:rsidR="00BC509F">
        <w:t xml:space="preserve"> </w:t>
      </w:r>
      <w:r>
        <w:t>3</w:t>
      </w:r>
      <w:r w:rsidR="00BC509F">
        <w:t xml:space="preserve"> </w:t>
      </w:r>
      <w:r>
        <w:t>рабочих</w:t>
      </w:r>
      <w:r w:rsidR="00BC509F">
        <w:t xml:space="preserve"> </w:t>
      </w:r>
      <w:r>
        <w:t>дней</w:t>
      </w:r>
      <w:r w:rsidR="00BC509F">
        <w:t xml:space="preserve"> </w:t>
      </w:r>
      <w:r>
        <w:t>не</w:t>
      </w:r>
      <w:r w:rsidR="00BC509F">
        <w:t xml:space="preserve"> </w:t>
      </w:r>
      <w:r>
        <w:t>является</w:t>
      </w:r>
      <w:r w:rsidR="00BC509F">
        <w:t xml:space="preserve"> </w:t>
      </w:r>
      <w:r>
        <w:t>основанием</w:t>
      </w:r>
      <w:r w:rsidR="00BC509F">
        <w:t xml:space="preserve"> </w:t>
      </w:r>
      <w:r>
        <w:t>для</w:t>
      </w:r>
      <w:r w:rsidR="00BC509F">
        <w:t xml:space="preserve"> </w:t>
      </w:r>
      <w:r>
        <w:t>отказа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68B393A1" w14:textId="2355735F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355"/>
        </w:tabs>
        <w:ind w:left="0" w:firstLine="709"/>
        <w:jc w:val="center"/>
      </w:pPr>
      <w:bookmarkStart w:id="184" w:name="bookmark189"/>
      <w:bookmarkStart w:id="185" w:name="_Toc103862211"/>
      <w:bookmarkStart w:id="186" w:name="_Toc103862246"/>
      <w:bookmarkStart w:id="187" w:name="_Toc103863873"/>
      <w:bookmarkStart w:id="188" w:name="_Toc103877689"/>
      <w:bookmarkEnd w:id="184"/>
      <w:r>
        <w:t>Нормативные</w:t>
      </w:r>
      <w:r w:rsidR="00BC509F">
        <w:t xml:space="preserve"> </w:t>
      </w:r>
      <w:r>
        <w:t>правовые</w:t>
      </w:r>
      <w:r w:rsidR="00BC509F">
        <w:t xml:space="preserve"> </w:t>
      </w:r>
      <w:r>
        <w:t>акты,</w:t>
      </w:r>
      <w:r w:rsidR="00BC509F">
        <w:t xml:space="preserve"> </w:t>
      </w:r>
      <w:r>
        <w:t>регулирующие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(муниципальной)</w:t>
      </w:r>
      <w:r w:rsidR="00BC509F">
        <w:t xml:space="preserve"> </w:t>
      </w:r>
      <w:r>
        <w:t>услуги</w:t>
      </w:r>
      <w:bookmarkEnd w:id="185"/>
      <w:bookmarkEnd w:id="186"/>
      <w:bookmarkEnd w:id="187"/>
      <w:bookmarkEnd w:id="188"/>
    </w:p>
    <w:p w14:paraId="4C337CE7" w14:textId="047B1C53" w:rsidR="005F2CF2" w:rsidRDefault="00C077B6">
      <w:pPr>
        <w:pStyle w:val="11"/>
        <w:numPr>
          <w:ilvl w:val="1"/>
          <w:numId w:val="2"/>
        </w:numPr>
        <w:tabs>
          <w:tab w:val="left" w:pos="1341"/>
        </w:tabs>
        <w:ind w:left="0" w:firstLine="709"/>
        <w:jc w:val="both"/>
      </w:pPr>
      <w:bookmarkStart w:id="189" w:name="bookmark191"/>
      <w:bookmarkEnd w:id="189"/>
      <w:r>
        <w:t>Основными</w:t>
      </w:r>
      <w:r w:rsidR="00BC509F">
        <w:t xml:space="preserve"> </w:t>
      </w:r>
      <w:r>
        <w:t>нормативными</w:t>
      </w:r>
      <w:r w:rsidR="00BC509F">
        <w:t xml:space="preserve"> </w:t>
      </w:r>
      <w:r>
        <w:t>правовыми</w:t>
      </w:r>
      <w:r w:rsidR="00BC509F">
        <w:t xml:space="preserve"> </w:t>
      </w:r>
      <w:r>
        <w:t>актами,</w:t>
      </w:r>
      <w:r w:rsidR="00BC509F">
        <w:t xml:space="preserve"> </w:t>
      </w:r>
      <w:r>
        <w:t>регулирующими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являются</w:t>
      </w:r>
      <w:r w:rsidR="00BC509F">
        <w:t xml:space="preserve"> </w:t>
      </w:r>
      <w:r>
        <w:rPr>
          <w:rFonts w:eastAsiaTheme="minorEastAsia"/>
          <w:i/>
          <w:iCs/>
        </w:rPr>
        <w:t>(указывается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наименование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нормативного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правового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акта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муниципального</w:t>
      </w:r>
      <w:r w:rsidR="00BC509F">
        <w:rPr>
          <w:rFonts w:eastAsiaTheme="minorEastAsia"/>
          <w:i/>
          <w:iCs/>
        </w:rPr>
        <w:t xml:space="preserve"> </w:t>
      </w:r>
      <w:r>
        <w:rPr>
          <w:rFonts w:eastAsiaTheme="minorEastAsia"/>
          <w:i/>
          <w:iCs/>
        </w:rPr>
        <w:t>образования).</w:t>
      </w:r>
    </w:p>
    <w:p w14:paraId="6E4B7598" w14:textId="7823350A" w:rsidR="005F2CF2" w:rsidRDefault="00C077B6">
      <w:pPr>
        <w:pStyle w:val="11"/>
        <w:numPr>
          <w:ilvl w:val="1"/>
          <w:numId w:val="2"/>
        </w:numPr>
        <w:tabs>
          <w:tab w:val="left" w:pos="1341"/>
        </w:tabs>
        <w:ind w:left="0" w:firstLine="709"/>
        <w:jc w:val="both"/>
      </w:pPr>
      <w:bookmarkStart w:id="190" w:name="bookmark192"/>
      <w:bookmarkEnd w:id="190"/>
      <w:r>
        <w:t>Список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актов,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которыми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(с</w:t>
      </w:r>
      <w:r w:rsidR="00BC509F">
        <w:t xml:space="preserve"> </w:t>
      </w:r>
      <w:r>
        <w:t>указанием</w:t>
      </w:r>
      <w:r w:rsidR="00BC509F">
        <w:t xml:space="preserve"> </w:t>
      </w:r>
      <w:r>
        <w:t>их</w:t>
      </w:r>
      <w:r w:rsidR="00BC509F">
        <w:t xml:space="preserve"> </w:t>
      </w:r>
      <w:r>
        <w:t>реквизитов</w:t>
      </w:r>
      <w:r w:rsidR="00BC509F">
        <w:t xml:space="preserve"> </w:t>
      </w:r>
      <w:r>
        <w:t>и</w:t>
      </w:r>
      <w:r w:rsidR="00BC509F">
        <w:t xml:space="preserve"> </w:t>
      </w:r>
      <w:r>
        <w:t>источников</w:t>
      </w:r>
      <w:r w:rsidR="00BC509F">
        <w:t xml:space="preserve"> </w:t>
      </w:r>
      <w:r>
        <w:t>официального</w:t>
      </w:r>
      <w:r w:rsidR="00BC509F">
        <w:t xml:space="preserve"> </w:t>
      </w:r>
      <w:r>
        <w:t>опубликования),</w:t>
      </w:r>
      <w:r w:rsidR="00BC509F">
        <w:t xml:space="preserve"> </w:t>
      </w:r>
      <w:r>
        <w:t>размещен</w:t>
      </w:r>
      <w:r w:rsidR="00BC509F">
        <w:t xml:space="preserve"> </w:t>
      </w:r>
      <w:r>
        <w:t>на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в</w:t>
      </w:r>
      <w:r w:rsidR="00BC509F">
        <w:t xml:space="preserve"> </w:t>
      </w:r>
      <w:r>
        <w:t>подразделе</w:t>
      </w:r>
      <w:r w:rsidR="00BC509F">
        <w:t xml:space="preserve"> </w:t>
      </w:r>
      <w:r w:rsidR="00C45502">
        <w:t>««</w:t>
      </w:r>
      <w:r>
        <w:t>,</w:t>
      </w:r>
      <w:r w:rsidR="00BC509F">
        <w:t xml:space="preserve"> </w:t>
      </w:r>
      <w:r>
        <w:t>раздела</w:t>
      </w:r>
      <w:r w:rsidR="00BC509F">
        <w:t xml:space="preserve"> </w:t>
      </w:r>
      <w:r w:rsidR="00C45502">
        <w:t>«</w:t>
      </w:r>
      <w:r>
        <w:t>_</w:t>
      </w:r>
      <w:r w:rsidR="00C45502">
        <w:t>»</w:t>
      </w:r>
      <w:r>
        <w:t>,</w:t>
      </w:r>
      <w:r w:rsidR="00BC509F">
        <w:t xml:space="preserve"> </w:t>
      </w:r>
      <w:r>
        <w:t>адрес</w:t>
      </w:r>
      <w:r w:rsidR="00BC509F">
        <w:t xml:space="preserve"> </w:t>
      </w:r>
      <w:r>
        <w:t>раздела</w:t>
      </w:r>
      <w:r w:rsidR="00BC509F">
        <w:t xml:space="preserve"> </w:t>
      </w:r>
      <w:r>
        <w:t>на</w:t>
      </w:r>
      <w:r w:rsidR="00BC509F">
        <w:t xml:space="preserve"> </w:t>
      </w:r>
      <w:r>
        <w:t>сайте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приведен</w:t>
      </w:r>
      <w:r w:rsidR="00BC509F">
        <w:t xml:space="preserve"> </w:t>
      </w:r>
      <w:r>
        <w:t>в</w:t>
      </w:r>
      <w:r w:rsidR="00BC509F">
        <w:t xml:space="preserve"> </w:t>
      </w:r>
      <w:r>
        <w:t>Приложении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3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регламенту.</w:t>
      </w:r>
    </w:p>
    <w:p w14:paraId="5FEB3397" w14:textId="77777777" w:rsidR="005F2CF2" w:rsidRDefault="005F2CF2">
      <w:pPr>
        <w:pStyle w:val="11"/>
        <w:tabs>
          <w:tab w:val="left" w:pos="1341"/>
        </w:tabs>
        <w:ind w:left="709" w:firstLine="0"/>
        <w:jc w:val="both"/>
      </w:pPr>
    </w:p>
    <w:p w14:paraId="5D270CEF" w14:textId="52C399E0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1566"/>
        </w:tabs>
        <w:ind w:left="0" w:firstLine="709"/>
        <w:jc w:val="both"/>
      </w:pPr>
      <w:bookmarkStart w:id="191" w:name="bookmark195"/>
      <w:bookmarkStart w:id="192" w:name="bookmark193"/>
      <w:bookmarkStart w:id="193" w:name="bookmark196"/>
      <w:bookmarkStart w:id="194" w:name="_Toc103862212"/>
      <w:bookmarkStart w:id="195" w:name="_Toc103862247"/>
      <w:bookmarkStart w:id="196" w:name="_Toc103863874"/>
      <w:bookmarkStart w:id="197" w:name="_Toc103877690"/>
      <w:bookmarkEnd w:id="191"/>
      <w:r>
        <w:t>Исчерпывающий</w:t>
      </w:r>
      <w:r w:rsidR="00BC509F">
        <w:t xml:space="preserve"> </w:t>
      </w:r>
      <w:r>
        <w:t>перечень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подлежащих</w:t>
      </w:r>
      <w:r w:rsidR="00BC509F">
        <w:t xml:space="preserve"> </w:t>
      </w:r>
      <w:r>
        <w:t>представлению</w:t>
      </w:r>
      <w:r w:rsidR="00BC509F">
        <w:t xml:space="preserve"> </w:t>
      </w:r>
      <w:r>
        <w:t>Заявителем</w:t>
      </w:r>
      <w:bookmarkEnd w:id="192"/>
      <w:bookmarkEnd w:id="193"/>
      <w:bookmarkEnd w:id="194"/>
      <w:bookmarkEnd w:id="195"/>
      <w:bookmarkEnd w:id="196"/>
      <w:bookmarkEnd w:id="197"/>
    </w:p>
    <w:p w14:paraId="3E2807F0" w14:textId="538616EE" w:rsidR="005F2CF2" w:rsidRDefault="00C077B6">
      <w:pPr>
        <w:pStyle w:val="11"/>
        <w:numPr>
          <w:ilvl w:val="1"/>
          <w:numId w:val="2"/>
        </w:numPr>
        <w:tabs>
          <w:tab w:val="left" w:pos="1341"/>
        </w:tabs>
        <w:ind w:left="0" w:firstLine="709"/>
        <w:jc w:val="both"/>
      </w:pPr>
      <w:bookmarkStart w:id="198" w:name="bookmark197"/>
      <w:bookmarkEnd w:id="198"/>
      <w:r>
        <w:t>Перечень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обязательных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независимо</w:t>
      </w:r>
      <w:r w:rsidR="00BC509F">
        <w:t xml:space="preserve"> </w:t>
      </w:r>
      <w:r>
        <w:t>от</w:t>
      </w:r>
      <w:r w:rsidR="00BC509F">
        <w:t xml:space="preserve"> </w:t>
      </w:r>
      <w:r>
        <w:t>категории</w:t>
      </w:r>
      <w:r w:rsidR="00BC509F">
        <w:t xml:space="preserve"> </w:t>
      </w:r>
      <w:r>
        <w:t>и</w:t>
      </w:r>
      <w:r w:rsidR="00BC509F">
        <w:t xml:space="preserve"> </w:t>
      </w:r>
      <w:r>
        <w:t>основания</w:t>
      </w:r>
      <w:r w:rsidR="00BC509F">
        <w:t xml:space="preserve"> </w:t>
      </w:r>
      <w:r>
        <w:t>для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lastRenderedPageBreak/>
        <w:t>услуги:</w:t>
      </w:r>
    </w:p>
    <w:p w14:paraId="20C5573C" w14:textId="57F625F1" w:rsidR="005F2CF2" w:rsidRDefault="00C077B6">
      <w:pPr>
        <w:pStyle w:val="11"/>
        <w:tabs>
          <w:tab w:val="left" w:pos="1046"/>
        </w:tabs>
        <w:ind w:firstLine="709"/>
        <w:jc w:val="both"/>
      </w:pPr>
      <w:bookmarkStart w:id="199" w:name="bookmark198"/>
      <w:r>
        <w:rPr>
          <w:rFonts w:eastAsiaTheme="minorEastAsia"/>
          <w:shd w:val="clear" w:color="auto" w:fill="FFFFFF"/>
        </w:rPr>
        <w:t>а</w:t>
      </w:r>
      <w:bookmarkEnd w:id="199"/>
      <w:r>
        <w:rPr>
          <w:rFonts w:eastAsiaTheme="minorEastAsia"/>
          <w:shd w:val="clear" w:color="auto" w:fill="FFFFFF"/>
        </w:rPr>
        <w:t>)</w:t>
      </w:r>
      <w:r w:rsidR="00BC509F">
        <w:t xml:space="preserve"> </w:t>
      </w:r>
      <w:r>
        <w:t>документ,</w:t>
      </w:r>
      <w:r w:rsidR="00BC509F">
        <w:t xml:space="preserve"> </w:t>
      </w:r>
      <w:r>
        <w:t>удостоверяющий</w:t>
      </w:r>
      <w:r w:rsidR="00BC509F">
        <w:t xml:space="preserve"> </w:t>
      </w:r>
      <w:r>
        <w:t>личность</w:t>
      </w:r>
      <w:r w:rsidR="00BC509F">
        <w:t xml:space="preserve"> </w:t>
      </w:r>
      <w:r>
        <w:t>заявителя.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</w:t>
      </w:r>
      <w:r w:rsidR="00BC509F">
        <w:t xml:space="preserve"> </w:t>
      </w:r>
      <w:r>
        <w:t>сведения</w:t>
      </w:r>
      <w:r w:rsidR="00BC509F">
        <w:t xml:space="preserve"> </w:t>
      </w:r>
      <w:r>
        <w:t>из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удостоверяющего</w:t>
      </w:r>
      <w:r w:rsidR="00BC509F">
        <w:t xml:space="preserve"> </w:t>
      </w:r>
      <w:r>
        <w:t>личность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представителя</w:t>
      </w:r>
      <w:r w:rsidR="00BC509F">
        <w:t xml:space="preserve"> </w:t>
      </w:r>
      <w:r>
        <w:t>формируются</w:t>
      </w:r>
      <w:r w:rsidR="00BC509F">
        <w:t xml:space="preserve"> </w:t>
      </w:r>
      <w:r>
        <w:t>при</w:t>
      </w:r>
      <w:r w:rsidR="00BC509F">
        <w:t xml:space="preserve"> </w:t>
      </w:r>
      <w:r>
        <w:t>подтверждении</w:t>
      </w:r>
      <w:r w:rsidR="00BC509F">
        <w:t xml:space="preserve"> </w:t>
      </w:r>
      <w:r>
        <w:t>учетной</w:t>
      </w:r>
      <w:r w:rsidR="00BC509F">
        <w:t xml:space="preserve"> </w:t>
      </w:r>
      <w:r>
        <w:t>записи</w:t>
      </w:r>
      <w:r w:rsidR="00BC509F">
        <w:t xml:space="preserve"> </w:t>
      </w:r>
      <w:r>
        <w:t>в</w:t>
      </w:r>
      <w:r w:rsidR="00BC509F">
        <w:t xml:space="preserve"> </w:t>
      </w:r>
      <w:r>
        <w:t>Единой</w:t>
      </w:r>
      <w:r w:rsidR="00BC509F">
        <w:t xml:space="preserve"> </w:t>
      </w:r>
      <w:r>
        <w:t>системе</w:t>
      </w:r>
      <w:r w:rsidR="00BC509F">
        <w:t xml:space="preserve"> </w:t>
      </w:r>
      <w:r>
        <w:t>идентификации</w:t>
      </w:r>
      <w:r w:rsidR="00BC509F">
        <w:t xml:space="preserve"> </w:t>
      </w:r>
      <w:r>
        <w:t>и</w:t>
      </w:r>
      <w:r w:rsidR="00BC509F">
        <w:t xml:space="preserve"> </w:t>
      </w:r>
      <w:r>
        <w:t>аутентификации</w:t>
      </w:r>
      <w:r w:rsidR="00BC509F">
        <w:t xml:space="preserve"> </w:t>
      </w:r>
      <w:r>
        <w:t>(далее</w:t>
      </w:r>
      <w:r w:rsidR="00BC509F">
        <w:t xml:space="preserve"> </w:t>
      </w: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ЕСИА)</w:t>
      </w:r>
      <w:r w:rsidR="00BC509F">
        <w:t xml:space="preserve"> </w:t>
      </w:r>
      <w:r>
        <w:t>из</w:t>
      </w:r>
      <w:r w:rsidR="00BC509F">
        <w:t xml:space="preserve"> </w:t>
      </w:r>
      <w:r>
        <w:t>состава</w:t>
      </w:r>
      <w:r w:rsidR="00BC509F">
        <w:t xml:space="preserve"> </w:t>
      </w:r>
      <w:r>
        <w:t>соответствующих</w:t>
      </w:r>
      <w:r w:rsidR="00BC509F">
        <w:t xml:space="preserve"> </w:t>
      </w:r>
      <w:r>
        <w:t>данных</w:t>
      </w:r>
      <w:r w:rsidR="00BC509F">
        <w:t xml:space="preserve"> </w:t>
      </w:r>
      <w:r>
        <w:t>указанной</w:t>
      </w:r>
      <w:r w:rsidR="00BC509F">
        <w:t xml:space="preserve"> </w:t>
      </w:r>
      <w:r>
        <w:t>учетной</w:t>
      </w:r>
      <w:r w:rsidR="00BC509F">
        <w:t xml:space="preserve"> </w:t>
      </w:r>
      <w:r>
        <w:t>записи</w:t>
      </w:r>
      <w:r w:rsidR="00BC509F">
        <w:t xml:space="preserve"> </w:t>
      </w:r>
      <w:r>
        <w:t>и</w:t>
      </w:r>
      <w:r w:rsidR="00BC509F">
        <w:t xml:space="preserve"> </w:t>
      </w:r>
      <w:r>
        <w:t>могут</w:t>
      </w:r>
      <w:r w:rsidR="00BC509F">
        <w:t xml:space="preserve"> </w:t>
      </w:r>
      <w:r>
        <w:t>быть</w:t>
      </w:r>
      <w:r w:rsidR="00BC509F">
        <w:t xml:space="preserve"> </w:t>
      </w:r>
      <w:r>
        <w:t>проверены</w:t>
      </w:r>
      <w:r w:rsidR="00BC509F">
        <w:t xml:space="preserve"> </w:t>
      </w:r>
      <w:r>
        <w:t>путем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запроса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системы</w:t>
      </w:r>
      <w:r w:rsidR="00BC509F">
        <w:t xml:space="preserve"> </w:t>
      </w:r>
      <w:r>
        <w:t>межведомственного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взаимодействия;</w:t>
      </w:r>
    </w:p>
    <w:p w14:paraId="4DB0527E" w14:textId="377066CD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подтверждающий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полномочия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представителя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действовать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имени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случае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обращения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предоставлением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представителя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Заявителя).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обращении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посредством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ЕПГУ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указанный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выданный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Заявителем,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удостоверяется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усиленной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квалифицированной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электронной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подписью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случае,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если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является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юридическое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лицо)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нотариуса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приложением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файла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открепленной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усиленной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квалифицированной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электронной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подписи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формате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sig;</w:t>
      </w:r>
    </w:p>
    <w:p w14:paraId="0059805F" w14:textId="0A7EC207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Гарантийное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письмо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восстановлению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покрытия;</w:t>
      </w:r>
    </w:p>
    <w:p w14:paraId="049E72C4" w14:textId="476C03EA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приказ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назначении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работника,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ответственного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производство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земляных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указанием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контактной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юридических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лиц,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являющихся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исполнителем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работ);</w:t>
      </w:r>
    </w:p>
    <w:p w14:paraId="4DA569CC" w14:textId="492987D7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договор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проведение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работ,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случае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если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работы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будут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проводиться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подрядной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организацией.</w:t>
      </w:r>
    </w:p>
    <w:p w14:paraId="5DD89FD8" w14:textId="1631A035" w:rsidR="005F2CF2" w:rsidRDefault="00C077B6">
      <w:pPr>
        <w:pStyle w:val="11"/>
        <w:numPr>
          <w:ilvl w:val="1"/>
          <w:numId w:val="2"/>
        </w:numPr>
        <w:tabs>
          <w:tab w:val="left" w:pos="1341"/>
        </w:tabs>
        <w:ind w:left="0" w:firstLine="709"/>
        <w:jc w:val="both"/>
      </w:pPr>
      <w:bookmarkStart w:id="200" w:name="bookmark199"/>
      <w:bookmarkEnd w:id="200"/>
      <w:r>
        <w:t>Перечень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обязательных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в</w:t>
      </w:r>
      <w:r w:rsidR="00BC509F">
        <w:t xml:space="preserve"> </w:t>
      </w:r>
      <w:r>
        <w:t>зависимости</w:t>
      </w:r>
      <w:r w:rsidR="00BC509F">
        <w:t xml:space="preserve"> </w:t>
      </w:r>
      <w:r>
        <w:t>от</w:t>
      </w:r>
      <w:r w:rsidR="00BC509F">
        <w:t xml:space="preserve"> </w:t>
      </w:r>
      <w:r>
        <w:t>основания</w:t>
      </w:r>
      <w:r w:rsidR="00BC509F">
        <w:t xml:space="preserve"> </w:t>
      </w:r>
      <w:r>
        <w:t>для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услуги:</w:t>
      </w:r>
    </w:p>
    <w:p w14:paraId="5A790845" w14:textId="23DDDFA9" w:rsidR="005F2CF2" w:rsidRDefault="00C077B6">
      <w:pPr>
        <w:pStyle w:val="11"/>
        <w:numPr>
          <w:ilvl w:val="2"/>
          <w:numId w:val="2"/>
        </w:numPr>
        <w:tabs>
          <w:tab w:val="left" w:pos="1517"/>
        </w:tabs>
        <w:ind w:left="0" w:firstLine="709"/>
        <w:jc w:val="both"/>
      </w:pPr>
      <w:bookmarkStart w:id="201" w:name="bookmark200"/>
      <w:bookmarkEnd w:id="201"/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по</w:t>
      </w:r>
      <w:r w:rsidR="00BC509F">
        <w:t xml:space="preserve"> </w:t>
      </w:r>
      <w:r>
        <w:t>основаниям,</w:t>
      </w:r>
      <w:r w:rsidR="00BC509F">
        <w:t xml:space="preserve"> </w:t>
      </w:r>
      <w:r>
        <w:t>указанным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6.1.1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регламента:</w:t>
      </w:r>
    </w:p>
    <w:p w14:paraId="703F20FF" w14:textId="7E16841E" w:rsidR="005F2CF2" w:rsidRDefault="00C077B6">
      <w:pPr>
        <w:pStyle w:val="11"/>
        <w:tabs>
          <w:tab w:val="left" w:pos="1056"/>
        </w:tabs>
        <w:ind w:firstLine="709"/>
        <w:jc w:val="both"/>
      </w:pPr>
      <w:bookmarkStart w:id="202" w:name="bookmark201"/>
      <w:r>
        <w:t>а</w:t>
      </w:r>
      <w:bookmarkEnd w:id="202"/>
      <w:r>
        <w:t>)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услуги.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</w:t>
      </w:r>
      <w:r w:rsidR="00BC509F">
        <w:t xml:space="preserve"> </w:t>
      </w:r>
      <w:r>
        <w:t>формирование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заполнения</w:t>
      </w:r>
      <w:r w:rsidR="00BC509F">
        <w:t xml:space="preserve"> </w:t>
      </w:r>
      <w:r>
        <w:t>интерактивной</w:t>
      </w:r>
      <w:r w:rsidR="00BC509F">
        <w:t xml:space="preserve"> </w:t>
      </w:r>
      <w:r>
        <w:t>формы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без</w:t>
      </w:r>
      <w:r w:rsidR="00BC509F">
        <w:t xml:space="preserve"> </w:t>
      </w:r>
      <w:r>
        <w:t>необходимости</w:t>
      </w:r>
      <w:r w:rsidR="00BC509F">
        <w:t xml:space="preserve"> </w:t>
      </w:r>
      <w:r>
        <w:t>дополнительной</w:t>
      </w:r>
      <w:r w:rsidR="00BC509F">
        <w:t xml:space="preserve"> </w:t>
      </w:r>
      <w:r>
        <w:t>подачи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в</w:t>
      </w:r>
      <w:r w:rsidR="00BC509F">
        <w:t xml:space="preserve"> </w:t>
      </w:r>
      <w:r>
        <w:t>какой-либо</w:t>
      </w:r>
      <w:r w:rsidR="00BC509F">
        <w:t xml:space="preserve"> </w:t>
      </w:r>
      <w:r>
        <w:t>иной</w:t>
      </w:r>
      <w:r w:rsidR="00BC509F">
        <w:t xml:space="preserve"> </w:t>
      </w:r>
      <w:r>
        <w:t>форме.</w:t>
      </w:r>
    </w:p>
    <w:p w14:paraId="40E1BFFC" w14:textId="3E358C6D" w:rsidR="005F2CF2" w:rsidRDefault="00C077B6">
      <w:pPr>
        <w:pStyle w:val="11"/>
        <w:tabs>
          <w:tab w:val="left" w:pos="1056"/>
        </w:tabs>
        <w:ind w:firstLine="709"/>
        <w:jc w:val="both"/>
      </w:pPr>
      <w:r>
        <w:t>В</w:t>
      </w:r>
      <w:r w:rsidR="00BC509F">
        <w:t xml:space="preserve"> </w:t>
      </w:r>
      <w:r>
        <w:t>заявлении</w:t>
      </w:r>
      <w:r w:rsidR="00BC509F">
        <w:t xml:space="preserve"> </w:t>
      </w:r>
      <w:r>
        <w:t>также</w:t>
      </w:r>
      <w:r w:rsidR="00BC509F">
        <w:t xml:space="preserve"> </w:t>
      </w:r>
      <w:r>
        <w:t>указывается</w:t>
      </w:r>
      <w:r w:rsidR="00BC509F">
        <w:t xml:space="preserve"> </w:t>
      </w:r>
      <w:r>
        <w:t>один</w:t>
      </w:r>
      <w:r w:rsidR="00BC509F">
        <w:t xml:space="preserve"> </w:t>
      </w:r>
      <w:r>
        <w:t>из</w:t>
      </w:r>
      <w:r w:rsidR="00BC509F">
        <w:t xml:space="preserve"> </w:t>
      </w:r>
      <w:r>
        <w:t>следующих</w:t>
      </w:r>
      <w:r w:rsidR="00BC509F">
        <w:t xml:space="preserve"> </w:t>
      </w:r>
      <w:r>
        <w:t>способов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услуги: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в</w:t>
      </w:r>
      <w:r w:rsidR="00BC509F">
        <w:t xml:space="preserve"> </w:t>
      </w:r>
      <w:r>
        <w:t>личном</w:t>
      </w:r>
      <w:r w:rsidR="00BC509F">
        <w:t xml:space="preserve"> </w:t>
      </w:r>
      <w:r>
        <w:t>кабинете</w:t>
      </w:r>
      <w:r w:rsidR="00BC509F">
        <w:t xml:space="preserve"> </w:t>
      </w:r>
      <w:r>
        <w:t>на</w:t>
      </w:r>
      <w:r w:rsidR="00BC509F">
        <w:t xml:space="preserve"> </w:t>
      </w:r>
      <w:r>
        <w:t>ЕПГУ;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в</w:t>
      </w:r>
      <w:r w:rsidR="00BC509F">
        <w:t xml:space="preserve"> </w:t>
      </w:r>
      <w:r>
        <w:t>виде</w:t>
      </w:r>
      <w:r w:rsidR="00BC509F">
        <w:t xml:space="preserve"> </w:t>
      </w:r>
      <w:r>
        <w:t>распечатанного</w:t>
      </w:r>
      <w:r w:rsidR="00BC509F">
        <w:t xml:space="preserve"> </w:t>
      </w:r>
      <w:r>
        <w:t>экземпляра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Уполномоченном</w:t>
      </w:r>
      <w:r w:rsidR="00BC509F">
        <w:t xml:space="preserve"> </w:t>
      </w:r>
      <w:r>
        <w:t>органе,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центре;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Уполномоченном</w:t>
      </w:r>
      <w:r w:rsidR="00BC509F">
        <w:t xml:space="preserve"> </w:t>
      </w:r>
      <w:r>
        <w:t>органе,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центре.</w:t>
      </w:r>
    </w:p>
    <w:p w14:paraId="2F8F0F5F" w14:textId="29C47172" w:rsidR="005F2CF2" w:rsidRDefault="00C077B6">
      <w:pPr>
        <w:pStyle w:val="11"/>
        <w:tabs>
          <w:tab w:val="left" w:pos="1066"/>
        </w:tabs>
        <w:ind w:firstLine="709"/>
        <w:jc w:val="both"/>
      </w:pPr>
      <w:bookmarkStart w:id="203" w:name="bookmark202"/>
      <w:r>
        <w:t>б</w:t>
      </w:r>
      <w:bookmarkEnd w:id="203"/>
      <w:r>
        <w:t>)</w:t>
      </w:r>
      <w:r w:rsidR="00BC509F">
        <w:t xml:space="preserve"> </w:t>
      </w:r>
      <w:r>
        <w:t>Проект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работ</w:t>
      </w:r>
      <w:r w:rsidR="00BC509F">
        <w:t xml:space="preserve"> </w:t>
      </w:r>
      <w:r>
        <w:t>(вариант</w:t>
      </w:r>
      <w:r w:rsidR="00BC509F">
        <w:t xml:space="preserve"> </w:t>
      </w:r>
      <w:r>
        <w:t>оформления</w:t>
      </w:r>
      <w:r w:rsidR="00BC509F">
        <w:t xml:space="preserve"> </w:t>
      </w:r>
      <w:r>
        <w:t>представлен</w:t>
      </w:r>
      <w:r w:rsidR="00BC509F">
        <w:t xml:space="preserve"> </w:t>
      </w:r>
      <w:r>
        <w:t>в</w:t>
      </w:r>
      <w:r w:rsidR="00BC509F">
        <w:t xml:space="preserve"> </w:t>
      </w:r>
      <w:r>
        <w:t>Приложении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5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регламенту),</w:t>
      </w:r>
      <w:r w:rsidR="00BC509F">
        <w:t xml:space="preserve"> </w:t>
      </w:r>
      <w:r>
        <w:t>который</w:t>
      </w:r>
      <w:r w:rsidR="00BC509F">
        <w:t xml:space="preserve"> </w:t>
      </w:r>
      <w:r>
        <w:t>содержит:</w:t>
      </w:r>
    </w:p>
    <w:p w14:paraId="1E4D8DC6" w14:textId="47BFC080" w:rsidR="005F2CF2" w:rsidRDefault="00C077B6">
      <w:pPr>
        <w:pStyle w:val="11"/>
        <w:numPr>
          <w:ilvl w:val="0"/>
          <w:numId w:val="3"/>
        </w:numPr>
        <w:tabs>
          <w:tab w:val="left" w:pos="972"/>
        </w:tabs>
        <w:ind w:firstLine="709"/>
        <w:jc w:val="both"/>
      </w:pPr>
      <w:bookmarkStart w:id="204" w:name="bookmark203"/>
      <w:bookmarkEnd w:id="204"/>
      <w:r>
        <w:t>текстовую</w:t>
      </w:r>
      <w:r w:rsidR="00BC509F">
        <w:t xml:space="preserve"> </w:t>
      </w:r>
      <w:r>
        <w:t>часть:</w:t>
      </w:r>
      <w:r w:rsidR="00BC509F">
        <w:t xml:space="preserve"> </w:t>
      </w:r>
      <w:r>
        <w:t>с</w:t>
      </w:r>
      <w:r w:rsidR="00BC509F">
        <w:t xml:space="preserve"> </w:t>
      </w:r>
      <w:r>
        <w:t>описанием</w:t>
      </w:r>
      <w:r w:rsidR="00BC509F">
        <w:t xml:space="preserve"> </w:t>
      </w:r>
      <w:r>
        <w:t>места</w:t>
      </w:r>
      <w:r w:rsidR="00BC509F">
        <w:t xml:space="preserve"> </w:t>
      </w:r>
      <w:r>
        <w:t>работ,</w:t>
      </w:r>
      <w:r w:rsidR="00BC509F">
        <w:t xml:space="preserve"> </w:t>
      </w:r>
      <w:r>
        <w:t>решением</w:t>
      </w:r>
      <w:r w:rsidR="00BC509F">
        <w:t xml:space="preserve"> </w:t>
      </w:r>
      <w:r>
        <w:t>заказчика</w:t>
      </w:r>
      <w:r w:rsidR="00BC509F">
        <w:t xml:space="preserve"> </w:t>
      </w:r>
      <w:r>
        <w:t>о</w:t>
      </w:r>
      <w:r w:rsidR="00BC509F">
        <w:t xml:space="preserve"> </w:t>
      </w:r>
      <w:r>
        <w:t>проведении</w:t>
      </w:r>
      <w:r w:rsidR="00BC509F">
        <w:t xml:space="preserve"> </w:t>
      </w:r>
      <w:r>
        <w:t>работ;</w:t>
      </w:r>
      <w:r w:rsidR="00BC509F">
        <w:t xml:space="preserve"> </w:t>
      </w:r>
      <w:r>
        <w:t>наименованием</w:t>
      </w:r>
      <w:r w:rsidR="00BC509F">
        <w:t xml:space="preserve"> </w:t>
      </w:r>
      <w:r>
        <w:t>заказчика;</w:t>
      </w:r>
      <w:r w:rsidR="00BC509F">
        <w:t xml:space="preserve"> </w:t>
      </w:r>
      <w:r>
        <w:t>исходными</w:t>
      </w:r>
      <w:r w:rsidR="00BC509F">
        <w:t xml:space="preserve"> </w:t>
      </w:r>
      <w:r>
        <w:t>данными</w:t>
      </w:r>
      <w:r w:rsidR="00BC509F">
        <w:t xml:space="preserve"> </w:t>
      </w:r>
      <w:r>
        <w:t>по</w:t>
      </w:r>
      <w:r w:rsidR="00BC509F">
        <w:t xml:space="preserve"> </w:t>
      </w:r>
      <w:r>
        <w:t>проектированию;</w:t>
      </w:r>
      <w:r w:rsidR="00BC509F">
        <w:t xml:space="preserve"> </w:t>
      </w:r>
      <w:r>
        <w:t>описанием</w:t>
      </w:r>
      <w:r w:rsidR="00BC509F">
        <w:t xml:space="preserve"> </w:t>
      </w:r>
      <w:r>
        <w:t>вида,</w:t>
      </w:r>
      <w:r w:rsidR="00BC509F">
        <w:t xml:space="preserve"> </w:t>
      </w:r>
      <w:r>
        <w:t>объемов</w:t>
      </w:r>
      <w:r w:rsidR="00BC509F">
        <w:t xml:space="preserve"> </w:t>
      </w:r>
      <w:r>
        <w:t>и</w:t>
      </w:r>
      <w:r w:rsidR="00BC509F">
        <w:t xml:space="preserve"> </w:t>
      </w:r>
      <w:r>
        <w:t>продолжительности</w:t>
      </w:r>
      <w:r w:rsidR="00BC509F">
        <w:t xml:space="preserve"> </w:t>
      </w:r>
      <w:r>
        <w:t>работ;</w:t>
      </w:r>
      <w:r w:rsidR="00BC509F">
        <w:t xml:space="preserve"> </w:t>
      </w:r>
      <w:r>
        <w:t>описанием</w:t>
      </w:r>
      <w:r w:rsidR="00BC509F">
        <w:t xml:space="preserve"> </w:t>
      </w:r>
      <w:r>
        <w:t>технологической</w:t>
      </w:r>
      <w:r w:rsidR="00BC509F">
        <w:t xml:space="preserve"> </w:t>
      </w:r>
      <w:r>
        <w:t>последовательности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работ,</w:t>
      </w:r>
      <w:r w:rsidR="00BC509F">
        <w:t xml:space="preserve"> </w:t>
      </w:r>
      <w:r>
        <w:t>с</w:t>
      </w:r>
      <w:r w:rsidR="00BC509F">
        <w:t xml:space="preserve"> </w:t>
      </w:r>
      <w:r>
        <w:t>выделением</w:t>
      </w:r>
      <w:r w:rsidR="00BC509F">
        <w:t xml:space="preserve"> </w:t>
      </w:r>
      <w:r>
        <w:t>работ,</w:t>
      </w:r>
      <w:r w:rsidR="00BC509F">
        <w:t xml:space="preserve"> </w:t>
      </w:r>
      <w:r>
        <w:t>проводимых</w:t>
      </w:r>
      <w:r w:rsidR="00BC509F">
        <w:t xml:space="preserve"> </w:t>
      </w:r>
      <w:r>
        <w:t>на</w:t>
      </w:r>
      <w:r w:rsidR="00BC509F">
        <w:t xml:space="preserve"> </w:t>
      </w:r>
      <w:r>
        <w:t>проезжей</w:t>
      </w:r>
      <w:r w:rsidR="00BC509F">
        <w:t xml:space="preserve"> </w:t>
      </w:r>
      <w:r>
        <w:t>части</w:t>
      </w:r>
      <w:r w:rsidR="00BC509F">
        <w:t xml:space="preserve"> </w:t>
      </w:r>
      <w:r>
        <w:t>улиц</w:t>
      </w:r>
      <w:r w:rsidR="00BC509F">
        <w:t xml:space="preserve"> </w:t>
      </w:r>
      <w:r>
        <w:t>и</w:t>
      </w:r>
      <w:r w:rsidR="00BC509F">
        <w:t xml:space="preserve"> </w:t>
      </w:r>
      <w:r>
        <w:t>магистралей,</w:t>
      </w:r>
      <w:r w:rsidR="00BC509F">
        <w:t xml:space="preserve"> </w:t>
      </w:r>
      <w:r>
        <w:t>пешеходных</w:t>
      </w:r>
      <w:r w:rsidR="00BC509F">
        <w:t xml:space="preserve"> </w:t>
      </w:r>
      <w:r>
        <w:t>тротуаров;</w:t>
      </w:r>
      <w:r w:rsidR="00BC509F">
        <w:t xml:space="preserve"> </w:t>
      </w:r>
      <w:r>
        <w:t>описанием</w:t>
      </w:r>
      <w:r w:rsidR="00BC509F">
        <w:t xml:space="preserve"> </w:t>
      </w:r>
      <w:r>
        <w:t>мероприятий</w:t>
      </w:r>
      <w:r w:rsidR="00BC509F">
        <w:t xml:space="preserve"> </w:t>
      </w:r>
      <w:r>
        <w:t>по</w:t>
      </w:r>
      <w:r w:rsidR="00BC509F">
        <w:t xml:space="preserve"> </w:t>
      </w:r>
      <w:r>
        <w:t>восстановлению</w:t>
      </w:r>
      <w:r w:rsidR="00BC509F">
        <w:t xml:space="preserve"> </w:t>
      </w:r>
      <w:r>
        <w:t>нарушенного</w:t>
      </w:r>
      <w:r w:rsidR="00BC509F">
        <w:t xml:space="preserve"> </w:t>
      </w:r>
      <w:r>
        <w:t>благоустройства;</w:t>
      </w:r>
    </w:p>
    <w:p w14:paraId="2044ABBD" w14:textId="23C3D215" w:rsidR="005F2CF2" w:rsidRDefault="00C077B6">
      <w:pPr>
        <w:pStyle w:val="11"/>
        <w:numPr>
          <w:ilvl w:val="0"/>
          <w:numId w:val="3"/>
        </w:numPr>
        <w:tabs>
          <w:tab w:val="left" w:pos="972"/>
        </w:tabs>
        <w:ind w:firstLine="709"/>
        <w:jc w:val="both"/>
      </w:pPr>
      <w:bookmarkStart w:id="205" w:name="bookmark204"/>
      <w:bookmarkEnd w:id="205"/>
      <w:r>
        <w:t>графическую</w:t>
      </w:r>
      <w:r w:rsidR="00BC509F">
        <w:t xml:space="preserve"> </w:t>
      </w:r>
      <w:r>
        <w:t>часть:</w:t>
      </w:r>
      <w:r w:rsidR="00BC509F">
        <w:t xml:space="preserve"> </w:t>
      </w:r>
      <w:r>
        <w:t>схема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работ</w:t>
      </w:r>
      <w:r w:rsidR="00BC509F">
        <w:t xml:space="preserve"> </w:t>
      </w:r>
      <w:r>
        <w:t>на</w:t>
      </w:r>
      <w:r w:rsidR="00BC509F">
        <w:t xml:space="preserve"> </w:t>
      </w:r>
      <w:r>
        <w:t>инженерно-топографическом</w:t>
      </w:r>
      <w:r w:rsidR="00BC509F">
        <w:t xml:space="preserve"> </w:t>
      </w:r>
      <w:r>
        <w:t>плане</w:t>
      </w:r>
      <w:r w:rsidR="00BC509F">
        <w:t xml:space="preserve"> </w:t>
      </w:r>
      <w:r>
        <w:t>М</w:t>
      </w:r>
      <w:r w:rsidR="00BC509F">
        <w:t xml:space="preserve"> </w:t>
      </w:r>
      <w:r>
        <w:t>1:500</w:t>
      </w:r>
      <w:r w:rsidR="00BC509F">
        <w:t xml:space="preserve"> </w:t>
      </w:r>
      <w:r>
        <w:t>с</w:t>
      </w:r>
      <w:r w:rsidR="00BC509F">
        <w:t xml:space="preserve"> </w:t>
      </w:r>
      <w:r>
        <w:t>указанием</w:t>
      </w:r>
      <w:r w:rsidR="00BC509F">
        <w:t xml:space="preserve"> </w:t>
      </w:r>
      <w:r>
        <w:t>границ</w:t>
      </w:r>
      <w:r w:rsidR="00BC509F">
        <w:t xml:space="preserve"> </w:t>
      </w:r>
      <w:r>
        <w:t>проводимых</w:t>
      </w:r>
      <w:r w:rsidR="00BC509F">
        <w:t xml:space="preserve"> </w:t>
      </w:r>
      <w:r>
        <w:t>работ,</w:t>
      </w:r>
      <w:r w:rsidR="00BC509F">
        <w:t xml:space="preserve"> </w:t>
      </w:r>
      <w:r>
        <w:t>разрытий;</w:t>
      </w:r>
      <w:r w:rsidR="00BC509F">
        <w:t xml:space="preserve"> </w:t>
      </w:r>
      <w:r>
        <w:t>расположением</w:t>
      </w:r>
      <w:r w:rsidR="00BC509F">
        <w:t xml:space="preserve"> </w:t>
      </w:r>
      <w:r>
        <w:t>проектируемых</w:t>
      </w:r>
      <w:r w:rsidR="00BC509F">
        <w:t xml:space="preserve"> </w:t>
      </w:r>
      <w:r>
        <w:t>зданий,</w:t>
      </w:r>
      <w:r w:rsidR="00BC509F">
        <w:t xml:space="preserve"> </w:t>
      </w:r>
      <w:r>
        <w:t>сооружений</w:t>
      </w:r>
      <w:r w:rsidR="00BC509F">
        <w:t xml:space="preserve"> </w:t>
      </w:r>
      <w:r>
        <w:t>и</w:t>
      </w:r>
      <w:r w:rsidR="00BC509F">
        <w:t xml:space="preserve"> </w:t>
      </w:r>
      <w:r>
        <w:t>коммуникаций;</w:t>
      </w:r>
      <w:r w:rsidR="00BC509F">
        <w:t xml:space="preserve"> </w:t>
      </w:r>
      <w:r>
        <w:t>временных</w:t>
      </w:r>
      <w:r w:rsidR="00BC509F">
        <w:t xml:space="preserve"> </w:t>
      </w:r>
      <w:r>
        <w:t>площадок</w:t>
      </w:r>
      <w:r w:rsidR="00BC509F">
        <w:t xml:space="preserve"> </w:t>
      </w:r>
      <w:r>
        <w:t>для</w:t>
      </w:r>
      <w:r w:rsidR="00BC509F">
        <w:t xml:space="preserve"> </w:t>
      </w:r>
      <w:r>
        <w:t>складирования</w:t>
      </w:r>
      <w:r w:rsidR="00BC509F">
        <w:t xml:space="preserve"> </w:t>
      </w:r>
      <w:r>
        <w:t>грунтов</w:t>
      </w:r>
      <w:r w:rsidR="00BC509F">
        <w:t xml:space="preserve"> </w:t>
      </w:r>
      <w:r>
        <w:t>и</w:t>
      </w:r>
      <w:r w:rsidR="00BC509F">
        <w:t xml:space="preserve"> </w:t>
      </w:r>
      <w:r>
        <w:t>проведения</w:t>
      </w:r>
      <w:r w:rsidR="00BC509F">
        <w:t xml:space="preserve"> </w:t>
      </w:r>
      <w:r>
        <w:t>их</w:t>
      </w:r>
      <w:r w:rsidR="00BC509F">
        <w:t xml:space="preserve"> </w:t>
      </w:r>
      <w:r>
        <w:t>рекультивации;</w:t>
      </w:r>
      <w:r w:rsidR="00BC509F">
        <w:t xml:space="preserve"> </w:t>
      </w:r>
      <w:r>
        <w:t>временных</w:t>
      </w:r>
      <w:r w:rsidR="00BC509F">
        <w:t xml:space="preserve"> </w:t>
      </w:r>
      <w:r>
        <w:t>сооружений,</w:t>
      </w:r>
      <w:r w:rsidR="00BC509F">
        <w:t xml:space="preserve"> </w:t>
      </w:r>
      <w:r>
        <w:t>временных</w:t>
      </w:r>
      <w:r w:rsidR="00BC509F">
        <w:t xml:space="preserve"> </w:t>
      </w:r>
      <w:r>
        <w:t>подземных,</w:t>
      </w:r>
      <w:r w:rsidR="00BC509F">
        <w:t xml:space="preserve"> </w:t>
      </w:r>
      <w:r>
        <w:t>надземных</w:t>
      </w:r>
      <w:r w:rsidR="00BC509F">
        <w:t xml:space="preserve"> </w:t>
      </w:r>
      <w:r>
        <w:t>инженерных</w:t>
      </w:r>
      <w:r w:rsidR="00BC509F">
        <w:t xml:space="preserve"> </w:t>
      </w:r>
      <w:r>
        <w:t>сетей</w:t>
      </w:r>
      <w:r w:rsidR="00BC509F">
        <w:t xml:space="preserve"> </w:t>
      </w:r>
      <w:r>
        <w:t>и</w:t>
      </w:r>
      <w:r w:rsidR="00BC509F">
        <w:t xml:space="preserve"> </w:t>
      </w:r>
      <w:r>
        <w:t>коммуникаций</w:t>
      </w:r>
      <w:r w:rsidR="00BC509F">
        <w:t xml:space="preserve"> </w:t>
      </w:r>
      <w:r>
        <w:t>с</w:t>
      </w:r>
      <w:r w:rsidR="00BC509F">
        <w:t xml:space="preserve"> </w:t>
      </w:r>
      <w:r>
        <w:t>указанием</w:t>
      </w:r>
      <w:r w:rsidR="00BC509F">
        <w:t xml:space="preserve"> </w:t>
      </w:r>
      <w:r>
        <w:t>мест</w:t>
      </w:r>
      <w:r w:rsidR="00BC509F">
        <w:t xml:space="preserve"> </w:t>
      </w:r>
      <w:r>
        <w:t>подключения</w:t>
      </w:r>
      <w:r w:rsidR="00BC509F">
        <w:t xml:space="preserve"> </w:t>
      </w:r>
      <w:r>
        <w:t>временных</w:t>
      </w:r>
      <w:r w:rsidR="00BC509F">
        <w:t xml:space="preserve"> </w:t>
      </w:r>
      <w:r>
        <w:t>сетей</w:t>
      </w:r>
      <w:r w:rsidR="00BC509F">
        <w:t xml:space="preserve"> </w:t>
      </w:r>
      <w:r>
        <w:t>к</w:t>
      </w:r>
      <w:r w:rsidR="00BC509F">
        <w:t xml:space="preserve"> </w:t>
      </w:r>
      <w:r>
        <w:t>действующим</w:t>
      </w:r>
      <w:r w:rsidR="00BC509F">
        <w:t xml:space="preserve"> </w:t>
      </w:r>
      <w:r>
        <w:t>сетям;</w:t>
      </w:r>
      <w:r w:rsidR="00BC509F">
        <w:t xml:space="preserve"> </w:t>
      </w:r>
      <w:r>
        <w:t>местами</w:t>
      </w:r>
      <w:r w:rsidR="00BC509F">
        <w:t xml:space="preserve"> </w:t>
      </w:r>
      <w:r>
        <w:t>размещения</w:t>
      </w:r>
      <w:r w:rsidR="00BC509F">
        <w:t xml:space="preserve"> </w:t>
      </w:r>
      <w:r>
        <w:t>грузоподъемной</w:t>
      </w:r>
      <w:r w:rsidR="00BC509F">
        <w:t xml:space="preserve"> </w:t>
      </w:r>
      <w:r>
        <w:t>и</w:t>
      </w:r>
      <w:r w:rsidR="00BC509F">
        <w:t xml:space="preserve"> </w:t>
      </w:r>
      <w:r>
        <w:t>землеройной</w:t>
      </w:r>
      <w:r w:rsidR="00BC509F">
        <w:t xml:space="preserve"> </w:t>
      </w:r>
      <w:r>
        <w:t>техники;</w:t>
      </w:r>
      <w:r w:rsidR="00BC509F">
        <w:t xml:space="preserve"> </w:t>
      </w:r>
      <w:r>
        <w:t>сведениями</w:t>
      </w:r>
      <w:r w:rsidR="00BC509F">
        <w:t xml:space="preserve"> </w:t>
      </w:r>
      <w:r>
        <w:t>о</w:t>
      </w:r>
      <w:r w:rsidR="00BC509F">
        <w:t xml:space="preserve"> </w:t>
      </w:r>
      <w:r>
        <w:t>древесно-кустарниковой</w:t>
      </w:r>
      <w:r w:rsidR="00BC509F">
        <w:t xml:space="preserve"> </w:t>
      </w:r>
      <w:r>
        <w:t>и</w:t>
      </w:r>
      <w:r w:rsidR="00BC509F">
        <w:t xml:space="preserve"> </w:t>
      </w:r>
      <w:r>
        <w:t>травянистой</w:t>
      </w:r>
      <w:r w:rsidR="00BC509F">
        <w:t xml:space="preserve"> </w:t>
      </w:r>
      <w:r>
        <w:t>растительности;</w:t>
      </w:r>
      <w:r w:rsidR="00BC509F">
        <w:t xml:space="preserve"> </w:t>
      </w:r>
      <w:r>
        <w:t>зонами</w:t>
      </w:r>
      <w:r w:rsidR="00BC509F">
        <w:t xml:space="preserve"> </w:t>
      </w:r>
      <w:r>
        <w:t>отстоя</w:t>
      </w:r>
      <w:r w:rsidR="00BC509F">
        <w:t xml:space="preserve"> </w:t>
      </w:r>
      <w:r>
        <w:t>транспорта;</w:t>
      </w:r>
      <w:r w:rsidR="00BC509F">
        <w:t xml:space="preserve"> </w:t>
      </w:r>
      <w:r>
        <w:t>местами</w:t>
      </w:r>
      <w:r w:rsidR="00BC509F">
        <w:t xml:space="preserve"> </w:t>
      </w:r>
      <w:r>
        <w:t>установки</w:t>
      </w:r>
      <w:r w:rsidR="00BC509F">
        <w:t xml:space="preserve"> </w:t>
      </w:r>
      <w:r>
        <w:t>ограждений.</w:t>
      </w:r>
    </w:p>
    <w:p w14:paraId="057D3E17" w14:textId="5A63903C" w:rsidR="005F2CF2" w:rsidRDefault="00C077B6">
      <w:pPr>
        <w:pStyle w:val="11"/>
        <w:ind w:firstLine="709"/>
        <w:jc w:val="both"/>
      </w:pPr>
      <w:r>
        <w:t>Инженерно-топографический</w:t>
      </w:r>
      <w:r w:rsidR="00BC509F">
        <w:t xml:space="preserve"> </w:t>
      </w:r>
      <w:r>
        <w:t>план</w:t>
      </w:r>
      <w:r w:rsidR="00BC509F">
        <w:t xml:space="preserve"> </w:t>
      </w:r>
      <w:r>
        <w:t>оформляется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требованиями</w:t>
      </w:r>
      <w:r w:rsidR="00BC509F">
        <w:t xml:space="preserve"> </w:t>
      </w:r>
      <w:r>
        <w:t>Свода</w:t>
      </w:r>
      <w:r w:rsidR="00BC509F">
        <w:t xml:space="preserve"> </w:t>
      </w:r>
      <w:r>
        <w:t>правил</w:t>
      </w:r>
      <w:r w:rsidR="00BC509F">
        <w:t xml:space="preserve"> </w:t>
      </w:r>
      <w:r>
        <w:t>СП</w:t>
      </w:r>
      <w:r w:rsidR="00BC509F">
        <w:t xml:space="preserve"> </w:t>
      </w:r>
      <w:r>
        <w:t>47.13330.2016</w:t>
      </w:r>
      <w:r w:rsidR="00BC509F">
        <w:t xml:space="preserve"> </w:t>
      </w:r>
      <w:r w:rsidR="00C45502">
        <w:t>«</w:t>
      </w:r>
      <w:r>
        <w:t>Инженерные</w:t>
      </w:r>
      <w:r w:rsidR="00BC509F">
        <w:t xml:space="preserve"> </w:t>
      </w:r>
      <w:r>
        <w:t>изыскания</w:t>
      </w:r>
      <w:r w:rsidR="00BC509F">
        <w:t xml:space="preserve"> </w:t>
      </w:r>
      <w:r>
        <w:t>для</w:t>
      </w:r>
      <w:r w:rsidR="00BC509F">
        <w:t xml:space="preserve"> </w:t>
      </w:r>
      <w:r>
        <w:t>строительства.</w:t>
      </w:r>
      <w:r w:rsidR="00BC509F">
        <w:t xml:space="preserve"> </w:t>
      </w:r>
      <w:r>
        <w:t>Основные</w:t>
      </w:r>
      <w:r w:rsidR="00BC509F">
        <w:t xml:space="preserve"> </w:t>
      </w:r>
      <w:r>
        <w:t>положения.</w:t>
      </w:r>
      <w:r w:rsidR="00BC509F">
        <w:t xml:space="preserve"> </w:t>
      </w:r>
      <w:r>
        <w:t>Актуализированная</w:t>
      </w:r>
      <w:r w:rsidR="00BC509F">
        <w:t xml:space="preserve"> </w:t>
      </w:r>
      <w:r>
        <w:t>редакция</w:t>
      </w:r>
      <w:r w:rsidR="00BC509F">
        <w:t xml:space="preserve"> </w:t>
      </w:r>
      <w:r>
        <w:t>СНиП</w:t>
      </w:r>
      <w:r w:rsidR="00BC509F">
        <w:t xml:space="preserve"> </w:t>
      </w:r>
      <w:r>
        <w:t>11-02-96</w:t>
      </w:r>
      <w:r w:rsidR="00C45502">
        <w:t>»</w:t>
      </w:r>
      <w:r w:rsidR="00BC509F">
        <w:t xml:space="preserve"> </w:t>
      </w:r>
      <w:r>
        <w:t>и</w:t>
      </w:r>
      <w:r w:rsidR="00BC509F">
        <w:t xml:space="preserve"> </w:t>
      </w:r>
      <w:r>
        <w:t>СП</w:t>
      </w:r>
      <w:r w:rsidR="00BC509F">
        <w:t xml:space="preserve"> </w:t>
      </w:r>
      <w:r>
        <w:t>11-104-97</w:t>
      </w:r>
      <w:r w:rsidR="00BC509F">
        <w:t xml:space="preserve"> </w:t>
      </w:r>
      <w:r w:rsidR="00C45502">
        <w:t>«</w:t>
      </w:r>
      <w:r>
        <w:t>Инженерно-</w:t>
      </w:r>
      <w:r>
        <w:lastRenderedPageBreak/>
        <w:t>геодезические</w:t>
      </w:r>
      <w:r w:rsidR="00BC509F">
        <w:t xml:space="preserve"> </w:t>
      </w:r>
      <w:r>
        <w:t>изыскания</w:t>
      </w:r>
      <w:r w:rsidR="00BC509F">
        <w:t xml:space="preserve"> </w:t>
      </w:r>
      <w:r>
        <w:t>для</w:t>
      </w:r>
      <w:r w:rsidR="00BC509F">
        <w:t xml:space="preserve"> </w:t>
      </w:r>
      <w:r>
        <w:t>строительства.</w:t>
      </w:r>
      <w:r w:rsidR="00BC509F">
        <w:t xml:space="preserve"> </w:t>
      </w:r>
      <w:r>
        <w:t>На</w:t>
      </w:r>
      <w:r w:rsidR="00BC509F">
        <w:t xml:space="preserve"> </w:t>
      </w:r>
      <w:r>
        <w:t>инженерно-топографическом</w:t>
      </w:r>
      <w:r w:rsidR="00BC509F">
        <w:t xml:space="preserve"> </w:t>
      </w:r>
      <w:r>
        <w:t>плане</w:t>
      </w:r>
      <w:r w:rsidR="00BC509F">
        <w:t xml:space="preserve"> </w:t>
      </w:r>
      <w:r>
        <w:t>должны</w:t>
      </w:r>
      <w:r w:rsidR="00BC509F">
        <w:t xml:space="preserve"> </w:t>
      </w:r>
      <w:r>
        <w:t>быть</w:t>
      </w:r>
      <w:r w:rsidR="00BC509F">
        <w:t xml:space="preserve"> </w:t>
      </w:r>
      <w:r>
        <w:t>нанесены</w:t>
      </w:r>
      <w:r w:rsidR="00BC509F">
        <w:t xml:space="preserve"> </w:t>
      </w:r>
      <w:r>
        <w:t>существующие</w:t>
      </w:r>
      <w:r w:rsidR="00BC509F">
        <w:t xml:space="preserve"> </w:t>
      </w:r>
      <w:r>
        <w:t>и</w:t>
      </w:r>
      <w:r w:rsidR="00BC509F">
        <w:t xml:space="preserve"> </w:t>
      </w:r>
      <w:r>
        <w:t>проектируемые</w:t>
      </w:r>
      <w:r w:rsidR="00BC509F">
        <w:t xml:space="preserve"> </w:t>
      </w:r>
      <w:r>
        <w:t>инженерные</w:t>
      </w:r>
      <w:r w:rsidR="00BC509F">
        <w:t xml:space="preserve"> </w:t>
      </w:r>
      <w:r>
        <w:t>подземные</w:t>
      </w:r>
      <w:r w:rsidR="00BC509F">
        <w:t xml:space="preserve"> </w:t>
      </w:r>
      <w:r>
        <w:t>коммуникации</w:t>
      </w:r>
      <w:r w:rsidR="00BC509F">
        <w:t xml:space="preserve"> </w:t>
      </w:r>
      <w:r>
        <w:t>(сооружения).</w:t>
      </w:r>
      <w:r w:rsidR="00BC509F">
        <w:t xml:space="preserve"> </w:t>
      </w:r>
      <w:r>
        <w:t>Срок</w:t>
      </w:r>
      <w:r w:rsidR="00BC509F">
        <w:t xml:space="preserve"> </w:t>
      </w:r>
      <w:r>
        <w:t>действия</w:t>
      </w:r>
      <w:r w:rsidR="00BC509F">
        <w:t xml:space="preserve"> </w:t>
      </w:r>
      <w:r>
        <w:t>инженерно-топографического</w:t>
      </w:r>
      <w:r w:rsidR="00BC509F">
        <w:t xml:space="preserve"> </w:t>
      </w:r>
      <w:r>
        <w:t>плана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2</w:t>
      </w:r>
      <w:r w:rsidR="00BC509F">
        <w:t xml:space="preserve"> </w:t>
      </w:r>
      <w:r>
        <w:t>лет</w:t>
      </w:r>
      <w:r w:rsidR="00BC509F">
        <w:t xml:space="preserve"> </w:t>
      </w:r>
      <w:r>
        <w:t>с</w:t>
      </w:r>
      <w:r w:rsidR="00BC509F">
        <w:t xml:space="preserve"> </w:t>
      </w:r>
      <w:r>
        <w:t>момента</w:t>
      </w:r>
      <w:r w:rsidR="00BC509F">
        <w:t xml:space="preserve"> </w:t>
      </w:r>
      <w:r>
        <w:t>его</w:t>
      </w:r>
      <w:r w:rsidR="00BC509F">
        <w:t xml:space="preserve"> </w:t>
      </w:r>
      <w:r>
        <w:t>изготовления</w:t>
      </w:r>
      <w:r w:rsidR="00BC509F">
        <w:t xml:space="preserve"> </w:t>
      </w:r>
      <w:r>
        <w:t>с</w:t>
      </w:r>
      <w:r w:rsidR="00BC509F">
        <w:t xml:space="preserve"> </w:t>
      </w:r>
      <w:r>
        <w:t>учетом</w:t>
      </w:r>
      <w:r w:rsidR="00BC509F">
        <w:t xml:space="preserve"> </w:t>
      </w:r>
      <w:r>
        <w:t>требований</w:t>
      </w:r>
      <w:r w:rsidR="00BC509F">
        <w:t xml:space="preserve"> </w:t>
      </w:r>
      <w:r>
        <w:t>подпункта</w:t>
      </w:r>
      <w:r w:rsidR="00BC509F">
        <w:t xml:space="preserve"> </w:t>
      </w:r>
      <w:r>
        <w:t>5.189-5.199</w:t>
      </w:r>
      <w:r w:rsidR="00BC509F">
        <w:t xml:space="preserve"> </w:t>
      </w:r>
      <w:r>
        <w:t>СП</w:t>
      </w:r>
      <w:r w:rsidR="00BC509F">
        <w:t xml:space="preserve"> </w:t>
      </w:r>
      <w:r>
        <w:t>11-104-97</w:t>
      </w:r>
      <w:r w:rsidR="00BC509F">
        <w:t xml:space="preserve"> </w:t>
      </w:r>
      <w:r w:rsidR="00C45502">
        <w:t>«</w:t>
      </w:r>
      <w:r>
        <w:t>Инженерно-геодезические</w:t>
      </w:r>
      <w:r w:rsidR="00BC509F">
        <w:t xml:space="preserve"> </w:t>
      </w:r>
      <w:r>
        <w:t>изыскания</w:t>
      </w:r>
      <w:r w:rsidR="00BC509F">
        <w:t xml:space="preserve"> </w:t>
      </w:r>
      <w:r>
        <w:t>для</w:t>
      </w:r>
      <w:r w:rsidR="00BC509F">
        <w:t xml:space="preserve"> </w:t>
      </w:r>
      <w:r>
        <w:t>строительства</w:t>
      </w:r>
      <w:r w:rsidR="00C45502">
        <w:t>»</w:t>
      </w:r>
      <w:r>
        <w:t>.</w:t>
      </w:r>
    </w:p>
    <w:p w14:paraId="2E100D22" w14:textId="77777777" w:rsidR="00BC509F" w:rsidRDefault="00C077B6">
      <w:pPr>
        <w:pStyle w:val="11"/>
        <w:ind w:firstLine="709"/>
        <w:jc w:val="both"/>
      </w:pPr>
      <w:r>
        <w:t>Схема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работ</w:t>
      </w:r>
      <w:r w:rsidR="00BC509F">
        <w:t xml:space="preserve"> </w:t>
      </w:r>
      <w:r>
        <w:t>согласовывается</w:t>
      </w:r>
      <w:r w:rsidR="00BC509F">
        <w:t xml:space="preserve"> </w:t>
      </w:r>
      <w:r>
        <w:t>с</w:t>
      </w:r>
      <w:r w:rsidR="00BC509F">
        <w:t xml:space="preserve"> </w:t>
      </w:r>
      <w:r>
        <w:t>соответствующими</w:t>
      </w:r>
      <w:r w:rsidR="00BC509F">
        <w:t xml:space="preserve"> </w:t>
      </w:r>
      <w:r>
        <w:t>службами,</w:t>
      </w:r>
      <w:r w:rsidR="00BC509F">
        <w:t xml:space="preserve"> </w:t>
      </w:r>
      <w:r>
        <w:t>отвечающими</w:t>
      </w:r>
      <w:r w:rsidR="00BC509F">
        <w:t xml:space="preserve"> </w:t>
      </w:r>
      <w:r>
        <w:t>за</w:t>
      </w:r>
      <w:r w:rsidR="00BC509F">
        <w:t xml:space="preserve"> </w:t>
      </w:r>
      <w:r>
        <w:t>эксплуатацию</w:t>
      </w:r>
      <w:r w:rsidR="00BC509F">
        <w:t xml:space="preserve"> </w:t>
      </w:r>
      <w:r>
        <w:t>инженерных</w:t>
      </w:r>
      <w:r w:rsidR="00BC509F">
        <w:t xml:space="preserve"> </w:t>
      </w:r>
      <w:r>
        <w:t>коммуникаций,</w:t>
      </w:r>
      <w:r w:rsidR="00BC509F">
        <w:t xml:space="preserve"> </w:t>
      </w:r>
      <w:r>
        <w:t>с</w:t>
      </w:r>
      <w:r w:rsidR="00BC509F">
        <w:t xml:space="preserve"> </w:t>
      </w:r>
      <w:r>
        <w:t>правообладателями</w:t>
      </w:r>
      <w:r w:rsidR="00BC509F">
        <w:t xml:space="preserve"> </w:t>
      </w:r>
      <w:r>
        <w:t>земельных</w:t>
      </w:r>
      <w:r w:rsidR="00BC509F">
        <w:t xml:space="preserve"> </w:t>
      </w:r>
      <w:r>
        <w:t>участков</w:t>
      </w:r>
      <w:r w:rsidR="00BC509F">
        <w:t xml:space="preserve"> </w:t>
      </w:r>
      <w:r>
        <w:t>в</w:t>
      </w:r>
      <w:r w:rsidR="00BC509F">
        <w:t xml:space="preserve"> </w:t>
      </w:r>
      <w:r>
        <w:t>случае,</w:t>
      </w:r>
      <w:r w:rsidR="00BC509F">
        <w:t xml:space="preserve"> </w:t>
      </w:r>
      <w:r>
        <w:t>если</w:t>
      </w:r>
      <w:r w:rsidR="00BC509F">
        <w:t xml:space="preserve"> </w:t>
      </w:r>
      <w:r>
        <w:t>проведение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будет</w:t>
      </w:r>
      <w:r w:rsidR="00BC509F">
        <w:t xml:space="preserve"> </w:t>
      </w:r>
      <w:r>
        <w:t>затрагивать</w:t>
      </w:r>
      <w:r w:rsidR="00BC509F">
        <w:t xml:space="preserve"> </w:t>
      </w:r>
      <w:r>
        <w:t>земельные</w:t>
      </w:r>
      <w:r w:rsidR="00BC509F">
        <w:t xml:space="preserve"> </w:t>
      </w:r>
      <w:r>
        <w:t>участки,</w:t>
      </w:r>
      <w:r w:rsidR="00BC509F">
        <w:t xml:space="preserve"> </w:t>
      </w:r>
      <w:r>
        <w:t>находящиеся</w:t>
      </w:r>
      <w:r w:rsidR="00BC509F">
        <w:t xml:space="preserve"> </w:t>
      </w:r>
      <w:r>
        <w:t>во</w:t>
      </w:r>
      <w:r w:rsidR="00BC509F">
        <w:t xml:space="preserve"> </w:t>
      </w:r>
      <w:r>
        <w:t>владении</w:t>
      </w:r>
      <w:r w:rsidR="00BC509F">
        <w:t xml:space="preserve"> </w:t>
      </w:r>
      <w:r>
        <w:t>физических</w:t>
      </w:r>
      <w:r w:rsidR="00BC509F">
        <w:t xml:space="preserve"> </w:t>
      </w:r>
      <w:r>
        <w:t>или</w:t>
      </w:r>
      <w:r w:rsidR="00BC509F">
        <w:t xml:space="preserve"> </w:t>
      </w:r>
      <w:r>
        <w:t>юридических</w:t>
      </w:r>
      <w:r w:rsidR="00BC509F">
        <w:t xml:space="preserve"> </w:t>
      </w:r>
      <w:r>
        <w:t>лиц,</w:t>
      </w:r>
      <w:r w:rsidR="00BC509F">
        <w:t xml:space="preserve"> </w:t>
      </w:r>
      <w:r>
        <w:t>на</w:t>
      </w:r>
      <w:r w:rsidR="00BC509F">
        <w:t xml:space="preserve"> </w:t>
      </w:r>
      <w:r>
        <w:t>которых</w:t>
      </w:r>
      <w:r w:rsidR="00BC509F">
        <w:t xml:space="preserve"> </w:t>
      </w:r>
      <w:r>
        <w:t>планируется</w:t>
      </w:r>
      <w:r w:rsidR="00BC509F">
        <w:t xml:space="preserve"> </w:t>
      </w:r>
      <w:r>
        <w:t>проведение</w:t>
      </w:r>
      <w:r w:rsidR="00BC509F">
        <w:t xml:space="preserve"> </w:t>
      </w:r>
      <w:r>
        <w:t>работ,</w:t>
      </w:r>
    </w:p>
    <w:p w14:paraId="51ACC8FD" w14:textId="77777777" w:rsidR="00BC509F" w:rsidRDefault="00C077B6">
      <w:pPr>
        <w:pStyle w:val="11"/>
        <w:ind w:firstLine="709"/>
        <w:jc w:val="both"/>
      </w:pP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работ</w:t>
      </w:r>
      <w:r w:rsidR="00BC509F">
        <w:t xml:space="preserve"> </w:t>
      </w:r>
      <w:r>
        <w:t>на</w:t>
      </w:r>
      <w:r w:rsidR="00BC509F">
        <w:t xml:space="preserve"> </w:t>
      </w:r>
      <w:r>
        <w:t>проезжей</w:t>
      </w:r>
      <w:r w:rsidR="00BC509F">
        <w:t xml:space="preserve"> </w:t>
      </w:r>
      <w:r>
        <w:t>части</w:t>
      </w:r>
      <w:r w:rsidR="00BC509F">
        <w:t xml:space="preserve"> </w:t>
      </w:r>
      <w:r>
        <w:t>необходимо</w:t>
      </w:r>
      <w:r w:rsidR="00BC509F">
        <w:t xml:space="preserve"> </w:t>
      </w:r>
      <w:r>
        <w:t>согласование</w:t>
      </w:r>
      <w:r w:rsidR="00BC509F">
        <w:t xml:space="preserve"> </w:t>
      </w:r>
      <w:r>
        <w:t>схемы</w:t>
      </w:r>
      <w:r w:rsidR="00BC509F">
        <w:t xml:space="preserve"> </w:t>
      </w:r>
      <w:r>
        <w:t>движения</w:t>
      </w:r>
      <w:r w:rsidR="00BC509F">
        <w:t xml:space="preserve"> </w:t>
      </w:r>
      <w:r>
        <w:t>транспорта</w:t>
      </w:r>
      <w:r w:rsidR="00BC509F">
        <w:t xml:space="preserve"> </w:t>
      </w:r>
      <w:r>
        <w:t>и</w:t>
      </w:r>
      <w:r w:rsidR="00BC509F">
        <w:t xml:space="preserve"> </w:t>
      </w:r>
      <w:r>
        <w:t>пешеходов</w:t>
      </w:r>
      <w:r w:rsidR="00BC509F">
        <w:t xml:space="preserve"> </w:t>
      </w:r>
      <w:r>
        <w:t>с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инспекцией</w:t>
      </w:r>
      <w:r w:rsidR="00BC509F">
        <w:t xml:space="preserve"> </w:t>
      </w:r>
      <w:r>
        <w:t>безопасности</w:t>
      </w:r>
      <w:r w:rsidR="00BC509F">
        <w:t xml:space="preserve"> </w:t>
      </w:r>
      <w:r>
        <w:t>дорожного</w:t>
      </w:r>
      <w:r w:rsidR="00BC509F">
        <w:t xml:space="preserve"> </w:t>
      </w:r>
      <w:r>
        <w:t>движения.</w:t>
      </w:r>
    </w:p>
    <w:p w14:paraId="40BFA0CE" w14:textId="38D4AAE4" w:rsidR="005F2CF2" w:rsidRDefault="00C077B6">
      <w:pPr>
        <w:pStyle w:val="11"/>
        <w:ind w:firstLine="709"/>
        <w:jc w:val="both"/>
      </w:pPr>
      <w:r>
        <w:t>Разработка</w:t>
      </w:r>
      <w:r w:rsidR="00BC509F">
        <w:t xml:space="preserve"> </w:t>
      </w:r>
      <w:r>
        <w:t>проекта</w:t>
      </w:r>
      <w:r w:rsidR="00BC509F">
        <w:t xml:space="preserve"> </w:t>
      </w:r>
      <w:r>
        <w:t>может</w:t>
      </w:r>
      <w:r w:rsidR="00BC509F">
        <w:t xml:space="preserve"> </w:t>
      </w:r>
      <w:r>
        <w:t>осуществляться</w:t>
      </w:r>
      <w:r w:rsidR="00BC509F">
        <w:t xml:space="preserve"> </w:t>
      </w:r>
      <w:r>
        <w:t>заказчиком</w:t>
      </w:r>
      <w:r w:rsidR="00BC509F">
        <w:t xml:space="preserve"> </w:t>
      </w:r>
      <w:r>
        <w:t>работ</w:t>
      </w:r>
      <w:r w:rsidR="00BC509F">
        <w:t xml:space="preserve"> </w:t>
      </w:r>
      <w:r>
        <w:t>либо</w:t>
      </w:r>
      <w:r w:rsidR="00BC509F">
        <w:t xml:space="preserve"> </w:t>
      </w:r>
      <w:r>
        <w:t>привлекаемым</w:t>
      </w:r>
      <w:r w:rsidR="00BC509F">
        <w:t xml:space="preserve"> </w:t>
      </w:r>
      <w:r>
        <w:t>заказчиком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договора</w:t>
      </w:r>
      <w:r w:rsidR="00BC509F">
        <w:t xml:space="preserve"> </w:t>
      </w:r>
      <w:r>
        <w:t>физическим</w:t>
      </w:r>
      <w:r w:rsidR="00BC509F">
        <w:t xml:space="preserve"> </w:t>
      </w:r>
      <w:r>
        <w:t>или</w:t>
      </w:r>
      <w:r w:rsidR="00BC509F">
        <w:t xml:space="preserve"> </w:t>
      </w:r>
      <w:r>
        <w:t>юридическим</w:t>
      </w:r>
      <w:r w:rsidR="00BC509F">
        <w:t xml:space="preserve"> </w:t>
      </w:r>
      <w:r>
        <w:t>лицом,</w:t>
      </w:r>
      <w:r w:rsidR="00BC509F">
        <w:t xml:space="preserve"> </w:t>
      </w:r>
      <w:r>
        <w:t>которые</w:t>
      </w:r>
      <w:r w:rsidR="00BC509F">
        <w:t xml:space="preserve"> </w:t>
      </w:r>
      <w:r>
        <w:t>являются</w:t>
      </w:r>
      <w:r w:rsidR="00BC509F">
        <w:t xml:space="preserve"> </w:t>
      </w:r>
      <w:r>
        <w:t>членами</w:t>
      </w:r>
      <w:r w:rsidR="00BC509F">
        <w:t xml:space="preserve"> </w:t>
      </w:r>
      <w:r>
        <w:t>соответствующей</w:t>
      </w:r>
      <w:r w:rsidR="00BC509F">
        <w:t xml:space="preserve"> </w:t>
      </w:r>
      <w:r>
        <w:t>саморегулируемой</w:t>
      </w:r>
      <w:r w:rsidR="00BC509F">
        <w:t xml:space="preserve"> </w:t>
      </w:r>
      <w:r>
        <w:t>организации.</w:t>
      </w:r>
    </w:p>
    <w:p w14:paraId="1288DB27" w14:textId="06CF53BD" w:rsidR="005F2CF2" w:rsidRDefault="00C077B6">
      <w:pPr>
        <w:pStyle w:val="11"/>
        <w:tabs>
          <w:tab w:val="left" w:pos="1055"/>
        </w:tabs>
        <w:ind w:firstLine="709"/>
        <w:jc w:val="both"/>
      </w:pPr>
      <w:bookmarkStart w:id="206" w:name="bookmark205"/>
      <w:r>
        <w:t>в</w:t>
      </w:r>
      <w:bookmarkEnd w:id="206"/>
      <w:r>
        <w:t>)</w:t>
      </w:r>
      <w:r w:rsidR="00BC509F">
        <w:t xml:space="preserve"> </w:t>
      </w:r>
      <w:r>
        <w:t>календарный</w:t>
      </w:r>
      <w:r w:rsidR="00BC509F">
        <w:t xml:space="preserve"> </w:t>
      </w:r>
      <w:r>
        <w:t>график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работ</w:t>
      </w:r>
      <w:r w:rsidR="00BC509F">
        <w:t xml:space="preserve"> </w:t>
      </w:r>
      <w:r>
        <w:t>(образец</w:t>
      </w:r>
      <w:r w:rsidR="00BC509F">
        <w:t xml:space="preserve"> </w:t>
      </w:r>
      <w:r>
        <w:t>представлен</w:t>
      </w:r>
      <w:r w:rsidR="00BC509F">
        <w:t xml:space="preserve"> </w:t>
      </w:r>
      <w:r>
        <w:t>в</w:t>
      </w:r>
      <w:r w:rsidR="00BC509F">
        <w:t xml:space="preserve"> </w:t>
      </w:r>
      <w:r>
        <w:t>Приложении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5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регламенту).</w:t>
      </w:r>
    </w:p>
    <w:p w14:paraId="274C1241" w14:textId="04A39D72" w:rsidR="005F2CF2" w:rsidRDefault="00C077B6">
      <w:pPr>
        <w:pStyle w:val="11"/>
        <w:ind w:firstLine="709"/>
        <w:jc w:val="both"/>
      </w:pPr>
      <w:r>
        <w:t>Не</w:t>
      </w:r>
      <w:r w:rsidR="00BC509F">
        <w:t xml:space="preserve"> </w:t>
      </w:r>
      <w:r>
        <w:t>соответствие</w:t>
      </w:r>
      <w:r w:rsidR="00BC509F">
        <w:t xml:space="preserve"> </w:t>
      </w:r>
      <w:r>
        <w:t>календарного</w:t>
      </w:r>
      <w:r w:rsidR="00BC509F">
        <w:t xml:space="preserve"> </w:t>
      </w:r>
      <w:r>
        <w:t>графика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работ</w:t>
      </w:r>
      <w:r w:rsidR="00BC509F">
        <w:t xml:space="preserve"> </w:t>
      </w:r>
      <w:r>
        <w:t>по</w:t>
      </w:r>
      <w:r w:rsidR="00BC509F">
        <w:t xml:space="preserve"> </w:t>
      </w:r>
      <w:r>
        <w:t>форме</w:t>
      </w:r>
      <w:r w:rsidR="00BC509F">
        <w:t xml:space="preserve"> </w:t>
      </w:r>
      <w:r>
        <w:t>образцу,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Приложении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5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регламенту,</w:t>
      </w:r>
      <w:r w:rsidR="00BC509F">
        <w:t xml:space="preserve"> </w:t>
      </w:r>
      <w:r>
        <w:t>не</w:t>
      </w:r>
      <w:r w:rsidR="00BC509F">
        <w:t xml:space="preserve"> </w:t>
      </w:r>
      <w:r>
        <w:t>является</w:t>
      </w:r>
      <w:r w:rsidR="00BC509F">
        <w:t xml:space="preserve"> </w:t>
      </w:r>
      <w:r>
        <w:t>основанием</w:t>
      </w:r>
      <w:r w:rsidR="00BC509F">
        <w:t xml:space="preserve"> </w:t>
      </w:r>
      <w:r>
        <w:t>для</w:t>
      </w:r>
      <w:r w:rsidR="00BC509F">
        <w:t xml:space="preserve"> </w:t>
      </w:r>
      <w:r>
        <w:rPr>
          <w:rFonts w:eastAsiaTheme="minorEastAsia"/>
          <w:color w:val="auto"/>
        </w:rPr>
        <w:t>отказа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в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предоставлении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Муниципальной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услуги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по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основанию,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указанному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в</w:t>
      </w:r>
      <w:r w:rsidR="00BC509F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пункте</w:t>
      </w:r>
      <w:r w:rsidR="00BC509F">
        <w:t xml:space="preserve"> </w:t>
      </w:r>
      <w:r>
        <w:t>12.1.3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регламента;</w:t>
      </w:r>
    </w:p>
    <w:p w14:paraId="2C650C19" w14:textId="141BC820" w:rsidR="005F2CF2" w:rsidRDefault="00C077B6">
      <w:pPr>
        <w:pStyle w:val="11"/>
        <w:tabs>
          <w:tab w:val="left" w:pos="1118"/>
        </w:tabs>
        <w:ind w:firstLine="709"/>
        <w:jc w:val="both"/>
      </w:pPr>
      <w:r>
        <w:t>г)</w:t>
      </w:r>
      <w:r w:rsidR="00BC509F">
        <w:t xml:space="preserve"> </w:t>
      </w:r>
      <w:r>
        <w:t>договор</w:t>
      </w:r>
      <w:r w:rsidR="00BC509F">
        <w:t xml:space="preserve"> </w:t>
      </w:r>
      <w:r>
        <w:t>о</w:t>
      </w:r>
      <w:r w:rsidR="00BC509F">
        <w:t xml:space="preserve"> </w:t>
      </w:r>
      <w:r>
        <w:t>подключении</w:t>
      </w:r>
      <w:r w:rsidR="00BC509F">
        <w:t xml:space="preserve"> </w:t>
      </w:r>
      <w:r>
        <w:t>(технологическом</w:t>
      </w:r>
      <w:r w:rsidR="00BC509F">
        <w:t xml:space="preserve"> </w:t>
      </w:r>
      <w:r>
        <w:t>присоединении)</w:t>
      </w:r>
      <w:r w:rsidR="00BC509F">
        <w:t xml:space="preserve"> </w:t>
      </w:r>
      <w:r>
        <w:t>объектов</w:t>
      </w:r>
      <w:r w:rsidR="00BC509F">
        <w:t xml:space="preserve"> </w:t>
      </w:r>
      <w:r>
        <w:t>к</w:t>
      </w:r>
      <w:r w:rsidR="00BC509F">
        <w:t xml:space="preserve"> </w:t>
      </w:r>
      <w:r>
        <w:t>сетям</w:t>
      </w:r>
      <w:r w:rsidR="00BC509F">
        <w:t xml:space="preserve"> </w:t>
      </w:r>
      <w:r>
        <w:t>инженерно-</w:t>
      </w:r>
      <w:r>
        <w:softHyphen/>
        <w:t>технического</w:t>
      </w:r>
      <w:r w:rsidR="00BC509F">
        <w:t xml:space="preserve"> </w:t>
      </w:r>
      <w:r>
        <w:t>обеспечения</w:t>
      </w:r>
      <w:r w:rsidR="00BC509F">
        <w:t xml:space="preserve"> </w:t>
      </w:r>
      <w:r>
        <w:t>или</w:t>
      </w:r>
      <w:r w:rsidR="00BC509F">
        <w:t xml:space="preserve"> </w:t>
      </w:r>
      <w:r>
        <w:t>технические</w:t>
      </w:r>
      <w:r w:rsidR="00BC509F">
        <w:t xml:space="preserve"> </w:t>
      </w:r>
      <w:r>
        <w:t>условия</w:t>
      </w:r>
      <w:r w:rsidR="00BC509F">
        <w:t xml:space="preserve"> </w:t>
      </w:r>
      <w:r>
        <w:t>на</w:t>
      </w:r>
      <w:r w:rsidR="00BC509F">
        <w:t xml:space="preserve"> </w:t>
      </w:r>
      <w:r>
        <w:t>подключение</w:t>
      </w:r>
      <w:r w:rsidR="00BC509F">
        <w:t xml:space="preserve"> </w:t>
      </w:r>
      <w:r>
        <w:t>к</w:t>
      </w:r>
      <w:r w:rsidR="00BC509F">
        <w:t xml:space="preserve"> </w:t>
      </w:r>
      <w:r>
        <w:t>сетям</w:t>
      </w:r>
      <w:r w:rsidR="00BC509F">
        <w:t xml:space="preserve"> </w:t>
      </w:r>
      <w:r>
        <w:t>инженерно-</w:t>
      </w:r>
      <w:r>
        <w:softHyphen/>
        <w:t>технического</w:t>
      </w:r>
      <w:r w:rsidR="00BC509F">
        <w:t xml:space="preserve"> </w:t>
      </w:r>
      <w:r>
        <w:t>обеспечения</w:t>
      </w:r>
      <w:r w:rsidR="00BC509F">
        <w:t xml:space="preserve"> </w:t>
      </w:r>
      <w:r>
        <w:t>(при</w:t>
      </w:r>
      <w:r w:rsidR="00BC509F">
        <w:t xml:space="preserve"> </w:t>
      </w:r>
      <w:r>
        <w:t>подключении</w:t>
      </w:r>
      <w:r w:rsidR="00BC509F">
        <w:t xml:space="preserve"> </w:t>
      </w:r>
      <w:r>
        <w:t>к</w:t>
      </w:r>
      <w:r w:rsidR="00BC509F">
        <w:t xml:space="preserve"> </w:t>
      </w:r>
      <w:r>
        <w:t>сетям</w:t>
      </w:r>
      <w:r w:rsidR="00BC509F">
        <w:t xml:space="preserve"> </w:t>
      </w:r>
      <w:r>
        <w:t>инженерно-технического</w:t>
      </w:r>
      <w:r w:rsidR="00BC509F">
        <w:t xml:space="preserve"> </w:t>
      </w:r>
      <w:r>
        <w:t>обеспечения);</w:t>
      </w:r>
    </w:p>
    <w:p w14:paraId="3B8DF5AC" w14:textId="6FBE797A" w:rsidR="005F2CF2" w:rsidRDefault="00C077B6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правоустанавливающие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недвижимости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(права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зарегистрированы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Едином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реестре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недвижимости).</w:t>
      </w:r>
    </w:p>
    <w:p w14:paraId="5016921D" w14:textId="4B4E73CC" w:rsidR="005F2CF2" w:rsidRDefault="00C077B6">
      <w:pPr>
        <w:pStyle w:val="11"/>
        <w:numPr>
          <w:ilvl w:val="2"/>
          <w:numId w:val="2"/>
        </w:numPr>
        <w:tabs>
          <w:tab w:val="left" w:pos="1522"/>
        </w:tabs>
        <w:ind w:left="0" w:firstLine="709"/>
        <w:jc w:val="both"/>
      </w:pPr>
      <w:bookmarkStart w:id="207" w:name="bookmark213"/>
      <w:bookmarkEnd w:id="207"/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по</w:t>
      </w:r>
      <w:r w:rsidR="00BC509F">
        <w:t xml:space="preserve"> </w:t>
      </w:r>
      <w:r>
        <w:t>основанию,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6.1.2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регламента:</w:t>
      </w:r>
    </w:p>
    <w:p w14:paraId="70449ABE" w14:textId="77777777" w:rsidR="00BC509F" w:rsidRDefault="00C077B6">
      <w:pPr>
        <w:pStyle w:val="11"/>
        <w:tabs>
          <w:tab w:val="left" w:pos="1055"/>
        </w:tabs>
        <w:ind w:firstLine="709"/>
        <w:jc w:val="both"/>
      </w:pPr>
      <w:bookmarkStart w:id="208" w:name="bookmark214"/>
      <w:r>
        <w:t>а</w:t>
      </w:r>
      <w:bookmarkEnd w:id="208"/>
      <w:r>
        <w:t>)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услуги.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</w:t>
      </w:r>
      <w:r w:rsidR="00BC509F">
        <w:t xml:space="preserve"> </w:t>
      </w:r>
      <w:r>
        <w:t>формирование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заполнения</w:t>
      </w:r>
      <w:r w:rsidR="00BC509F">
        <w:t xml:space="preserve"> </w:t>
      </w:r>
      <w:r>
        <w:t>интерактивной</w:t>
      </w:r>
      <w:r w:rsidR="00BC509F">
        <w:t xml:space="preserve"> </w:t>
      </w:r>
      <w:r>
        <w:t>формы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без</w:t>
      </w:r>
      <w:r w:rsidR="00BC509F">
        <w:t xml:space="preserve"> </w:t>
      </w:r>
      <w:r>
        <w:t>необходимости</w:t>
      </w:r>
      <w:r w:rsidR="00BC509F">
        <w:t xml:space="preserve"> </w:t>
      </w:r>
      <w:r>
        <w:t>дополнительной</w:t>
      </w:r>
      <w:r w:rsidR="00BC509F">
        <w:t xml:space="preserve"> </w:t>
      </w:r>
      <w:r>
        <w:t>подачи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в</w:t>
      </w:r>
      <w:r w:rsidR="00BC509F">
        <w:t xml:space="preserve"> </w:t>
      </w:r>
      <w:r>
        <w:t>какой-либо</w:t>
      </w:r>
      <w:r w:rsidR="00BC509F">
        <w:t xml:space="preserve"> </w:t>
      </w:r>
      <w:r>
        <w:t>иной</w:t>
      </w:r>
      <w:r w:rsidR="00BC509F">
        <w:t xml:space="preserve"> </w:t>
      </w:r>
      <w:r>
        <w:t>форме.</w:t>
      </w:r>
    </w:p>
    <w:p w14:paraId="76CA863C" w14:textId="6CA77BC8" w:rsidR="005F2CF2" w:rsidRDefault="00C077B6">
      <w:pPr>
        <w:pStyle w:val="11"/>
        <w:tabs>
          <w:tab w:val="left" w:pos="1055"/>
        </w:tabs>
        <w:ind w:firstLine="709"/>
        <w:jc w:val="both"/>
      </w:pPr>
      <w:r>
        <w:t>В</w:t>
      </w:r>
      <w:r w:rsidR="00BC509F">
        <w:t xml:space="preserve"> </w:t>
      </w:r>
      <w:r>
        <w:t>заявлении</w:t>
      </w:r>
      <w:r w:rsidR="00BC509F">
        <w:t xml:space="preserve"> </w:t>
      </w:r>
      <w:r>
        <w:t>также</w:t>
      </w:r>
      <w:r w:rsidR="00BC509F">
        <w:t xml:space="preserve"> </w:t>
      </w:r>
      <w:r>
        <w:t>указывается</w:t>
      </w:r>
      <w:r w:rsidR="00BC509F">
        <w:t xml:space="preserve"> </w:t>
      </w:r>
      <w:r>
        <w:t>один</w:t>
      </w:r>
      <w:r w:rsidR="00BC509F">
        <w:t xml:space="preserve"> </w:t>
      </w:r>
      <w:r>
        <w:t>из</w:t>
      </w:r>
      <w:r w:rsidR="00BC509F">
        <w:t xml:space="preserve"> </w:t>
      </w:r>
      <w:r>
        <w:t>следующих</w:t>
      </w:r>
      <w:r w:rsidR="00BC509F">
        <w:t xml:space="preserve"> </w:t>
      </w:r>
      <w:r>
        <w:t>способов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услуги: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в</w:t>
      </w:r>
      <w:r w:rsidR="00BC509F">
        <w:t xml:space="preserve"> </w:t>
      </w:r>
      <w:r>
        <w:t>личном</w:t>
      </w:r>
      <w:r w:rsidR="00BC509F">
        <w:t xml:space="preserve"> </w:t>
      </w:r>
      <w:r>
        <w:t>кабинете</w:t>
      </w:r>
      <w:r w:rsidR="00BC509F">
        <w:t xml:space="preserve"> </w:t>
      </w:r>
      <w:r>
        <w:t>на</w:t>
      </w:r>
      <w:r w:rsidR="00BC509F">
        <w:t xml:space="preserve"> </w:t>
      </w:r>
      <w:r>
        <w:t>ЕПГУ;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в</w:t>
      </w:r>
      <w:r w:rsidR="00BC509F">
        <w:t xml:space="preserve"> </w:t>
      </w:r>
      <w:r>
        <w:t>виде</w:t>
      </w:r>
      <w:r w:rsidR="00BC509F">
        <w:t xml:space="preserve"> </w:t>
      </w:r>
      <w:r>
        <w:t>распечатанного</w:t>
      </w:r>
      <w:r w:rsidR="00BC509F">
        <w:t xml:space="preserve"> </w:t>
      </w:r>
      <w:r>
        <w:t>экземпляра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Уполномоченном</w:t>
      </w:r>
      <w:r w:rsidR="00BC509F">
        <w:t xml:space="preserve"> </w:t>
      </w:r>
      <w:r>
        <w:t>органе,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центре;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Уполномоченном</w:t>
      </w:r>
      <w:r w:rsidR="00BC509F">
        <w:t xml:space="preserve"> </w:t>
      </w:r>
      <w:r>
        <w:t>органе,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центре;</w:t>
      </w:r>
    </w:p>
    <w:p w14:paraId="528CA10F" w14:textId="0A48D5AF" w:rsidR="005F2CF2" w:rsidRDefault="00C077B6">
      <w:pPr>
        <w:pStyle w:val="11"/>
        <w:tabs>
          <w:tab w:val="left" w:pos="1077"/>
        </w:tabs>
        <w:ind w:firstLine="709"/>
        <w:jc w:val="both"/>
      </w:pPr>
      <w:r>
        <w:t>б)</w:t>
      </w:r>
      <w:r w:rsidR="00BC509F">
        <w:t xml:space="preserve"> </w:t>
      </w:r>
      <w:r>
        <w:t>схема</w:t>
      </w:r>
      <w:r w:rsidR="00BC509F">
        <w:t xml:space="preserve"> </w:t>
      </w:r>
      <w:r>
        <w:t>участка</w:t>
      </w:r>
      <w:r w:rsidR="00BC509F">
        <w:t xml:space="preserve"> </w:t>
      </w:r>
      <w:r>
        <w:t>работ</w:t>
      </w:r>
      <w:r w:rsidR="00BC509F">
        <w:t xml:space="preserve"> </w:t>
      </w:r>
      <w:r>
        <w:t>(</w:t>
      </w:r>
      <w:proofErr w:type="spellStart"/>
      <w:r>
        <w:t>выкопировка</w:t>
      </w:r>
      <w:proofErr w:type="spellEnd"/>
      <w:r w:rsidR="00BC509F">
        <w:t xml:space="preserve"> </w:t>
      </w:r>
      <w:r>
        <w:t>из</w:t>
      </w:r>
      <w:r w:rsidR="00BC509F">
        <w:t xml:space="preserve"> </w:t>
      </w:r>
      <w:r>
        <w:t>исполнительной</w:t>
      </w:r>
      <w:r w:rsidR="00BC509F">
        <w:t xml:space="preserve"> </w:t>
      </w:r>
      <w:r>
        <w:t>документации</w:t>
      </w:r>
      <w:r w:rsidR="00BC509F">
        <w:t xml:space="preserve"> </w:t>
      </w:r>
      <w:r>
        <w:t>на</w:t>
      </w:r>
      <w:r w:rsidR="00BC509F">
        <w:t xml:space="preserve"> </w:t>
      </w:r>
      <w:r>
        <w:t>подземные</w:t>
      </w:r>
      <w:r w:rsidR="00BC509F">
        <w:t xml:space="preserve"> </w:t>
      </w:r>
      <w:r>
        <w:t>коммуникации</w:t>
      </w:r>
      <w:r w:rsidR="00BC509F">
        <w:t xml:space="preserve"> </w:t>
      </w:r>
      <w:r>
        <w:t>и</w:t>
      </w:r>
      <w:r w:rsidR="00BC509F">
        <w:t xml:space="preserve"> </w:t>
      </w:r>
      <w:r>
        <w:t>сооружения);</w:t>
      </w:r>
    </w:p>
    <w:p w14:paraId="780BA0A0" w14:textId="7D7E79ED" w:rsidR="005F2CF2" w:rsidRDefault="00C077B6">
      <w:pPr>
        <w:pStyle w:val="11"/>
        <w:tabs>
          <w:tab w:val="left" w:pos="1077"/>
        </w:tabs>
        <w:ind w:firstLine="709"/>
        <w:jc w:val="both"/>
      </w:pPr>
      <w:r>
        <w:t>в)</w:t>
      </w:r>
      <w:r w:rsidR="00BC509F">
        <w:t xml:space="preserve"> </w:t>
      </w:r>
      <w:r>
        <w:t>документ,</w:t>
      </w:r>
      <w:r w:rsidR="00BC509F">
        <w:t xml:space="preserve"> </w:t>
      </w:r>
      <w:r>
        <w:t>подтверждающий</w:t>
      </w:r>
      <w:r w:rsidR="00BC509F">
        <w:t xml:space="preserve"> </w:t>
      </w:r>
      <w:r>
        <w:t>уведомление</w:t>
      </w:r>
      <w:r w:rsidR="00BC509F">
        <w:t xml:space="preserve"> </w:t>
      </w:r>
      <w:r>
        <w:t>организаций,</w:t>
      </w:r>
      <w:r w:rsidR="00BC509F">
        <w:t xml:space="preserve"> </w:t>
      </w:r>
      <w:r>
        <w:t>эксплуатирующих</w:t>
      </w:r>
      <w:r w:rsidR="00BC509F">
        <w:t xml:space="preserve"> </w:t>
      </w:r>
      <w:r>
        <w:t>инженерные</w:t>
      </w:r>
      <w:r w:rsidR="00BC509F">
        <w:t xml:space="preserve"> </w:t>
      </w:r>
      <w:r>
        <w:t>сети,</w:t>
      </w:r>
      <w:r w:rsidR="00BC509F">
        <w:t xml:space="preserve"> </w:t>
      </w:r>
      <w:r>
        <w:t>сооружения</w:t>
      </w:r>
      <w:r w:rsidR="00BC509F">
        <w:t xml:space="preserve"> </w:t>
      </w:r>
      <w:r>
        <w:t>и</w:t>
      </w:r>
      <w:r w:rsidR="00BC509F">
        <w:t xml:space="preserve"> </w:t>
      </w:r>
      <w:r>
        <w:t>коммуникации,</w:t>
      </w:r>
      <w:r w:rsidR="00BC509F">
        <w:t xml:space="preserve"> </w:t>
      </w:r>
      <w:r>
        <w:t>расположенные</w:t>
      </w:r>
      <w:r w:rsidR="00BC509F">
        <w:t xml:space="preserve"> </w:t>
      </w:r>
      <w:r>
        <w:t>на</w:t>
      </w:r>
      <w:r w:rsidR="00BC509F">
        <w:t xml:space="preserve"> </w:t>
      </w:r>
      <w:r>
        <w:t>смежных</w:t>
      </w:r>
      <w:r w:rsidR="00BC509F">
        <w:t xml:space="preserve"> </w:t>
      </w:r>
      <w:r>
        <w:t>с</w:t>
      </w:r>
      <w:r w:rsidR="00BC509F">
        <w:t xml:space="preserve"> </w:t>
      </w:r>
      <w:r>
        <w:t>аварией</w:t>
      </w:r>
      <w:r w:rsidR="00BC509F">
        <w:t xml:space="preserve"> </w:t>
      </w:r>
      <w:r>
        <w:t>земельных</w:t>
      </w:r>
      <w:r w:rsidR="00BC509F">
        <w:t xml:space="preserve"> </w:t>
      </w:r>
      <w:r>
        <w:t>участках,</w:t>
      </w:r>
      <w:r w:rsidR="00BC509F">
        <w:t xml:space="preserve"> </w:t>
      </w:r>
      <w:r>
        <w:t>о</w:t>
      </w:r>
      <w:r w:rsidR="00BC509F">
        <w:t xml:space="preserve"> </w:t>
      </w:r>
      <w:r>
        <w:t>предстоящих</w:t>
      </w:r>
      <w:r w:rsidR="00BC509F">
        <w:t xml:space="preserve"> </w:t>
      </w:r>
      <w:r>
        <w:t>аварийных</w:t>
      </w:r>
      <w:r w:rsidR="00BC509F">
        <w:t xml:space="preserve"> </w:t>
      </w:r>
      <w:r>
        <w:t>работах.</w:t>
      </w:r>
    </w:p>
    <w:p w14:paraId="711E14B4" w14:textId="3E468E4B" w:rsidR="005F2CF2" w:rsidRDefault="00C077B6">
      <w:pPr>
        <w:pStyle w:val="11"/>
        <w:numPr>
          <w:ilvl w:val="2"/>
          <w:numId w:val="2"/>
        </w:numPr>
        <w:tabs>
          <w:tab w:val="left" w:pos="1538"/>
        </w:tabs>
        <w:ind w:left="0" w:firstLine="709"/>
        <w:jc w:val="both"/>
      </w:pPr>
      <w:bookmarkStart w:id="209" w:name="bookmark219"/>
      <w:bookmarkEnd w:id="209"/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по</w:t>
      </w:r>
      <w:r w:rsidR="00BC509F">
        <w:t xml:space="preserve"> </w:t>
      </w:r>
      <w:r>
        <w:t>основанию,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6.1.3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регламента:</w:t>
      </w:r>
    </w:p>
    <w:p w14:paraId="52AB61D1" w14:textId="77777777" w:rsidR="00BC509F" w:rsidRDefault="00C077B6">
      <w:pPr>
        <w:pStyle w:val="11"/>
        <w:tabs>
          <w:tab w:val="left" w:pos="1055"/>
        </w:tabs>
        <w:ind w:firstLine="709"/>
        <w:jc w:val="both"/>
      </w:pPr>
      <w:r>
        <w:t>а)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услуги.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</w:t>
      </w:r>
      <w:r w:rsidR="00BC509F">
        <w:t xml:space="preserve"> </w:t>
      </w:r>
      <w:r>
        <w:t>формирование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заполнения</w:t>
      </w:r>
      <w:r w:rsidR="00BC509F">
        <w:t xml:space="preserve"> </w:t>
      </w:r>
      <w:r>
        <w:t>интерактивной</w:t>
      </w:r>
      <w:r w:rsidR="00BC509F">
        <w:t xml:space="preserve"> </w:t>
      </w:r>
      <w:r>
        <w:t>формы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без</w:t>
      </w:r>
      <w:r w:rsidR="00BC509F">
        <w:t xml:space="preserve"> </w:t>
      </w:r>
      <w:r>
        <w:t>необходимости</w:t>
      </w:r>
      <w:r w:rsidR="00BC509F">
        <w:t xml:space="preserve"> </w:t>
      </w:r>
      <w:r>
        <w:t>дополнительной</w:t>
      </w:r>
      <w:r w:rsidR="00BC509F">
        <w:t xml:space="preserve"> </w:t>
      </w:r>
      <w:r>
        <w:t>подачи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в</w:t>
      </w:r>
      <w:r w:rsidR="00BC509F">
        <w:t xml:space="preserve"> </w:t>
      </w:r>
      <w:r>
        <w:t>какой-либо</w:t>
      </w:r>
      <w:r w:rsidR="00BC509F">
        <w:t xml:space="preserve"> </w:t>
      </w:r>
      <w:r>
        <w:t>иной</w:t>
      </w:r>
      <w:r w:rsidR="00BC509F">
        <w:t xml:space="preserve"> </w:t>
      </w:r>
      <w:r>
        <w:t>форме.</w:t>
      </w:r>
    </w:p>
    <w:p w14:paraId="59F2371A" w14:textId="12F16B3B" w:rsidR="005F2CF2" w:rsidRDefault="00C077B6">
      <w:pPr>
        <w:pStyle w:val="11"/>
        <w:tabs>
          <w:tab w:val="left" w:pos="1055"/>
        </w:tabs>
        <w:ind w:firstLine="709"/>
        <w:jc w:val="both"/>
      </w:pPr>
      <w:r>
        <w:t>В</w:t>
      </w:r>
      <w:r w:rsidR="00BC509F">
        <w:t xml:space="preserve"> </w:t>
      </w:r>
      <w:r>
        <w:t>заявлении</w:t>
      </w:r>
      <w:r w:rsidR="00BC509F">
        <w:t xml:space="preserve"> </w:t>
      </w:r>
      <w:r>
        <w:t>также</w:t>
      </w:r>
      <w:r w:rsidR="00BC509F">
        <w:t xml:space="preserve"> </w:t>
      </w:r>
      <w:r>
        <w:t>указывается</w:t>
      </w:r>
      <w:r w:rsidR="00BC509F">
        <w:t xml:space="preserve"> </w:t>
      </w:r>
      <w:r>
        <w:t>один</w:t>
      </w:r>
      <w:r w:rsidR="00BC509F">
        <w:t xml:space="preserve"> </w:t>
      </w:r>
      <w:r>
        <w:t>из</w:t>
      </w:r>
      <w:r w:rsidR="00BC509F">
        <w:t xml:space="preserve"> </w:t>
      </w:r>
      <w:r>
        <w:t>следующих</w:t>
      </w:r>
      <w:r w:rsidR="00BC509F">
        <w:t xml:space="preserve"> </w:t>
      </w:r>
      <w:r>
        <w:t>способов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услуги: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в</w:t>
      </w:r>
      <w:r w:rsidR="00BC509F">
        <w:t xml:space="preserve"> </w:t>
      </w:r>
      <w:r>
        <w:lastRenderedPageBreak/>
        <w:t>личном</w:t>
      </w:r>
      <w:r w:rsidR="00BC509F">
        <w:t xml:space="preserve"> </w:t>
      </w:r>
      <w:r>
        <w:t>кабинете</w:t>
      </w:r>
      <w:r w:rsidR="00BC509F">
        <w:t xml:space="preserve"> </w:t>
      </w:r>
      <w:r>
        <w:t>на</w:t>
      </w:r>
      <w:r w:rsidR="00BC509F">
        <w:t xml:space="preserve"> </w:t>
      </w:r>
      <w:r>
        <w:t>ЕПГУ;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в</w:t>
      </w:r>
      <w:r w:rsidR="00BC509F">
        <w:t xml:space="preserve"> </w:t>
      </w:r>
      <w:r>
        <w:t>виде</w:t>
      </w:r>
      <w:r w:rsidR="00BC509F">
        <w:t xml:space="preserve"> </w:t>
      </w:r>
      <w:r>
        <w:t>распечатанного</w:t>
      </w:r>
      <w:r w:rsidR="00BC509F">
        <w:t xml:space="preserve"> </w:t>
      </w:r>
      <w:r>
        <w:t>экземпляра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Уполномоченном</w:t>
      </w:r>
      <w:r w:rsidR="00BC509F">
        <w:t xml:space="preserve"> </w:t>
      </w:r>
      <w:r>
        <w:t>органе,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центре;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Уполномоченном</w:t>
      </w:r>
      <w:r w:rsidR="00BC509F">
        <w:t xml:space="preserve"> </w:t>
      </w:r>
      <w:r>
        <w:t>органе,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центре;</w:t>
      </w:r>
    </w:p>
    <w:p w14:paraId="3C38BFE8" w14:textId="5E7D7D1F" w:rsidR="005F2CF2" w:rsidRDefault="00C077B6">
      <w:pPr>
        <w:pStyle w:val="11"/>
        <w:tabs>
          <w:tab w:val="left" w:pos="1082"/>
        </w:tabs>
        <w:ind w:firstLine="709"/>
        <w:jc w:val="both"/>
      </w:pPr>
      <w:r>
        <w:t>б)</w:t>
      </w:r>
      <w:r w:rsidR="00BC509F">
        <w:t xml:space="preserve"> </w:t>
      </w:r>
      <w:r>
        <w:t>календарный</w:t>
      </w:r>
      <w:r w:rsidR="00BC509F">
        <w:t xml:space="preserve"> </w:t>
      </w:r>
      <w:r>
        <w:t>график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работ;</w:t>
      </w:r>
    </w:p>
    <w:p w14:paraId="6826EA7D" w14:textId="0EC43790" w:rsidR="005F2CF2" w:rsidRDefault="00C077B6">
      <w:pPr>
        <w:pStyle w:val="11"/>
        <w:tabs>
          <w:tab w:val="left" w:pos="1101"/>
        </w:tabs>
        <w:ind w:firstLine="709"/>
        <w:jc w:val="both"/>
      </w:pPr>
      <w:r>
        <w:t>в)</w:t>
      </w:r>
      <w:r w:rsidR="00BC509F">
        <w:t xml:space="preserve"> </w:t>
      </w:r>
      <w:r>
        <w:t>проект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работ</w:t>
      </w:r>
      <w:r w:rsidR="00BC509F">
        <w:t xml:space="preserve"> </w:t>
      </w:r>
      <w:r>
        <w:t>(в</w:t>
      </w:r>
      <w:r w:rsidR="00BC509F">
        <w:t xml:space="preserve"> </w:t>
      </w:r>
      <w:r>
        <w:t>случае</w:t>
      </w:r>
      <w:r w:rsidR="00BC509F">
        <w:t xml:space="preserve"> </w:t>
      </w:r>
      <w:r>
        <w:t>изменения</w:t>
      </w:r>
      <w:r w:rsidR="00BC509F">
        <w:t xml:space="preserve"> </w:t>
      </w:r>
      <w:r>
        <w:t>технических</w:t>
      </w:r>
      <w:r w:rsidR="00BC509F">
        <w:t xml:space="preserve"> </w:t>
      </w:r>
      <w:r>
        <w:t>решений);</w:t>
      </w:r>
    </w:p>
    <w:p w14:paraId="37FEBAFE" w14:textId="708DA461" w:rsidR="005F2CF2" w:rsidRDefault="00C077B6">
      <w:pPr>
        <w:pStyle w:val="11"/>
        <w:ind w:firstLine="709"/>
        <w:jc w:val="both"/>
      </w:pPr>
      <w:r>
        <w:t>г)</w:t>
      </w:r>
      <w:r w:rsidR="00BC509F">
        <w:t xml:space="preserve"> </w:t>
      </w:r>
      <w:r>
        <w:t>приказ</w:t>
      </w:r>
      <w:r w:rsidR="00BC509F">
        <w:t xml:space="preserve"> </w:t>
      </w:r>
      <w:r>
        <w:t>о</w:t>
      </w:r>
      <w:r w:rsidR="00BC509F">
        <w:t xml:space="preserve"> </w:t>
      </w:r>
      <w:r>
        <w:t>назначении</w:t>
      </w:r>
      <w:r w:rsidR="00BC509F">
        <w:t xml:space="preserve"> </w:t>
      </w:r>
      <w:r>
        <w:t>работника,</w:t>
      </w:r>
      <w:r w:rsidR="00BC509F">
        <w:t xml:space="preserve"> </w:t>
      </w:r>
      <w:r>
        <w:t>ответственного</w:t>
      </w:r>
      <w:r w:rsidR="00BC509F">
        <w:t xml:space="preserve"> </w:t>
      </w:r>
      <w:r>
        <w:t>за</w:t>
      </w:r>
      <w:r w:rsidR="00BC509F">
        <w:t xml:space="preserve"> </w:t>
      </w:r>
      <w:r>
        <w:t>производство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>
        <w:t>с</w:t>
      </w:r>
      <w:r w:rsidR="00BC509F">
        <w:t xml:space="preserve"> </w:t>
      </w:r>
      <w:r>
        <w:t>указанием</w:t>
      </w:r>
      <w:r w:rsidR="00BC509F">
        <w:t xml:space="preserve"> </w:t>
      </w:r>
      <w:r>
        <w:t>контактной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(для</w:t>
      </w:r>
      <w:r w:rsidR="00BC509F">
        <w:t xml:space="preserve"> </w:t>
      </w:r>
      <w:r>
        <w:t>юридических</w:t>
      </w:r>
      <w:r w:rsidR="00BC509F">
        <w:t xml:space="preserve"> </w:t>
      </w:r>
      <w:r>
        <w:t>лиц,</w:t>
      </w:r>
      <w:r w:rsidR="00BC509F">
        <w:t xml:space="preserve"> </w:t>
      </w:r>
      <w:r>
        <w:t>являющихся</w:t>
      </w:r>
      <w:r w:rsidR="00BC509F">
        <w:t xml:space="preserve"> </w:t>
      </w:r>
      <w:r>
        <w:t>исполнителем</w:t>
      </w:r>
      <w:r w:rsidR="00BC509F">
        <w:t xml:space="preserve"> </w:t>
      </w:r>
      <w:r>
        <w:t>работ)</w:t>
      </w:r>
      <w:r w:rsidR="00BC509F">
        <w:t xml:space="preserve"> </w:t>
      </w:r>
      <w:r>
        <w:t>(в</w:t>
      </w:r>
      <w:r w:rsidR="00BC509F">
        <w:t xml:space="preserve"> </w:t>
      </w:r>
      <w:r>
        <w:t>случае</w:t>
      </w:r>
      <w:r w:rsidR="00BC509F">
        <w:t xml:space="preserve"> </w:t>
      </w:r>
      <w:r>
        <w:t>смены</w:t>
      </w:r>
      <w:r w:rsidR="00BC509F">
        <w:t xml:space="preserve"> </w:t>
      </w:r>
      <w:r>
        <w:t>исполнителя</w:t>
      </w:r>
      <w:r w:rsidR="00BC509F">
        <w:t xml:space="preserve"> </w:t>
      </w:r>
      <w:r>
        <w:t>работ).</w:t>
      </w:r>
    </w:p>
    <w:p w14:paraId="4258663C" w14:textId="78582178" w:rsidR="005F2CF2" w:rsidRDefault="00C077B6">
      <w:pPr>
        <w:pStyle w:val="11"/>
        <w:numPr>
          <w:ilvl w:val="1"/>
          <w:numId w:val="2"/>
        </w:numPr>
        <w:tabs>
          <w:tab w:val="left" w:pos="1346"/>
        </w:tabs>
        <w:ind w:left="0" w:firstLine="709"/>
        <w:jc w:val="both"/>
      </w:pPr>
      <w:bookmarkStart w:id="210" w:name="bookmark222"/>
      <w:bookmarkStart w:id="211" w:name="bookmark225"/>
      <w:bookmarkEnd w:id="210"/>
      <w:bookmarkEnd w:id="211"/>
      <w:r>
        <w:t>Запрещено</w:t>
      </w:r>
      <w:r w:rsidR="00BC509F">
        <w:t xml:space="preserve"> </w:t>
      </w:r>
      <w:r>
        <w:t>требовать</w:t>
      </w:r>
      <w:r w:rsidR="00BC509F">
        <w:t xml:space="preserve"> </w:t>
      </w:r>
      <w:r>
        <w:t>у</w:t>
      </w:r>
      <w:r w:rsidR="00BC509F">
        <w:t xml:space="preserve"> </w:t>
      </w:r>
      <w:r>
        <w:t>Заявителя:</w:t>
      </w:r>
    </w:p>
    <w:p w14:paraId="5456DBF8" w14:textId="3BC562A7" w:rsidR="005F2CF2" w:rsidRDefault="00C077B6">
      <w:pPr>
        <w:pStyle w:val="11"/>
        <w:numPr>
          <w:ilvl w:val="2"/>
          <w:numId w:val="2"/>
        </w:numPr>
        <w:tabs>
          <w:tab w:val="left" w:pos="1538"/>
        </w:tabs>
        <w:ind w:left="0" w:firstLine="709"/>
        <w:jc w:val="both"/>
      </w:pPr>
      <w:bookmarkStart w:id="212" w:name="bookmark232"/>
      <w:bookmarkEnd w:id="212"/>
      <w:r>
        <w:t>Представления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и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или</w:t>
      </w:r>
      <w:r w:rsidR="00BC509F">
        <w:t xml:space="preserve"> </w:t>
      </w:r>
      <w:r>
        <w:t>осуществления</w:t>
      </w:r>
      <w:r w:rsidR="00BC509F">
        <w:t xml:space="preserve"> </w:t>
      </w:r>
      <w:r>
        <w:t>действий,</w:t>
      </w:r>
      <w:r w:rsidR="00BC509F">
        <w:t xml:space="preserve"> </w:t>
      </w:r>
      <w:r>
        <w:t>представление</w:t>
      </w:r>
      <w:r w:rsidR="00BC509F">
        <w:t xml:space="preserve"> </w:t>
      </w:r>
      <w:r>
        <w:t>или</w:t>
      </w:r>
      <w:r w:rsidR="00BC509F">
        <w:t xml:space="preserve"> </w:t>
      </w:r>
      <w:r>
        <w:t>осуществление</w:t>
      </w:r>
      <w:r w:rsidR="00BC509F">
        <w:t xml:space="preserve"> </w:t>
      </w:r>
      <w:r>
        <w:t>которых</w:t>
      </w:r>
      <w:r w:rsidR="00BC509F">
        <w:t xml:space="preserve"> </w:t>
      </w:r>
      <w:r>
        <w:t>не</w:t>
      </w:r>
      <w:r w:rsidR="00BC509F">
        <w:t xml:space="preserve"> </w:t>
      </w:r>
      <w:r>
        <w:t>предусмотрено</w:t>
      </w:r>
      <w:r w:rsidR="00BC509F">
        <w:t xml:space="preserve"> </w:t>
      </w:r>
      <w:r>
        <w:t>настоящим</w:t>
      </w:r>
      <w:r w:rsidR="00BC509F">
        <w:t xml:space="preserve"> </w:t>
      </w:r>
      <w:r>
        <w:t>Административным</w:t>
      </w:r>
      <w:r w:rsidR="00BC509F">
        <w:t xml:space="preserve"> </w:t>
      </w:r>
      <w:r>
        <w:t>регламентом;</w:t>
      </w:r>
    </w:p>
    <w:p w14:paraId="2341A092" w14:textId="4E3C377A" w:rsidR="005F2CF2" w:rsidRDefault="00C077B6">
      <w:pPr>
        <w:pStyle w:val="11"/>
        <w:numPr>
          <w:ilvl w:val="2"/>
          <w:numId w:val="2"/>
        </w:numPr>
        <w:tabs>
          <w:tab w:val="left" w:pos="1479"/>
        </w:tabs>
        <w:ind w:left="0" w:firstLine="709"/>
        <w:jc w:val="both"/>
      </w:pPr>
      <w:bookmarkStart w:id="213" w:name="bookmark233"/>
      <w:bookmarkEnd w:id="213"/>
      <w:r>
        <w:t>Представления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и</w:t>
      </w:r>
      <w:r w:rsidR="00BC509F">
        <w:t xml:space="preserve"> </w:t>
      </w:r>
      <w:r>
        <w:t>информации,</w:t>
      </w:r>
      <w:r w:rsidR="00BC509F">
        <w:t xml:space="preserve"> </w:t>
      </w:r>
      <w:r>
        <w:t>отсутствие</w:t>
      </w:r>
      <w:r w:rsidR="00BC509F">
        <w:t xml:space="preserve"> </w:t>
      </w:r>
      <w:r>
        <w:t>и</w:t>
      </w:r>
      <w:r w:rsidR="00BC509F">
        <w:t xml:space="preserve"> </w:t>
      </w:r>
      <w:r>
        <w:t>(или)</w:t>
      </w:r>
      <w:r w:rsidR="00BC509F">
        <w:t xml:space="preserve"> </w:t>
      </w:r>
      <w:r>
        <w:t>недостоверность</w:t>
      </w:r>
      <w:r w:rsidR="00BC509F">
        <w:t xml:space="preserve"> </w:t>
      </w:r>
      <w:r>
        <w:t>которых</w:t>
      </w:r>
      <w:r w:rsidR="00BC509F">
        <w:t xml:space="preserve"> </w:t>
      </w:r>
      <w:r>
        <w:t>не</w:t>
      </w:r>
      <w:r w:rsidR="00BC509F">
        <w:t xml:space="preserve"> </w:t>
      </w:r>
      <w:r>
        <w:t>указывались</w:t>
      </w:r>
      <w:r w:rsidR="00BC509F">
        <w:t xml:space="preserve"> </w:t>
      </w:r>
      <w:r>
        <w:t>при</w:t>
      </w:r>
      <w:r w:rsidR="00BC509F">
        <w:t xml:space="preserve"> </w:t>
      </w:r>
      <w:r>
        <w:t>первоначальном</w:t>
      </w:r>
      <w:r w:rsidR="00BC509F">
        <w:t xml:space="preserve"> </w:t>
      </w:r>
      <w:r>
        <w:t>отказе</w:t>
      </w:r>
      <w:r w:rsidR="00BC509F">
        <w:t xml:space="preserve"> </w:t>
      </w:r>
      <w:r>
        <w:t>в</w:t>
      </w:r>
      <w:r w:rsidR="00BC509F">
        <w:t xml:space="preserve"> </w:t>
      </w:r>
      <w:r>
        <w:t>приеме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либо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следующих</w:t>
      </w:r>
      <w:r w:rsidR="00BC509F">
        <w:t xml:space="preserve"> </w:t>
      </w:r>
      <w:r>
        <w:t>случаев:</w:t>
      </w:r>
    </w:p>
    <w:p w14:paraId="27B9D4F6" w14:textId="606D7381" w:rsidR="005F2CF2" w:rsidRDefault="00C077B6">
      <w:pPr>
        <w:pStyle w:val="11"/>
        <w:tabs>
          <w:tab w:val="left" w:pos="1054"/>
        </w:tabs>
        <w:ind w:firstLine="709"/>
        <w:jc w:val="both"/>
      </w:pPr>
      <w:bookmarkStart w:id="214" w:name="bookmark234"/>
      <w:r>
        <w:t>а</w:t>
      </w:r>
      <w:bookmarkEnd w:id="214"/>
      <w:r>
        <w:t>)</w:t>
      </w:r>
      <w:r w:rsidR="00BC509F">
        <w:t xml:space="preserve"> </w:t>
      </w:r>
      <w:r>
        <w:t>изменение</w:t>
      </w:r>
      <w:r w:rsidR="00BC509F">
        <w:t xml:space="preserve"> </w:t>
      </w:r>
      <w:r>
        <w:t>требований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актов,</w:t>
      </w:r>
      <w:r w:rsidR="00BC509F">
        <w:t xml:space="preserve"> </w:t>
      </w:r>
      <w:r>
        <w:t>касающихся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после</w:t>
      </w:r>
      <w:r w:rsidR="00BC509F">
        <w:t xml:space="preserve"> </w:t>
      </w:r>
      <w:r>
        <w:t>первоначальной</w:t>
      </w:r>
      <w:r w:rsidR="00BC509F">
        <w:t xml:space="preserve"> </w:t>
      </w:r>
      <w:r>
        <w:t>подачи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1F2BA5A1" w14:textId="4AD57484" w:rsidR="005F2CF2" w:rsidRDefault="00C077B6">
      <w:pPr>
        <w:pStyle w:val="11"/>
        <w:tabs>
          <w:tab w:val="left" w:pos="1054"/>
        </w:tabs>
        <w:ind w:firstLine="709"/>
        <w:jc w:val="both"/>
      </w:pPr>
      <w:bookmarkStart w:id="215" w:name="bookmark235"/>
      <w:r>
        <w:t>б</w:t>
      </w:r>
      <w:bookmarkEnd w:id="215"/>
      <w:r>
        <w:t>)</w:t>
      </w:r>
      <w:r w:rsidR="00BC509F">
        <w:t xml:space="preserve"> </w:t>
      </w:r>
      <w:r>
        <w:t>наличие</w:t>
      </w:r>
      <w:r w:rsidR="00BC509F">
        <w:t xml:space="preserve"> </w:t>
      </w:r>
      <w:r>
        <w:t>ошибок</w:t>
      </w:r>
      <w:r w:rsidR="00BC509F">
        <w:t xml:space="preserve"> </w:t>
      </w:r>
      <w:r>
        <w:t>в</w:t>
      </w:r>
      <w:r w:rsidR="00BC509F">
        <w:t xml:space="preserve"> </w:t>
      </w:r>
      <w:r>
        <w:t>Заявлении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и</w:t>
      </w:r>
      <w:r w:rsidR="00BC509F">
        <w:t xml:space="preserve"> </w:t>
      </w:r>
      <w:r>
        <w:t>документах,</w:t>
      </w:r>
      <w:r w:rsidR="00BC509F">
        <w:t xml:space="preserve"> </w:t>
      </w:r>
      <w:r>
        <w:t>поданных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после</w:t>
      </w:r>
      <w:r w:rsidR="00BC509F">
        <w:t xml:space="preserve"> </w:t>
      </w:r>
      <w:r>
        <w:t>первоначального</w:t>
      </w:r>
      <w:r w:rsidR="00BC509F">
        <w:t xml:space="preserve"> </w:t>
      </w:r>
      <w:r>
        <w:t>отказа</w:t>
      </w:r>
      <w:r w:rsidR="00BC509F">
        <w:t xml:space="preserve"> </w:t>
      </w:r>
      <w:r>
        <w:t>в</w:t>
      </w:r>
      <w:r w:rsidR="00BC509F">
        <w:t xml:space="preserve"> </w:t>
      </w:r>
      <w:r>
        <w:t>приеме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либо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и</w:t>
      </w:r>
      <w:r w:rsidR="00BC509F">
        <w:t xml:space="preserve"> </w:t>
      </w:r>
      <w:r>
        <w:t>не</w:t>
      </w:r>
      <w:r w:rsidR="00BC509F">
        <w:t xml:space="preserve"> </w:t>
      </w:r>
      <w:r>
        <w:t>включенных</w:t>
      </w:r>
      <w:r w:rsidR="00BC509F">
        <w:t xml:space="preserve"> </w:t>
      </w:r>
      <w:r>
        <w:t>в</w:t>
      </w:r>
      <w:r w:rsidR="00BC509F">
        <w:t xml:space="preserve"> </w:t>
      </w:r>
      <w:r>
        <w:t>представленный</w:t>
      </w:r>
      <w:r w:rsidR="00BC509F">
        <w:t xml:space="preserve"> </w:t>
      </w:r>
      <w:r>
        <w:t>ранее</w:t>
      </w:r>
      <w:r w:rsidR="00BC509F">
        <w:t xml:space="preserve"> </w:t>
      </w:r>
      <w:r>
        <w:t>комплект</w:t>
      </w:r>
      <w:r w:rsidR="00BC509F">
        <w:t xml:space="preserve"> </w:t>
      </w:r>
      <w:r>
        <w:t>документов;</w:t>
      </w:r>
    </w:p>
    <w:p w14:paraId="687DD72B" w14:textId="0947C893" w:rsidR="005F2CF2" w:rsidRDefault="00C077B6">
      <w:pPr>
        <w:pStyle w:val="11"/>
        <w:tabs>
          <w:tab w:val="left" w:pos="1224"/>
        </w:tabs>
        <w:ind w:firstLine="709"/>
        <w:jc w:val="both"/>
      </w:pPr>
      <w:bookmarkStart w:id="216" w:name="bookmark236"/>
      <w:r>
        <w:t>в</w:t>
      </w:r>
      <w:bookmarkEnd w:id="216"/>
      <w:r>
        <w:t>)</w:t>
      </w:r>
      <w:r w:rsidR="00BC509F">
        <w:t xml:space="preserve"> </w:t>
      </w:r>
      <w:r>
        <w:t>истечение</w:t>
      </w:r>
      <w:r w:rsidR="00BC509F">
        <w:t xml:space="preserve"> </w:t>
      </w:r>
      <w:r>
        <w:t>срока</w:t>
      </w:r>
      <w:r w:rsidR="00BC509F">
        <w:t xml:space="preserve"> </w:t>
      </w:r>
      <w:r>
        <w:t>действия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или</w:t>
      </w:r>
      <w:r w:rsidR="00BC509F">
        <w:t xml:space="preserve"> </w:t>
      </w:r>
      <w:r>
        <w:t>изменение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после</w:t>
      </w:r>
      <w:r w:rsidR="00BC509F">
        <w:t xml:space="preserve"> </w:t>
      </w:r>
      <w:r>
        <w:t>первоначального</w:t>
      </w:r>
      <w:r w:rsidR="00BC509F">
        <w:t xml:space="preserve"> </w:t>
      </w:r>
      <w:r>
        <w:t>отказа</w:t>
      </w:r>
      <w:r w:rsidR="00BC509F">
        <w:t xml:space="preserve"> </w:t>
      </w:r>
      <w:r>
        <w:t>в</w:t>
      </w:r>
      <w:r w:rsidR="00BC509F">
        <w:t xml:space="preserve"> </w:t>
      </w:r>
      <w:r>
        <w:t>приеме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либо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3EB489FA" w14:textId="36F39ACC" w:rsidR="005F2CF2" w:rsidRDefault="00C077B6">
      <w:pPr>
        <w:pStyle w:val="11"/>
        <w:tabs>
          <w:tab w:val="left" w:pos="1054"/>
        </w:tabs>
        <w:spacing w:after="200"/>
        <w:ind w:firstLine="709"/>
        <w:jc w:val="both"/>
      </w:pPr>
      <w:bookmarkStart w:id="217" w:name="bookmark237"/>
      <w:r>
        <w:t>г</w:t>
      </w:r>
      <w:bookmarkEnd w:id="217"/>
      <w:r>
        <w:t>)</w:t>
      </w:r>
      <w:r w:rsidR="00BC509F">
        <w:t xml:space="preserve"> </w:t>
      </w:r>
      <w:r>
        <w:t>выявление</w:t>
      </w:r>
      <w:r w:rsidR="00BC509F">
        <w:t xml:space="preserve"> </w:t>
      </w:r>
      <w:r>
        <w:t>документально</w:t>
      </w:r>
      <w:r w:rsidR="00BC509F">
        <w:t xml:space="preserve"> </w:t>
      </w:r>
      <w:r>
        <w:t>подтвержденного</w:t>
      </w:r>
      <w:r w:rsidR="00BC509F">
        <w:t xml:space="preserve"> </w:t>
      </w:r>
      <w:r>
        <w:t>факта</w:t>
      </w:r>
      <w:r w:rsidR="00BC509F">
        <w:t xml:space="preserve"> </w:t>
      </w:r>
      <w:r>
        <w:t>(признаков)</w:t>
      </w:r>
      <w:r w:rsidR="00BC509F">
        <w:t xml:space="preserve"> </w:t>
      </w:r>
      <w:r>
        <w:t>ошибочного</w:t>
      </w:r>
      <w:r w:rsidR="00BC509F">
        <w:t xml:space="preserve"> </w:t>
      </w:r>
      <w:r>
        <w:t>или</w:t>
      </w:r>
      <w:r w:rsidR="00BC509F">
        <w:t xml:space="preserve"> </w:t>
      </w:r>
      <w:r>
        <w:t>противоправного</w:t>
      </w:r>
      <w:r w:rsidR="00BC509F">
        <w:t xml:space="preserve"> </w:t>
      </w:r>
      <w:r>
        <w:t>действия</w:t>
      </w:r>
      <w:r w:rsidR="00BC509F">
        <w:t xml:space="preserve"> </w:t>
      </w:r>
      <w:r>
        <w:t>(бездействия)</w:t>
      </w:r>
      <w:r w:rsidR="00BC509F">
        <w:t xml:space="preserve"> </w:t>
      </w:r>
      <w:r>
        <w:t>должностного</w:t>
      </w:r>
      <w:r w:rsidR="00BC509F">
        <w:t xml:space="preserve"> </w:t>
      </w:r>
      <w:r>
        <w:t>лица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предоставляющего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услугу,</w:t>
      </w:r>
      <w:r w:rsidR="00BC509F">
        <w:t xml:space="preserve"> </w:t>
      </w:r>
      <w:r>
        <w:t>при</w:t>
      </w:r>
      <w:r w:rsidR="00BC509F">
        <w:t xml:space="preserve"> </w:t>
      </w:r>
      <w:r>
        <w:t>первоначальном</w:t>
      </w:r>
      <w:r w:rsidR="00BC509F">
        <w:t xml:space="preserve"> </w:t>
      </w:r>
      <w:r>
        <w:t>отказе</w:t>
      </w:r>
      <w:r w:rsidR="00BC509F">
        <w:t xml:space="preserve"> </w:t>
      </w:r>
      <w:r>
        <w:t>в</w:t>
      </w:r>
      <w:r w:rsidR="00BC509F">
        <w:t xml:space="preserve"> </w:t>
      </w:r>
      <w:r>
        <w:t>приеме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либо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о</w:t>
      </w:r>
      <w:r w:rsidR="00BC509F">
        <w:t xml:space="preserve"> </w:t>
      </w:r>
      <w:r>
        <w:t>чем</w:t>
      </w:r>
      <w:r w:rsidR="00BC509F">
        <w:t xml:space="preserve"> </w:t>
      </w:r>
      <w:r>
        <w:t>в</w:t>
      </w:r>
      <w:r w:rsidR="00BC509F">
        <w:t xml:space="preserve"> </w:t>
      </w:r>
      <w:r>
        <w:t>письменном</w:t>
      </w:r>
      <w:r w:rsidR="00BC509F">
        <w:t xml:space="preserve"> </w:t>
      </w:r>
      <w:r>
        <w:t>виде</w:t>
      </w:r>
      <w:r w:rsidR="00BC509F">
        <w:t xml:space="preserve"> </w:t>
      </w:r>
      <w:r>
        <w:t>за</w:t>
      </w:r>
      <w:r w:rsidR="00BC509F">
        <w:t xml:space="preserve"> </w:t>
      </w:r>
      <w:r>
        <w:t>подписью</w:t>
      </w:r>
      <w:r w:rsidR="00BC509F">
        <w:t xml:space="preserve"> </w:t>
      </w:r>
      <w:r>
        <w:t>руководителя</w:t>
      </w:r>
      <w:r w:rsidR="00BC509F">
        <w:t xml:space="preserve"> </w:t>
      </w:r>
      <w:r>
        <w:t>органа,</w:t>
      </w:r>
      <w:r w:rsidR="00BC509F">
        <w:t xml:space="preserve"> </w:t>
      </w:r>
      <w:r>
        <w:t>предоставляющего</w:t>
      </w:r>
      <w:r w:rsidR="00BC509F">
        <w:t xml:space="preserve"> </w:t>
      </w:r>
      <w:r>
        <w:t>Муниципальную</w:t>
      </w:r>
      <w:r w:rsidR="00BC509F">
        <w:t xml:space="preserve"> </w:t>
      </w:r>
      <w:r>
        <w:t>услугу,</w:t>
      </w:r>
      <w:r w:rsidR="00BC509F">
        <w:t xml:space="preserve"> </w:t>
      </w:r>
      <w:r>
        <w:t>при</w:t>
      </w:r>
      <w:r w:rsidR="00BC509F">
        <w:t xml:space="preserve"> </w:t>
      </w:r>
      <w:r>
        <w:t>первоначальном</w:t>
      </w:r>
      <w:r w:rsidR="00BC509F">
        <w:t xml:space="preserve"> </w:t>
      </w:r>
      <w:r>
        <w:t>отказе</w:t>
      </w:r>
      <w:r w:rsidR="00BC509F">
        <w:t xml:space="preserve"> </w:t>
      </w:r>
      <w:r>
        <w:t>в</w:t>
      </w:r>
      <w:r w:rsidR="00BC509F">
        <w:t xml:space="preserve"> </w:t>
      </w:r>
      <w:r>
        <w:t>приеме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уведомляется</w:t>
      </w:r>
      <w:r w:rsidR="00BC509F">
        <w:t xml:space="preserve"> </w:t>
      </w:r>
      <w:r>
        <w:t>Заявитель,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приносятся</w:t>
      </w:r>
      <w:r w:rsidR="00BC509F">
        <w:t xml:space="preserve"> </w:t>
      </w:r>
      <w:r>
        <w:t>извинения</w:t>
      </w:r>
      <w:r w:rsidR="00BC509F">
        <w:t xml:space="preserve"> </w:t>
      </w:r>
      <w:r>
        <w:t>за</w:t>
      </w:r>
      <w:r w:rsidR="00BC509F">
        <w:t xml:space="preserve"> </w:t>
      </w:r>
      <w:r>
        <w:t>доставленные</w:t>
      </w:r>
      <w:r w:rsidR="00BC509F">
        <w:t xml:space="preserve"> </w:t>
      </w:r>
      <w:r>
        <w:t>неудобства.</w:t>
      </w:r>
    </w:p>
    <w:p w14:paraId="2F1E113D" w14:textId="1CA3571F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1534"/>
        </w:tabs>
        <w:ind w:left="0" w:firstLine="709"/>
        <w:jc w:val="both"/>
      </w:pPr>
      <w:bookmarkStart w:id="218" w:name="bookmark240"/>
      <w:bookmarkStart w:id="219" w:name="bookmark238"/>
      <w:bookmarkStart w:id="220" w:name="bookmark241"/>
      <w:bookmarkStart w:id="221" w:name="_Toc103862213"/>
      <w:bookmarkStart w:id="222" w:name="_Toc103862248"/>
      <w:bookmarkStart w:id="223" w:name="_Toc103863875"/>
      <w:bookmarkStart w:id="224" w:name="_Toc103877691"/>
      <w:bookmarkEnd w:id="218"/>
      <w:r>
        <w:t>Исчерпывающий</w:t>
      </w:r>
      <w:r w:rsidR="00BC509F">
        <w:t xml:space="preserve"> </w:t>
      </w:r>
      <w:r>
        <w:t>перечень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которые</w:t>
      </w:r>
      <w:r w:rsidR="00BC509F">
        <w:t xml:space="preserve"> </w:t>
      </w:r>
      <w:r>
        <w:t>находятся</w:t>
      </w:r>
      <w:r w:rsidR="00BC509F">
        <w:t xml:space="preserve"> </w:t>
      </w:r>
      <w:r>
        <w:t>в</w:t>
      </w:r>
      <w:r w:rsidR="00BC509F">
        <w:t xml:space="preserve"> </w:t>
      </w:r>
      <w:r>
        <w:t>распоряжении</w:t>
      </w:r>
      <w:r w:rsidR="00BC509F">
        <w:t xml:space="preserve"> </w:t>
      </w:r>
      <w:r>
        <w:t>органов</w:t>
      </w:r>
      <w:r w:rsidR="00BC509F">
        <w:t xml:space="preserve"> </w:t>
      </w:r>
      <w:r>
        <w:t>власти</w:t>
      </w:r>
      <w:bookmarkEnd w:id="219"/>
      <w:bookmarkEnd w:id="220"/>
      <w:bookmarkEnd w:id="221"/>
      <w:bookmarkEnd w:id="222"/>
      <w:bookmarkEnd w:id="223"/>
      <w:bookmarkEnd w:id="224"/>
    </w:p>
    <w:p w14:paraId="2F882DB3" w14:textId="1216F890" w:rsidR="005F2CF2" w:rsidRDefault="00C077B6">
      <w:pPr>
        <w:pStyle w:val="11"/>
        <w:numPr>
          <w:ilvl w:val="1"/>
          <w:numId w:val="2"/>
        </w:numPr>
        <w:tabs>
          <w:tab w:val="left" w:pos="1306"/>
        </w:tabs>
        <w:ind w:left="0" w:firstLine="709"/>
        <w:jc w:val="both"/>
      </w:pPr>
      <w:bookmarkStart w:id="225" w:name="bookmark242"/>
      <w:bookmarkEnd w:id="225"/>
      <w:r>
        <w:t>Администрация</w:t>
      </w:r>
      <w:r w:rsidR="00BC509F">
        <w:t xml:space="preserve"> </w:t>
      </w:r>
      <w:r>
        <w:t>в</w:t>
      </w:r>
      <w:r w:rsidR="00BC509F">
        <w:t xml:space="preserve"> </w:t>
      </w:r>
      <w:r>
        <w:t>порядке</w:t>
      </w:r>
      <w:r w:rsidR="00BC509F">
        <w:t xml:space="preserve"> </w:t>
      </w:r>
      <w:r>
        <w:t>межведомственного</w:t>
      </w:r>
      <w:r w:rsidR="00BC509F">
        <w:t xml:space="preserve"> </w:t>
      </w:r>
      <w:r>
        <w:t>информационного</w:t>
      </w:r>
      <w:r w:rsidR="00BC509F">
        <w:t xml:space="preserve"> </w:t>
      </w:r>
      <w:r>
        <w:t>взаимодействия</w:t>
      </w:r>
      <w:r w:rsidR="00BC509F">
        <w:t xml:space="preserve"> </w:t>
      </w:r>
      <w:r>
        <w:t>в</w:t>
      </w:r>
      <w:r w:rsidR="00BC509F">
        <w:t xml:space="preserve"> </w:t>
      </w:r>
      <w:r>
        <w:t>целях</w:t>
      </w:r>
      <w:r w:rsidR="00BC509F">
        <w:t xml:space="preserve"> </w:t>
      </w:r>
      <w:r>
        <w:t>представления</w:t>
      </w:r>
      <w:r w:rsidR="00BC509F">
        <w:t xml:space="preserve"> </w:t>
      </w:r>
      <w:r>
        <w:t>и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и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запрашивает:</w:t>
      </w:r>
    </w:p>
    <w:p w14:paraId="57BE0D9F" w14:textId="77777777" w:rsidR="00BC509F" w:rsidRDefault="00C077B6">
      <w:pPr>
        <w:pStyle w:val="11"/>
        <w:tabs>
          <w:tab w:val="left" w:pos="1054"/>
        </w:tabs>
        <w:ind w:firstLine="709"/>
        <w:jc w:val="both"/>
      </w:pPr>
      <w:bookmarkStart w:id="226" w:name="bookmark243"/>
      <w:r>
        <w:t>а</w:t>
      </w:r>
      <w:bookmarkEnd w:id="226"/>
      <w:r>
        <w:t>)</w:t>
      </w:r>
      <w:r w:rsidR="00BC509F">
        <w:t xml:space="preserve"> </w:t>
      </w:r>
      <w:r>
        <w:t>выписку</w:t>
      </w:r>
      <w:r w:rsidR="00BC509F">
        <w:t xml:space="preserve"> </w:t>
      </w:r>
      <w:r>
        <w:t>из</w:t>
      </w:r>
      <w:r w:rsidR="00BC509F">
        <w:t xml:space="preserve"> </w:t>
      </w:r>
      <w:r>
        <w:t>Единого</w:t>
      </w:r>
      <w:r w:rsidR="00BC509F">
        <w:t xml:space="preserve"> </w:t>
      </w:r>
      <w:r>
        <w:t>государственного</w:t>
      </w:r>
      <w:r w:rsidR="00BC509F">
        <w:t xml:space="preserve"> </w:t>
      </w:r>
      <w:r>
        <w:t>реестра</w:t>
      </w:r>
      <w:r w:rsidR="00BC509F">
        <w:t xml:space="preserve"> </w:t>
      </w:r>
      <w:r>
        <w:t>индивидуальных</w:t>
      </w:r>
      <w:r w:rsidR="00BC509F">
        <w:t xml:space="preserve"> </w:t>
      </w:r>
      <w:r>
        <w:t>предпринимателей</w:t>
      </w:r>
      <w:r w:rsidR="00BC509F">
        <w:t xml:space="preserve"> </w:t>
      </w:r>
      <w:r>
        <w:t>(запрашивается</w:t>
      </w:r>
      <w:r w:rsidR="00BC509F">
        <w:t xml:space="preserve"> </w:t>
      </w:r>
      <w:r>
        <w:t>для</w:t>
      </w:r>
      <w:r w:rsidR="00BC509F">
        <w:t xml:space="preserve"> </w:t>
      </w:r>
      <w:r>
        <w:t>подтверждения</w:t>
      </w:r>
      <w:r w:rsidR="00BC509F">
        <w:t xml:space="preserve"> </w:t>
      </w:r>
      <w:r>
        <w:t>регистрации</w:t>
      </w:r>
      <w:r w:rsidR="00BC509F">
        <w:t xml:space="preserve"> </w:t>
      </w:r>
      <w:r>
        <w:t>индивидуального</w:t>
      </w:r>
      <w:r w:rsidR="00BC509F">
        <w:t xml:space="preserve"> </w:t>
      </w:r>
      <w:r>
        <w:t>предпринимателя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Федерации);</w:t>
      </w:r>
    </w:p>
    <w:p w14:paraId="53A7A911" w14:textId="77777777" w:rsidR="00BC509F" w:rsidRDefault="00C077B6">
      <w:pPr>
        <w:pStyle w:val="11"/>
        <w:tabs>
          <w:tab w:val="left" w:pos="1054"/>
        </w:tabs>
        <w:ind w:firstLine="709"/>
        <w:jc w:val="both"/>
      </w:pPr>
      <w:r>
        <w:t>б)</w:t>
      </w:r>
      <w:r w:rsidR="00BC509F">
        <w:t xml:space="preserve"> </w:t>
      </w:r>
      <w:r>
        <w:t>выписку</w:t>
      </w:r>
      <w:r w:rsidR="00BC509F">
        <w:t xml:space="preserve"> </w:t>
      </w:r>
      <w:r>
        <w:t>из</w:t>
      </w:r>
      <w:r w:rsidR="00BC509F">
        <w:t xml:space="preserve"> </w:t>
      </w:r>
      <w:r>
        <w:t>Единого</w:t>
      </w:r>
      <w:r w:rsidR="00BC509F">
        <w:t xml:space="preserve"> </w:t>
      </w:r>
      <w:r>
        <w:t>государственного</w:t>
      </w:r>
      <w:r w:rsidR="00BC509F">
        <w:t xml:space="preserve"> </w:t>
      </w:r>
      <w:r>
        <w:t>реестра</w:t>
      </w:r>
      <w:r w:rsidR="00BC509F">
        <w:t xml:space="preserve"> </w:t>
      </w:r>
      <w:r>
        <w:t>юридических</w:t>
      </w:r>
      <w:r w:rsidR="00BC509F">
        <w:t xml:space="preserve"> </w:t>
      </w:r>
      <w:r>
        <w:t>лиц</w:t>
      </w:r>
      <w:r w:rsidR="00BC509F">
        <w:t xml:space="preserve"> </w:t>
      </w:r>
      <w:r>
        <w:t>(запрашивается</w:t>
      </w:r>
      <w:r w:rsidR="00BC509F">
        <w:t xml:space="preserve"> </w:t>
      </w:r>
      <w:r>
        <w:t>в</w:t>
      </w:r>
      <w:r w:rsidR="00BC509F">
        <w:t xml:space="preserve"> </w:t>
      </w:r>
      <w:r>
        <w:t>Федеральной</w:t>
      </w:r>
      <w:r w:rsidR="00BC509F">
        <w:t xml:space="preserve"> </w:t>
      </w:r>
      <w:r>
        <w:t>налоговой</w:t>
      </w:r>
      <w:r w:rsidR="00BC509F">
        <w:t xml:space="preserve"> </w:t>
      </w:r>
      <w:r>
        <w:t>службе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Федерации)</w:t>
      </w:r>
      <w:r w:rsidR="00BC509F">
        <w:t xml:space="preserve"> </w:t>
      </w:r>
      <w:r>
        <w:t>(в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юридического</w:t>
      </w:r>
      <w:r w:rsidR="00BC509F">
        <w:t xml:space="preserve"> </w:t>
      </w:r>
      <w:r>
        <w:t>лица)</w:t>
      </w:r>
    </w:p>
    <w:p w14:paraId="0D2959E7" w14:textId="311D7F41" w:rsidR="005F2CF2" w:rsidRDefault="00C077B6">
      <w:pPr>
        <w:pStyle w:val="11"/>
        <w:tabs>
          <w:tab w:val="left" w:pos="1054"/>
        </w:tabs>
        <w:ind w:firstLine="709"/>
        <w:jc w:val="both"/>
      </w:pPr>
      <w:r>
        <w:t>в)</w:t>
      </w:r>
      <w:r w:rsidR="00BC509F">
        <w:t xml:space="preserve"> </w:t>
      </w:r>
      <w:r>
        <w:t>выписку</w:t>
      </w:r>
      <w:r w:rsidR="00BC509F">
        <w:t xml:space="preserve"> </w:t>
      </w:r>
      <w:r>
        <w:t>из</w:t>
      </w:r>
      <w:r w:rsidR="00BC509F">
        <w:t xml:space="preserve"> </w:t>
      </w:r>
      <w:r>
        <w:t>Единого</w:t>
      </w:r>
      <w:r w:rsidR="00BC509F">
        <w:t xml:space="preserve"> </w:t>
      </w:r>
      <w:r>
        <w:t>государственного</w:t>
      </w:r>
      <w:r w:rsidR="00BC509F">
        <w:t xml:space="preserve"> </w:t>
      </w:r>
      <w:r>
        <w:t>реестра</w:t>
      </w:r>
      <w:r w:rsidR="00BC509F">
        <w:t xml:space="preserve"> </w:t>
      </w:r>
      <w:r>
        <w:t>недвижимости</w:t>
      </w:r>
      <w:r w:rsidR="00BC509F">
        <w:t xml:space="preserve"> </w:t>
      </w:r>
      <w:r>
        <w:t>об</w:t>
      </w:r>
      <w:r w:rsidR="00BC509F">
        <w:t xml:space="preserve"> </w:t>
      </w:r>
      <w:r>
        <w:t>основных</w:t>
      </w:r>
      <w:r w:rsidR="00BC509F">
        <w:t xml:space="preserve"> </w:t>
      </w:r>
      <w:r>
        <w:t>характеристиках</w:t>
      </w:r>
      <w:r w:rsidR="00BC509F">
        <w:t xml:space="preserve"> </w:t>
      </w:r>
      <w:r>
        <w:t>и</w:t>
      </w:r>
      <w:r w:rsidR="00BC509F">
        <w:t xml:space="preserve"> </w:t>
      </w:r>
      <w:r>
        <w:t>зарегистрированных</w:t>
      </w:r>
      <w:r w:rsidR="00BC509F">
        <w:t xml:space="preserve"> </w:t>
      </w:r>
      <w:r>
        <w:t>правах</w:t>
      </w:r>
      <w:r w:rsidR="00BC509F">
        <w:t xml:space="preserve"> </w:t>
      </w:r>
      <w:r>
        <w:t>на</w:t>
      </w:r>
      <w:r w:rsidR="00BC509F">
        <w:t xml:space="preserve"> </w:t>
      </w:r>
      <w:r>
        <w:t>объект</w:t>
      </w:r>
      <w:r w:rsidR="00BC509F">
        <w:t xml:space="preserve"> </w:t>
      </w:r>
      <w:r>
        <w:t>недвижимости</w:t>
      </w:r>
    </w:p>
    <w:p w14:paraId="49E99F51" w14:textId="77777777" w:rsidR="00BC509F" w:rsidRDefault="00C077B6">
      <w:pPr>
        <w:pStyle w:val="af1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уведомление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планируемом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сносе;</w:t>
      </w:r>
    </w:p>
    <w:p w14:paraId="4F0505CB" w14:textId="77777777" w:rsidR="00BC509F" w:rsidRDefault="00C077B6">
      <w:pPr>
        <w:pStyle w:val="af1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разрешение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строительство,</w:t>
      </w:r>
    </w:p>
    <w:p w14:paraId="622859BD" w14:textId="77777777" w:rsidR="00BC509F" w:rsidRDefault="00C077B6">
      <w:pPr>
        <w:pStyle w:val="af1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е)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разрешение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проведение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сохранению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культурного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наследия;</w:t>
      </w:r>
    </w:p>
    <w:p w14:paraId="539505A3" w14:textId="0EBC201B" w:rsidR="005F2CF2" w:rsidRDefault="00C077B6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ж)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разрешение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вырубку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зеленых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насаждений,</w:t>
      </w:r>
    </w:p>
    <w:p w14:paraId="59FCA648" w14:textId="77777777" w:rsidR="00BC509F" w:rsidRDefault="00C077B6">
      <w:pPr>
        <w:pStyle w:val="af1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разрешение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использование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земель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земельного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участка,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находящихся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муниципальной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собственности,</w:t>
      </w:r>
    </w:p>
    <w:p w14:paraId="7CC236FD" w14:textId="77777777" w:rsidR="00BC509F" w:rsidRDefault="00C077B6">
      <w:pPr>
        <w:pStyle w:val="af1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и)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разрешение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размещение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объекта,</w:t>
      </w:r>
    </w:p>
    <w:p w14:paraId="2786720F" w14:textId="4C83F105" w:rsidR="005F2CF2" w:rsidRDefault="00C077B6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уведомление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соответствии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указанных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уведомлении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планируемом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строительстве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параметров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индивидуального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жилищного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строительства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садового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дома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установленным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параметрам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допустимости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размещения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индивидуального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жилищного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строительства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садового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дома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земельном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участке</w:t>
      </w:r>
    </w:p>
    <w:p w14:paraId="6BD279C5" w14:textId="57F5C40E" w:rsidR="005F2CF2" w:rsidRDefault="00C077B6">
      <w:pPr>
        <w:pStyle w:val="11"/>
        <w:tabs>
          <w:tab w:val="left" w:pos="1054"/>
        </w:tabs>
        <w:ind w:firstLine="709"/>
        <w:jc w:val="both"/>
      </w:pPr>
      <w:r>
        <w:t>л)</w:t>
      </w:r>
      <w:r w:rsidR="00BC509F">
        <w:t xml:space="preserve"> </w:t>
      </w:r>
      <w:r>
        <w:t>разрешение</w:t>
      </w:r>
      <w:r w:rsidR="00BC509F">
        <w:t xml:space="preserve"> </w:t>
      </w:r>
      <w:r>
        <w:t>на</w:t>
      </w:r>
      <w:r w:rsidR="00BC509F">
        <w:t xml:space="preserve"> </w:t>
      </w:r>
      <w:r>
        <w:t>установку</w:t>
      </w:r>
      <w:r w:rsidR="00BC509F">
        <w:t xml:space="preserve"> </w:t>
      </w:r>
      <w:r>
        <w:t>и</w:t>
      </w:r>
      <w:r w:rsidR="00BC509F">
        <w:t xml:space="preserve"> </w:t>
      </w:r>
      <w:r>
        <w:t>эксплуатацию</w:t>
      </w:r>
      <w:r w:rsidR="00BC509F">
        <w:t xml:space="preserve"> </w:t>
      </w:r>
      <w:r>
        <w:t>рекламной</w:t>
      </w:r>
      <w:r w:rsidR="00BC509F">
        <w:t xml:space="preserve"> </w:t>
      </w:r>
      <w:r>
        <w:t>конструкции;</w:t>
      </w:r>
    </w:p>
    <w:p w14:paraId="04966FFC" w14:textId="5E856E70" w:rsidR="005F2CF2" w:rsidRDefault="00C077B6">
      <w:pPr>
        <w:pStyle w:val="11"/>
        <w:tabs>
          <w:tab w:val="left" w:pos="1054"/>
        </w:tabs>
        <w:ind w:firstLine="709"/>
        <w:jc w:val="both"/>
      </w:pPr>
      <w:r>
        <w:t>м)</w:t>
      </w:r>
      <w:r w:rsidR="00BC509F">
        <w:t xml:space="preserve"> </w:t>
      </w:r>
      <w:r>
        <w:t>технические</w:t>
      </w:r>
      <w:r w:rsidR="00BC509F">
        <w:t xml:space="preserve"> </w:t>
      </w:r>
      <w:r>
        <w:t>условия</w:t>
      </w:r>
      <w:r w:rsidR="00BC509F">
        <w:t xml:space="preserve"> </w:t>
      </w:r>
      <w:r>
        <w:t>для</w:t>
      </w:r>
      <w:r w:rsidR="00BC509F">
        <w:t xml:space="preserve"> </w:t>
      </w:r>
      <w:r>
        <w:t>подключения</w:t>
      </w:r>
      <w:r w:rsidR="00BC509F">
        <w:t xml:space="preserve"> </w:t>
      </w:r>
      <w:r>
        <w:t>к</w:t>
      </w:r>
      <w:r w:rsidR="00BC509F">
        <w:t xml:space="preserve"> </w:t>
      </w:r>
      <w:r>
        <w:t>сетям</w:t>
      </w:r>
      <w:r w:rsidR="00BC509F">
        <w:t xml:space="preserve"> </w:t>
      </w:r>
      <w:r>
        <w:t>инженерно-</w:t>
      </w:r>
      <w:r w:rsidR="00BC509F">
        <w:t xml:space="preserve"> </w:t>
      </w:r>
      <w:r>
        <w:t>технического</w:t>
      </w:r>
      <w:r w:rsidR="00BC509F">
        <w:t xml:space="preserve"> </w:t>
      </w:r>
      <w:r>
        <w:t>обеспечения;</w:t>
      </w:r>
    </w:p>
    <w:p w14:paraId="1A52BBF0" w14:textId="50144A2B" w:rsidR="005F2CF2" w:rsidRDefault="00C077B6">
      <w:pPr>
        <w:pStyle w:val="11"/>
        <w:tabs>
          <w:tab w:val="left" w:pos="1054"/>
        </w:tabs>
        <w:ind w:firstLine="709"/>
        <w:jc w:val="both"/>
      </w:pPr>
      <w:r>
        <w:t>н)</w:t>
      </w:r>
      <w:r w:rsidR="00BC509F">
        <w:t xml:space="preserve"> </w:t>
      </w:r>
      <w:r>
        <w:t>схему</w:t>
      </w:r>
      <w:r w:rsidR="00BC509F">
        <w:t xml:space="preserve"> </w:t>
      </w:r>
      <w:r>
        <w:t>движения</w:t>
      </w:r>
      <w:r w:rsidR="00BC509F">
        <w:t xml:space="preserve"> </w:t>
      </w:r>
      <w:r>
        <w:t>транспорта</w:t>
      </w:r>
      <w:r w:rsidR="00BC509F">
        <w:t xml:space="preserve"> </w:t>
      </w:r>
      <w:r>
        <w:t>и</w:t>
      </w:r>
      <w:r w:rsidR="00BC509F">
        <w:t xml:space="preserve"> </w:t>
      </w:r>
      <w:r>
        <w:t>пешеходов;</w:t>
      </w:r>
    </w:p>
    <w:p w14:paraId="7300B229" w14:textId="74432E53" w:rsidR="005F2CF2" w:rsidRDefault="00C077B6">
      <w:pPr>
        <w:pStyle w:val="11"/>
        <w:numPr>
          <w:ilvl w:val="1"/>
          <w:numId w:val="2"/>
        </w:numPr>
        <w:tabs>
          <w:tab w:val="left" w:pos="1375"/>
        </w:tabs>
        <w:ind w:left="0" w:firstLine="709"/>
        <w:jc w:val="both"/>
        <w:rPr>
          <w:rStyle w:val="af0"/>
          <w:sz w:val="24"/>
          <w:szCs w:val="24"/>
        </w:rPr>
      </w:pPr>
      <w:bookmarkStart w:id="227" w:name="bookmark252"/>
      <w:bookmarkEnd w:id="227"/>
      <w:r>
        <w:t>Администрации</w:t>
      </w:r>
      <w:r w:rsidR="00BC509F">
        <w:t xml:space="preserve"> </w:t>
      </w:r>
      <w:r>
        <w:t>запрещено</w:t>
      </w:r>
      <w:r w:rsidR="00BC509F">
        <w:t xml:space="preserve"> </w:t>
      </w:r>
      <w:r>
        <w:t>требовать</w:t>
      </w:r>
      <w:r w:rsidR="00BC509F">
        <w:t xml:space="preserve"> </w:t>
      </w:r>
      <w:r>
        <w:t>у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представления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и</w:t>
      </w:r>
      <w:r w:rsidR="00BC509F">
        <w:t xml:space="preserve"> </w:t>
      </w:r>
      <w:r>
        <w:t>информации,</w:t>
      </w:r>
      <w:r w:rsidR="00BC509F">
        <w:t xml:space="preserve"> </w:t>
      </w:r>
      <w:r>
        <w:t>которые</w:t>
      </w:r>
      <w:r w:rsidR="00BC509F">
        <w:t xml:space="preserve"> </w:t>
      </w:r>
      <w:r>
        <w:t>находятся</w:t>
      </w:r>
      <w:r w:rsidR="00BC509F">
        <w:t xml:space="preserve"> </w:t>
      </w:r>
      <w:r>
        <w:t>в</w:t>
      </w:r>
      <w:r w:rsidR="00BC509F">
        <w:t xml:space="preserve"> </w:t>
      </w:r>
      <w:r>
        <w:t>распоряжении</w:t>
      </w:r>
      <w:r w:rsidR="00BC509F">
        <w:t xml:space="preserve"> </w:t>
      </w:r>
      <w:r>
        <w:t>органов,</w:t>
      </w:r>
      <w:r w:rsidR="00BC509F">
        <w:t xml:space="preserve"> </w:t>
      </w:r>
      <w:r>
        <w:t>предоставляющих</w:t>
      </w:r>
      <w:r w:rsidR="00BC509F">
        <w:t xml:space="preserve"> </w:t>
      </w:r>
      <w:r>
        <w:t>государственные</w:t>
      </w:r>
      <w:r w:rsidR="00BC509F">
        <w:t xml:space="preserve"> </w:t>
      </w:r>
      <w:r>
        <w:t>услуги,</w:t>
      </w:r>
      <w:r w:rsidR="00BC509F">
        <w:t xml:space="preserve"> </w:t>
      </w:r>
      <w:r>
        <w:t>иных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органов,</w:t>
      </w:r>
      <w:r w:rsidR="00BC509F">
        <w:t xml:space="preserve"> </w:t>
      </w:r>
      <w:r>
        <w:t>органов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либо</w:t>
      </w:r>
      <w:r w:rsidR="00BC509F">
        <w:t xml:space="preserve"> </w:t>
      </w:r>
      <w:r>
        <w:t>подведомственных</w:t>
      </w:r>
      <w:r w:rsidR="00BC509F">
        <w:t xml:space="preserve"> </w:t>
      </w:r>
      <w:r>
        <w:t>государственным</w:t>
      </w:r>
      <w:r w:rsidR="00BC509F">
        <w:t xml:space="preserve"> </w:t>
      </w:r>
      <w:r>
        <w:t>органам</w:t>
      </w:r>
      <w:r w:rsidR="00BC509F">
        <w:t xml:space="preserve"> </w:t>
      </w:r>
      <w:r>
        <w:t>или</w:t>
      </w:r>
      <w:r w:rsidR="00BC509F">
        <w:t xml:space="preserve"> </w:t>
      </w:r>
      <w:r>
        <w:t>органам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организаций,</w:t>
      </w:r>
      <w:r w:rsidR="00BC509F">
        <w:t xml:space="preserve"> </w:t>
      </w:r>
      <w:r>
        <w:t>участвующих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услуг,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нормативными</w:t>
      </w:r>
      <w:r w:rsidR="00BC509F">
        <w:t xml:space="preserve"> </w:t>
      </w:r>
      <w:r>
        <w:t>правовыми</w:t>
      </w:r>
      <w:r w:rsidR="00BC509F">
        <w:t xml:space="preserve"> </w:t>
      </w:r>
      <w:r>
        <w:t>актами.</w:t>
      </w:r>
    </w:p>
    <w:p w14:paraId="7CBFD623" w14:textId="56807DA3" w:rsidR="005F2CF2" w:rsidRDefault="00C077B6">
      <w:pPr>
        <w:pStyle w:val="11"/>
        <w:numPr>
          <w:ilvl w:val="1"/>
          <w:numId w:val="2"/>
        </w:numPr>
        <w:tabs>
          <w:tab w:val="left" w:pos="1375"/>
        </w:tabs>
        <w:ind w:left="0" w:firstLine="709"/>
        <w:jc w:val="both"/>
      </w:pPr>
      <w:r>
        <w:t>Документы,</w:t>
      </w:r>
      <w:r w:rsidR="00BC509F">
        <w:t xml:space="preserve"> </w:t>
      </w:r>
      <w:r>
        <w:t>указанные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в</w:t>
      </w:r>
      <w:r w:rsidR="00BC509F">
        <w:t xml:space="preserve"> </w:t>
      </w:r>
      <w:r>
        <w:t>п.11.1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могут</w:t>
      </w:r>
      <w:r w:rsidR="00BC509F">
        <w:t xml:space="preserve"> </w:t>
      </w:r>
      <w:r>
        <w:t>быть</w:t>
      </w:r>
      <w:r w:rsidR="00BC509F">
        <w:t xml:space="preserve"> </w:t>
      </w:r>
      <w:r>
        <w:t>представлены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самостоятельно</w:t>
      </w:r>
      <w:r w:rsidR="00BC509F">
        <w:t xml:space="preserve"> </w:t>
      </w:r>
      <w:r>
        <w:t>по</w:t>
      </w:r>
      <w:r w:rsidR="00BC509F">
        <w:t xml:space="preserve"> </w:t>
      </w:r>
      <w:r>
        <w:t>собственной</w:t>
      </w:r>
      <w:r w:rsidR="00BC509F">
        <w:t xml:space="preserve"> </w:t>
      </w:r>
      <w:r>
        <w:t>инициативе.</w:t>
      </w:r>
      <w:r w:rsidR="00BC509F">
        <w:t xml:space="preserve"> </w:t>
      </w:r>
      <w:r>
        <w:t>Непредставление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указанных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не</w:t>
      </w:r>
      <w:r w:rsidR="00BC509F">
        <w:t xml:space="preserve"> </w:t>
      </w:r>
      <w:r>
        <w:t>является</w:t>
      </w:r>
      <w:r w:rsidR="00BC509F">
        <w:t xml:space="preserve"> </w:t>
      </w:r>
      <w:r>
        <w:t>основанием</w:t>
      </w:r>
      <w:r w:rsidR="00BC509F">
        <w:t xml:space="preserve"> </w:t>
      </w:r>
      <w:r>
        <w:t>для</w:t>
      </w:r>
      <w:r w:rsidR="00BC509F">
        <w:t xml:space="preserve"> </w:t>
      </w:r>
      <w:r>
        <w:t>отказа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6686F7AC" w14:textId="77777777" w:rsidR="005F2CF2" w:rsidRDefault="005F2CF2">
      <w:pPr>
        <w:pStyle w:val="11"/>
        <w:tabs>
          <w:tab w:val="left" w:pos="1375"/>
        </w:tabs>
        <w:ind w:firstLine="709"/>
        <w:jc w:val="both"/>
      </w:pPr>
    </w:p>
    <w:p w14:paraId="62D85E2B" w14:textId="76BDBF20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994"/>
        </w:tabs>
        <w:ind w:left="0" w:firstLine="709"/>
        <w:jc w:val="both"/>
      </w:pPr>
      <w:bookmarkStart w:id="228" w:name="bookmark258"/>
      <w:bookmarkStart w:id="229" w:name="bookmark256"/>
      <w:bookmarkStart w:id="230" w:name="bookmark259"/>
      <w:bookmarkStart w:id="231" w:name="_Toc103862214"/>
      <w:bookmarkStart w:id="232" w:name="_Toc103862249"/>
      <w:bookmarkStart w:id="233" w:name="_Toc103863876"/>
      <w:bookmarkStart w:id="234" w:name="_Toc103877692"/>
      <w:bookmarkEnd w:id="228"/>
      <w:r>
        <w:t>Исчерпывающий</w:t>
      </w:r>
      <w:r w:rsidR="00BC509F">
        <w:t xml:space="preserve"> </w:t>
      </w:r>
      <w:r>
        <w:t>перечень</w:t>
      </w:r>
      <w:r w:rsidR="00BC509F">
        <w:t xml:space="preserve"> </w:t>
      </w:r>
      <w:r>
        <w:t>оснований</w:t>
      </w:r>
      <w:r w:rsidR="00BC509F">
        <w:t xml:space="preserve"> </w:t>
      </w:r>
      <w:r>
        <w:t>для</w:t>
      </w:r>
      <w:r w:rsidR="00BC509F">
        <w:t xml:space="preserve"> </w:t>
      </w:r>
      <w:r>
        <w:t>отказа</w:t>
      </w:r>
      <w:r w:rsidR="00BC509F">
        <w:t xml:space="preserve"> </w:t>
      </w:r>
      <w:r>
        <w:t>в</w:t>
      </w:r>
      <w:r w:rsidR="00BC509F">
        <w:t xml:space="preserve"> </w:t>
      </w:r>
      <w:r>
        <w:t>приеме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229"/>
      <w:bookmarkEnd w:id="230"/>
      <w:bookmarkEnd w:id="231"/>
      <w:bookmarkEnd w:id="232"/>
      <w:bookmarkEnd w:id="233"/>
      <w:bookmarkEnd w:id="234"/>
    </w:p>
    <w:p w14:paraId="21A18BE9" w14:textId="1F4B85EB" w:rsidR="005F2CF2" w:rsidRDefault="00C077B6">
      <w:pPr>
        <w:pStyle w:val="11"/>
        <w:numPr>
          <w:ilvl w:val="1"/>
          <w:numId w:val="2"/>
        </w:numPr>
        <w:tabs>
          <w:tab w:val="left" w:pos="1375"/>
        </w:tabs>
        <w:ind w:left="0" w:firstLine="709"/>
        <w:jc w:val="both"/>
      </w:pPr>
      <w:bookmarkStart w:id="235" w:name="bookmark260"/>
      <w:bookmarkEnd w:id="235"/>
      <w:r>
        <w:t>Основаниями</w:t>
      </w:r>
      <w:r w:rsidR="00BC509F">
        <w:t xml:space="preserve"> </w:t>
      </w:r>
      <w:r>
        <w:t>для</w:t>
      </w:r>
      <w:r w:rsidR="00BC509F">
        <w:t xml:space="preserve"> </w:t>
      </w:r>
      <w:r>
        <w:t>отказа</w:t>
      </w:r>
      <w:r w:rsidR="00BC509F">
        <w:t xml:space="preserve"> </w:t>
      </w:r>
      <w:r>
        <w:t>в</w:t>
      </w:r>
      <w:r w:rsidR="00BC509F">
        <w:t xml:space="preserve"> </w:t>
      </w:r>
      <w:r>
        <w:t>приеме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являются:</w:t>
      </w:r>
    </w:p>
    <w:p w14:paraId="4D813FE3" w14:textId="57674608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bookmarkStart w:id="236" w:name="bookmark261"/>
      <w:bookmarkStart w:id="237" w:name="bookmark270"/>
      <w:bookmarkEnd w:id="236"/>
      <w:bookmarkEnd w:id="237"/>
      <w:r>
        <w:rPr>
          <w:rFonts w:ascii="Times New Roman" w:eastAsiaTheme="minorEastAsia" w:hAnsi="Times New Roman" w:cs="Times New Roman"/>
          <w:bCs/>
        </w:rPr>
        <w:t>12.1.1.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подано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местного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самоуправления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или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организацию,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полномочия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которых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входит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услуги;</w:t>
      </w:r>
    </w:p>
    <w:p w14:paraId="727CC3EC" w14:textId="38EC1052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12.1.2.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Неполное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заполнение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полей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форме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заявления,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числе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интерактивной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форме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ЕПГУ;</w:t>
      </w:r>
    </w:p>
    <w:p w14:paraId="281D1AF2" w14:textId="77777777" w:rsidR="00BC509F" w:rsidRDefault="00C077B6">
      <w:pPr>
        <w:ind w:firstLine="709"/>
        <w:jc w:val="both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12.1.3.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Представление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неполного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комплекта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документов,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необходимых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услуги;</w:t>
      </w:r>
    </w:p>
    <w:p w14:paraId="2751635E" w14:textId="41C47083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12.1.4.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Представленные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утратили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силу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момент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обращения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(документ,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удостоверяющий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личность;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удостоверяющий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полномочия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представителя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Заявителя,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случае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обращения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указанным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лицом);</w:t>
      </w:r>
    </w:p>
    <w:p w14:paraId="785DC917" w14:textId="4A2223F6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12.1.5.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Представленные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бумажном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носителе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содержат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подчистки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исправления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текста,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заверенные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порядке,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установленном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законодательством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Российской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Федерации;</w:t>
      </w:r>
    </w:p>
    <w:p w14:paraId="40F85D2F" w14:textId="01811020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12.1.6.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Представленные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электронном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виде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содержат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повреждения,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наличие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которых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позволяет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полном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объеме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использовать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информацию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сведения,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содержащиеся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документах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услуги;</w:t>
      </w:r>
    </w:p>
    <w:p w14:paraId="131BA839" w14:textId="7154B39F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12.1.7.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документы,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необходимые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поданы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электронной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форме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нарушением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требований,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установленных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нормативными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правовыми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актами;</w:t>
      </w:r>
    </w:p>
    <w:p w14:paraId="27114583" w14:textId="50778C08" w:rsidR="005F2CF2" w:rsidRDefault="00C077B6">
      <w:pPr>
        <w:ind w:firstLine="709"/>
        <w:jc w:val="both"/>
        <w:rPr>
          <w:rStyle w:val="af0"/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</w:rPr>
        <w:t>12.1.8.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Выявлено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несоблюдение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установленных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статьей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11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Федерального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закона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6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апреля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2011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г.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 w:rsidR="00B43D9F">
        <w:rPr>
          <w:rFonts w:ascii="Times New Roman" w:eastAsiaTheme="minorEastAsia" w:hAnsi="Times New Roman" w:cs="Times New Roman"/>
          <w:bCs/>
        </w:rPr>
        <w:t>№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63-ФЗ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 w:rsidR="00C45502">
        <w:rPr>
          <w:rFonts w:ascii="Times New Roman" w:eastAsiaTheme="minorEastAsia" w:hAnsi="Times New Roman" w:cs="Times New Roman"/>
          <w:bCs/>
        </w:rPr>
        <w:t>«</w:t>
      </w:r>
      <w:r>
        <w:rPr>
          <w:rFonts w:ascii="Times New Roman" w:eastAsiaTheme="minorEastAsia" w:hAnsi="Times New Roman" w:cs="Times New Roman"/>
          <w:bCs/>
        </w:rPr>
        <w:t>Об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электронной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подписи</w:t>
      </w:r>
      <w:r w:rsidR="00C45502">
        <w:rPr>
          <w:rFonts w:ascii="Times New Roman" w:eastAsiaTheme="minorEastAsia" w:hAnsi="Times New Roman" w:cs="Times New Roman"/>
          <w:bCs/>
        </w:rPr>
        <w:t>»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условий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признания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действительности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усиленной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квалифицированной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электронной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подписи.</w:t>
      </w:r>
      <w:bookmarkStart w:id="238" w:name="bookmark271"/>
      <w:bookmarkStart w:id="239" w:name="bookmark275"/>
      <w:bookmarkStart w:id="240" w:name="bookmark273"/>
      <w:bookmarkStart w:id="241" w:name="bookmark276"/>
      <w:bookmarkEnd w:id="238"/>
      <w:bookmarkEnd w:id="239"/>
    </w:p>
    <w:p w14:paraId="5CA46BE9" w14:textId="3BC231D1" w:rsidR="005F2CF2" w:rsidRDefault="00C077B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12.2.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Решение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об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отказе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приеме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документов,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основаниям,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указанным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пункте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12.1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настоящего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Административного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регламента,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оформляется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форме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согласно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Приложению</w:t>
      </w:r>
      <w:r w:rsidR="00BC509F">
        <w:rPr>
          <w:rFonts w:ascii="Times New Roman" w:eastAsiaTheme="minorEastAsia" w:hAnsi="Times New Roman" w:cs="Times New Roman"/>
        </w:rPr>
        <w:t xml:space="preserve"> </w:t>
      </w:r>
      <w:r w:rsidR="00B43D9F">
        <w:rPr>
          <w:rFonts w:ascii="Times New Roman" w:eastAsiaTheme="minorEastAsia" w:hAnsi="Times New Roman" w:cs="Times New Roman"/>
        </w:rPr>
        <w:t>№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2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настоящему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Административному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регламенту.</w:t>
      </w:r>
    </w:p>
    <w:p w14:paraId="2ACCA1C3" w14:textId="35B46003" w:rsidR="005F2CF2" w:rsidRDefault="00C077B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12.3.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Решение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об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отказе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приеме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документов,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основаниям,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указанным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пункте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12.1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настоящего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Административного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регламента,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направляется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заявителю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способом,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определенным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заявителем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заявлении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предоставлении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разрешения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позднее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рабочего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дня,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следующего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днем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получения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такого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заявления,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либо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выдается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день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личного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обращения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получением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указанного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решения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многофункциональный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центр,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выбранный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при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подаче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заявления,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или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уполномоченный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государственной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власти,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местного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самоуправления,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организацию.</w:t>
      </w:r>
    </w:p>
    <w:p w14:paraId="076680B2" w14:textId="29FF521F" w:rsidR="005F2CF2" w:rsidRDefault="00C077B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12.4.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Отказ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приеме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документов,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основаниям,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указанным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пункте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12.1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настоящего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Административного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регламента,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препятствует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повторному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обращению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заявителя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Администрацию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получением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услуги.</w:t>
      </w:r>
    </w:p>
    <w:p w14:paraId="0263F1C1" w14:textId="77777777" w:rsidR="005F2CF2" w:rsidRDefault="005F2CF2">
      <w:pPr>
        <w:ind w:firstLine="709"/>
        <w:rPr>
          <w:rFonts w:ascii="Times New Roman" w:hAnsi="Times New Roman" w:cs="Times New Roman"/>
        </w:rPr>
      </w:pPr>
    </w:p>
    <w:p w14:paraId="4F3E185C" w14:textId="50310EAA" w:rsidR="005F2CF2" w:rsidRDefault="00C077B6">
      <w:pPr>
        <w:pStyle w:val="af8"/>
        <w:numPr>
          <w:ilvl w:val="0"/>
          <w:numId w:val="2"/>
        </w:numPr>
        <w:spacing w:before="0"/>
        <w:ind w:left="0" w:firstLine="709"/>
        <w:jc w:val="center"/>
        <w:outlineLvl w:val="2"/>
        <w:rPr>
          <w:bCs/>
          <w:iCs/>
          <w:sz w:val="24"/>
          <w:szCs w:val="24"/>
        </w:rPr>
      </w:pPr>
      <w:bookmarkStart w:id="242" w:name="_Toc103877693"/>
      <w:r>
        <w:rPr>
          <w:rFonts w:eastAsiaTheme="minorEastAsia"/>
          <w:b/>
          <w:bCs/>
          <w:i/>
          <w:iCs/>
          <w:sz w:val="24"/>
          <w:szCs w:val="24"/>
        </w:rPr>
        <w:t>Исчерпывающий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перечень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оснований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для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приостановления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или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отказа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в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предоставлении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Муниципальной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услуги</w:t>
      </w:r>
      <w:bookmarkEnd w:id="240"/>
      <w:bookmarkEnd w:id="241"/>
      <w:bookmarkEnd w:id="242"/>
    </w:p>
    <w:p w14:paraId="1C395173" w14:textId="6058CB0D" w:rsidR="005F2CF2" w:rsidRDefault="00C077B6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  <w:iCs/>
        </w:rPr>
        <w:t>13.1.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Оснований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приостановления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предусмотрено.</w:t>
      </w:r>
    </w:p>
    <w:p w14:paraId="5DF672F4" w14:textId="77777777" w:rsidR="005F2CF2" w:rsidRDefault="005F2CF2">
      <w:pPr>
        <w:ind w:firstLine="709"/>
        <w:jc w:val="both"/>
        <w:rPr>
          <w:rFonts w:ascii="Times New Roman" w:hAnsi="Times New Roman" w:cs="Times New Roman"/>
          <w:bCs/>
        </w:rPr>
      </w:pPr>
    </w:p>
    <w:p w14:paraId="52A4F419" w14:textId="25A05941" w:rsidR="005F2CF2" w:rsidRDefault="00C077B6">
      <w:pPr>
        <w:pStyle w:val="af8"/>
        <w:spacing w:before="0"/>
        <w:ind w:left="709" w:firstLine="0"/>
        <w:rPr>
          <w:b/>
          <w:bCs/>
          <w:i/>
          <w:iCs/>
          <w:sz w:val="24"/>
          <w:szCs w:val="24"/>
        </w:rPr>
      </w:pPr>
      <w:r>
        <w:rPr>
          <w:rFonts w:eastAsiaTheme="minorEastAsia"/>
          <w:bCs/>
          <w:iCs/>
          <w:sz w:val="24"/>
          <w:szCs w:val="24"/>
        </w:rPr>
        <w:t>13.2.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Основания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для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отказа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в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предоставлении</w:t>
      </w:r>
      <w:r w:rsidR="00BC509F">
        <w:rPr>
          <w:rFonts w:eastAsiaTheme="minorEastAsia"/>
          <w:b/>
          <w:bCs/>
          <w:i/>
          <w:iCs/>
          <w:sz w:val="24"/>
          <w:szCs w:val="24"/>
        </w:rPr>
        <w:t xml:space="preserve"> </w:t>
      </w:r>
      <w:r>
        <w:rPr>
          <w:rFonts w:eastAsiaTheme="minorEastAsia"/>
          <w:b/>
          <w:bCs/>
          <w:i/>
          <w:iCs/>
          <w:sz w:val="24"/>
          <w:szCs w:val="24"/>
        </w:rPr>
        <w:t>услуги</w:t>
      </w:r>
    </w:p>
    <w:p w14:paraId="1D354DC8" w14:textId="34D227F2" w:rsidR="005F2CF2" w:rsidRDefault="00C077B6">
      <w:pPr>
        <w:pStyle w:val="11"/>
        <w:tabs>
          <w:tab w:val="left" w:pos="1443"/>
        </w:tabs>
        <w:ind w:firstLine="709"/>
        <w:jc w:val="both"/>
        <w:rPr>
          <w:rFonts w:eastAsia="Calibri"/>
          <w:bCs/>
        </w:rPr>
      </w:pPr>
      <w:bookmarkStart w:id="243" w:name="bookmark277"/>
      <w:bookmarkEnd w:id="243"/>
      <w:r>
        <w:rPr>
          <w:rFonts w:eastAsiaTheme="minorEastAsia"/>
          <w:bCs/>
        </w:rPr>
        <w:t>13.2.1.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Поступление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ответа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органа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государственной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власти,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органа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местного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самоуправления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либо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подведомственной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органу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государственной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власти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или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органу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местного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самоуправления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организации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на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межведомственный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запрос,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свидетельствующего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об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отсутствии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документа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и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(или)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информации,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необходимых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для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предоставления</w:t>
      </w:r>
      <w:r w:rsidR="00BC509F">
        <w:rPr>
          <w:rFonts w:eastAsiaTheme="minorEastAsia"/>
          <w:bCs/>
        </w:rPr>
        <w:t xml:space="preserve"> </w:t>
      </w:r>
      <w:r>
        <w:rPr>
          <w:rFonts w:eastAsiaTheme="minorEastAsia"/>
          <w:bCs/>
        </w:rPr>
        <w:t>услуги;</w:t>
      </w:r>
    </w:p>
    <w:p w14:paraId="20F5BE4F" w14:textId="7F5317F9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13.2.2.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Несоответствие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проекта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производства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работ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требованиям,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установленным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нормативными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правовыми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актами;</w:t>
      </w:r>
    </w:p>
    <w:p w14:paraId="0E92AF93" w14:textId="516845FF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13.2.3.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Невозможность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выполнения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работ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заявленные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сроки;</w:t>
      </w:r>
    </w:p>
    <w:p w14:paraId="2C6649D5" w14:textId="7A1369BA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13.2.4.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Установлены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факты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нарушений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проведении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земляных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работ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соответствии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выданным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разрешением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осуществление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земляных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работ;</w:t>
      </w:r>
    </w:p>
    <w:p w14:paraId="6B2B4964" w14:textId="66CEBAD7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13.2.5.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Наличие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противоречивых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сведений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приложенных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нему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документах.</w:t>
      </w:r>
    </w:p>
    <w:p w14:paraId="76AB796F" w14:textId="2D31E194" w:rsidR="005F2CF2" w:rsidRDefault="00C077B6">
      <w:pPr>
        <w:pStyle w:val="11"/>
        <w:tabs>
          <w:tab w:val="left" w:pos="1534"/>
        </w:tabs>
        <w:spacing w:after="200"/>
        <w:ind w:firstLine="709"/>
        <w:jc w:val="both"/>
      </w:pPr>
      <w:bookmarkStart w:id="244" w:name="bookmark289"/>
      <w:bookmarkEnd w:id="244"/>
      <w:r>
        <w:t>Отказ</w:t>
      </w:r>
      <w:r w:rsidR="00BC509F">
        <w:t xml:space="preserve"> </w:t>
      </w:r>
      <w:r>
        <w:t>от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не</w:t>
      </w:r>
      <w:r w:rsidR="00BC509F">
        <w:t xml:space="preserve"> </w:t>
      </w:r>
      <w:r>
        <w:t>препятствует</w:t>
      </w:r>
      <w:r w:rsidR="00BC509F">
        <w:t xml:space="preserve"> </w:t>
      </w:r>
      <w:r>
        <w:t>повторному</w:t>
      </w:r>
      <w:r w:rsidR="00BC509F">
        <w:t xml:space="preserve"> </w:t>
      </w:r>
      <w:r>
        <w:t>обращению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Администрацию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2B5E9E1F" w14:textId="6C50349F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1108"/>
        </w:tabs>
        <w:spacing w:after="0"/>
        <w:ind w:left="0" w:firstLine="709"/>
        <w:jc w:val="center"/>
      </w:pPr>
      <w:bookmarkStart w:id="245" w:name="bookmark292"/>
      <w:bookmarkStart w:id="246" w:name="bookmark293"/>
      <w:bookmarkStart w:id="247" w:name="_Toc103862215"/>
      <w:bookmarkStart w:id="248" w:name="_Toc103862250"/>
      <w:bookmarkStart w:id="249" w:name="_Toc103863877"/>
      <w:bookmarkStart w:id="250" w:name="_Toc103877694"/>
      <w:bookmarkEnd w:id="245"/>
      <w:r>
        <w:t>Порядок,</w:t>
      </w:r>
      <w:r w:rsidR="00BC509F">
        <w:t xml:space="preserve"> </w:t>
      </w:r>
      <w:r>
        <w:t>размер</w:t>
      </w:r>
      <w:r w:rsidR="00BC509F">
        <w:t xml:space="preserve"> </w:t>
      </w:r>
      <w:r>
        <w:t>и</w:t>
      </w:r>
      <w:r w:rsidR="00BC509F">
        <w:t xml:space="preserve"> </w:t>
      </w:r>
      <w:r>
        <w:t>основания</w:t>
      </w:r>
      <w:r w:rsidR="00BC509F">
        <w:t xml:space="preserve"> </w:t>
      </w:r>
      <w:r>
        <w:t>взимания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пошлины</w:t>
      </w:r>
      <w:r w:rsidR="00BC509F">
        <w:t xml:space="preserve"> </w:t>
      </w:r>
      <w:r>
        <w:t>или</w:t>
      </w:r>
      <w:r w:rsidR="00BC509F">
        <w:t xml:space="preserve"> </w:t>
      </w:r>
      <w:r>
        <w:t>иной</w:t>
      </w:r>
      <w:r w:rsidR="00BC509F">
        <w:t xml:space="preserve"> </w:t>
      </w:r>
      <w:r>
        <w:t>платы,</w:t>
      </w:r>
      <w:bookmarkStart w:id="251" w:name="bookmark290"/>
      <w:bookmarkStart w:id="252" w:name="bookmark294"/>
      <w:bookmarkStart w:id="253" w:name="_Toc103862216"/>
      <w:bookmarkStart w:id="254" w:name="_Toc103862251"/>
      <w:bookmarkStart w:id="255" w:name="_Toc103863878"/>
      <w:bookmarkEnd w:id="246"/>
      <w:bookmarkEnd w:id="247"/>
      <w:bookmarkEnd w:id="248"/>
      <w:bookmarkEnd w:id="249"/>
      <w:r w:rsidR="00BC509F">
        <w:t xml:space="preserve"> </w:t>
      </w:r>
      <w:r>
        <w:t>взимаемой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250"/>
      <w:bookmarkEnd w:id="251"/>
      <w:bookmarkEnd w:id="252"/>
      <w:bookmarkEnd w:id="253"/>
      <w:bookmarkEnd w:id="254"/>
      <w:bookmarkEnd w:id="255"/>
    </w:p>
    <w:p w14:paraId="67E4DC68" w14:textId="77777777" w:rsidR="005F2CF2" w:rsidRDefault="005F2CF2">
      <w:pPr>
        <w:pStyle w:val="32"/>
        <w:keepNext/>
        <w:keepLines/>
        <w:tabs>
          <w:tab w:val="left" w:pos="1108"/>
        </w:tabs>
        <w:spacing w:after="0"/>
        <w:ind w:left="2268"/>
      </w:pPr>
    </w:p>
    <w:p w14:paraId="265ADC4C" w14:textId="77777777" w:rsidR="00BC509F" w:rsidRDefault="00C077B6">
      <w:pPr>
        <w:pStyle w:val="11"/>
        <w:numPr>
          <w:ilvl w:val="1"/>
          <w:numId w:val="2"/>
        </w:numPr>
        <w:tabs>
          <w:tab w:val="left" w:pos="1266"/>
        </w:tabs>
        <w:spacing w:after="480" w:line="276" w:lineRule="auto"/>
        <w:ind w:left="0" w:firstLine="709"/>
        <w:jc w:val="both"/>
      </w:pPr>
      <w:bookmarkStart w:id="256" w:name="bookmark295"/>
      <w:bookmarkEnd w:id="256"/>
      <w:r>
        <w:t>Муниципальная</w:t>
      </w:r>
      <w:r w:rsidR="00BC509F">
        <w:t xml:space="preserve"> </w:t>
      </w:r>
      <w:r>
        <w:t>услуга</w:t>
      </w:r>
      <w:r w:rsidR="00BC509F">
        <w:t xml:space="preserve"> </w:t>
      </w:r>
      <w:r>
        <w:t>предоставляется</w:t>
      </w:r>
      <w:r w:rsidR="00BC509F">
        <w:t xml:space="preserve"> </w:t>
      </w:r>
      <w:r>
        <w:t>бесплатно.</w:t>
      </w:r>
    </w:p>
    <w:p w14:paraId="5E2EA4F8" w14:textId="7F9F8915" w:rsidR="005F2CF2" w:rsidRDefault="00C077B6">
      <w:pPr>
        <w:pStyle w:val="11"/>
        <w:numPr>
          <w:ilvl w:val="0"/>
          <w:numId w:val="2"/>
        </w:numPr>
        <w:tabs>
          <w:tab w:val="left" w:pos="1266"/>
        </w:tabs>
        <w:spacing w:line="276" w:lineRule="auto"/>
        <w:ind w:left="0" w:firstLine="709"/>
        <w:jc w:val="center"/>
        <w:outlineLvl w:val="2"/>
      </w:pPr>
      <w:bookmarkStart w:id="257" w:name="_Toc103877695"/>
      <w:r>
        <w:rPr>
          <w:rFonts w:eastAsiaTheme="minorEastAsia"/>
          <w:b/>
          <w:bCs/>
          <w:i/>
          <w:iCs/>
        </w:rPr>
        <w:t>Перечень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услуг,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необходимых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обязательных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для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предоставления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Муниципальной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услуги,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в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том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числе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порядок,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размер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основания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взимания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платы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за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предоставление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таких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услуг</w:t>
      </w:r>
      <w:bookmarkEnd w:id="257"/>
    </w:p>
    <w:p w14:paraId="3E7BAD96" w14:textId="77777777" w:rsidR="005F2CF2" w:rsidRDefault="005F2CF2">
      <w:pPr>
        <w:pStyle w:val="11"/>
        <w:tabs>
          <w:tab w:val="left" w:pos="1266"/>
        </w:tabs>
        <w:spacing w:line="276" w:lineRule="auto"/>
        <w:ind w:left="709" w:firstLine="0"/>
        <w:outlineLvl w:val="2"/>
      </w:pPr>
    </w:p>
    <w:p w14:paraId="29BF381F" w14:textId="5ACAE3E3" w:rsidR="005F2CF2" w:rsidRDefault="00C077B6">
      <w:pPr>
        <w:pStyle w:val="11"/>
        <w:numPr>
          <w:ilvl w:val="1"/>
          <w:numId w:val="2"/>
        </w:numPr>
        <w:spacing w:after="200"/>
        <w:ind w:left="0" w:firstLine="709"/>
        <w:jc w:val="both"/>
      </w:pPr>
      <w:bookmarkStart w:id="258" w:name="bookmark297"/>
      <w:bookmarkEnd w:id="258"/>
      <w:r>
        <w:t>Услуги,</w:t>
      </w:r>
      <w:r w:rsidR="00BC509F">
        <w:t xml:space="preserve"> </w:t>
      </w:r>
      <w:r>
        <w:t>необходимые</w:t>
      </w:r>
      <w:r w:rsidR="00BC509F">
        <w:t xml:space="preserve"> </w:t>
      </w:r>
      <w:r>
        <w:t>и</w:t>
      </w:r>
      <w:r w:rsidR="00BC509F">
        <w:t xml:space="preserve"> </w:t>
      </w:r>
      <w:r>
        <w:t>обязательные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отсутствуют.</w:t>
      </w:r>
    </w:p>
    <w:p w14:paraId="27D8D4EE" w14:textId="77777777" w:rsidR="005F2CF2" w:rsidRDefault="005F2CF2">
      <w:pPr>
        <w:pStyle w:val="11"/>
        <w:tabs>
          <w:tab w:val="left" w:pos="1432"/>
        </w:tabs>
        <w:spacing w:after="200"/>
        <w:ind w:firstLine="709"/>
        <w:jc w:val="both"/>
      </w:pPr>
    </w:p>
    <w:p w14:paraId="446D75DE" w14:textId="5C7B2360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1308"/>
        </w:tabs>
        <w:ind w:left="0" w:firstLine="709"/>
        <w:jc w:val="center"/>
      </w:pPr>
      <w:bookmarkStart w:id="259" w:name="bookmark300"/>
      <w:bookmarkStart w:id="260" w:name="bookmark298"/>
      <w:bookmarkStart w:id="261" w:name="bookmark301"/>
      <w:bookmarkStart w:id="262" w:name="_Toc103862217"/>
      <w:bookmarkStart w:id="263" w:name="_Toc103862252"/>
      <w:bookmarkStart w:id="264" w:name="_Toc103863879"/>
      <w:bookmarkStart w:id="265" w:name="_Toc103877696"/>
      <w:bookmarkEnd w:id="259"/>
      <w:r>
        <w:t>Способы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260"/>
      <w:bookmarkEnd w:id="261"/>
      <w:bookmarkEnd w:id="262"/>
      <w:bookmarkEnd w:id="263"/>
      <w:bookmarkEnd w:id="264"/>
      <w:bookmarkEnd w:id="265"/>
    </w:p>
    <w:p w14:paraId="364FA376" w14:textId="0A6685EF" w:rsidR="005F2CF2" w:rsidRDefault="00C077B6">
      <w:pPr>
        <w:pStyle w:val="11"/>
        <w:numPr>
          <w:ilvl w:val="1"/>
          <w:numId w:val="2"/>
        </w:numPr>
        <w:tabs>
          <w:tab w:val="left" w:pos="1432"/>
        </w:tabs>
        <w:spacing w:line="276" w:lineRule="auto"/>
        <w:ind w:left="0" w:firstLine="709"/>
        <w:jc w:val="both"/>
      </w:pPr>
      <w:bookmarkStart w:id="266" w:name="bookmark302"/>
      <w:bookmarkEnd w:id="266"/>
      <w:r>
        <w:t>Администрация</w:t>
      </w:r>
      <w:r w:rsidR="00BC509F">
        <w:t xml:space="preserve"> </w:t>
      </w:r>
      <w:r>
        <w:t>обеспечивает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форме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в</w:t>
      </w:r>
      <w:r w:rsidR="00BC509F">
        <w:t xml:space="preserve"> </w:t>
      </w:r>
      <w:r>
        <w:t>иных</w:t>
      </w:r>
      <w:r w:rsidR="00BC509F">
        <w:t xml:space="preserve"> </w:t>
      </w:r>
      <w:r>
        <w:t>формах</w:t>
      </w:r>
      <w:r w:rsidR="00BC509F">
        <w:t xml:space="preserve"> </w:t>
      </w:r>
      <w:r>
        <w:t>по</w:t>
      </w:r>
      <w:r w:rsidR="00BC509F">
        <w:t xml:space="preserve"> </w:t>
      </w:r>
      <w:r>
        <w:t>выбору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Федеральным</w:t>
      </w:r>
      <w:r w:rsidR="00BC509F">
        <w:t xml:space="preserve"> </w:t>
      </w:r>
      <w:r>
        <w:t>законом</w:t>
      </w:r>
      <w:r w:rsidR="00BC509F">
        <w:t xml:space="preserve"> </w:t>
      </w:r>
      <w:r>
        <w:t>от</w:t>
      </w:r>
      <w:r w:rsidR="00BC509F">
        <w:t xml:space="preserve"> </w:t>
      </w:r>
      <w:r>
        <w:t>27.07.2010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210-ФЗ</w:t>
      </w:r>
      <w:r w:rsidR="00BC509F">
        <w:t xml:space="preserve"> </w:t>
      </w:r>
      <w:r w:rsidR="00C45502">
        <w:t>«</w:t>
      </w:r>
      <w:r>
        <w:t>Об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lastRenderedPageBreak/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C45502">
        <w:t>»</w:t>
      </w:r>
      <w:r>
        <w:t>.</w:t>
      </w:r>
      <w:bookmarkStart w:id="267" w:name="bookmark303"/>
      <w:bookmarkEnd w:id="267"/>
    </w:p>
    <w:p w14:paraId="283EA93B" w14:textId="20EF123D" w:rsidR="005F2CF2" w:rsidRDefault="00C077B6">
      <w:pPr>
        <w:pStyle w:val="11"/>
        <w:numPr>
          <w:ilvl w:val="2"/>
          <w:numId w:val="2"/>
        </w:numPr>
        <w:tabs>
          <w:tab w:val="left" w:pos="567"/>
        </w:tabs>
        <w:spacing w:line="276" w:lineRule="auto"/>
        <w:ind w:left="0" w:firstLine="709"/>
        <w:jc w:val="both"/>
      </w:pPr>
      <w:r>
        <w:t>Для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форме</w:t>
      </w:r>
      <w:r w:rsidR="00BC509F">
        <w:t xml:space="preserve"> </w:t>
      </w:r>
      <w:r>
        <w:t>Заявитель</w:t>
      </w:r>
      <w:r w:rsidR="00BC509F">
        <w:t xml:space="preserve"> </w:t>
      </w:r>
      <w:r>
        <w:t>авторизуется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подтвержденной</w:t>
      </w:r>
      <w:r w:rsidR="00BC509F">
        <w:t xml:space="preserve"> </w:t>
      </w:r>
      <w:r>
        <w:t>учетной</w:t>
      </w:r>
      <w:r w:rsidR="00BC509F">
        <w:t xml:space="preserve"> </w:t>
      </w:r>
      <w:r>
        <w:t>записи</w:t>
      </w:r>
      <w:r w:rsidR="00BC509F">
        <w:t xml:space="preserve"> </w:t>
      </w:r>
      <w:r>
        <w:t>Единой</w:t>
      </w:r>
      <w:r w:rsidR="00BC509F">
        <w:t xml:space="preserve"> </w:t>
      </w:r>
      <w:r>
        <w:t>системы</w:t>
      </w:r>
      <w:r w:rsidR="00BC509F">
        <w:t xml:space="preserve"> </w:t>
      </w:r>
      <w:r>
        <w:t>идентификации</w:t>
      </w:r>
      <w:r w:rsidR="00BC509F">
        <w:t xml:space="preserve"> </w:t>
      </w:r>
      <w:r>
        <w:t>и</w:t>
      </w:r>
      <w:r w:rsidR="00BC509F">
        <w:t xml:space="preserve"> </w:t>
      </w:r>
      <w:r>
        <w:t>аутентификации</w:t>
      </w:r>
      <w:r w:rsidR="00BC509F">
        <w:t xml:space="preserve"> </w:t>
      </w:r>
      <w:r>
        <w:t>(далее</w:t>
      </w:r>
      <w:r w:rsidR="00BC509F">
        <w:t xml:space="preserve"> </w:t>
      </w:r>
      <w:r>
        <w:t>-</w:t>
      </w:r>
      <w:r w:rsidR="00BC509F">
        <w:t xml:space="preserve"> </w:t>
      </w:r>
      <w:r>
        <w:t>ЕСИА),</w:t>
      </w:r>
      <w:r w:rsidR="00BC509F">
        <w:t xml:space="preserve"> </w:t>
      </w:r>
      <w:r>
        <w:t>затем</w:t>
      </w:r>
      <w:r w:rsidR="00BC509F">
        <w:t xml:space="preserve"> </w:t>
      </w:r>
      <w:r>
        <w:t>заполняет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специальной</w:t>
      </w:r>
      <w:r w:rsidR="00BC509F">
        <w:t xml:space="preserve"> </w:t>
      </w:r>
      <w:r>
        <w:t>интерактивной</w:t>
      </w:r>
      <w:r w:rsidR="00BC509F">
        <w:t xml:space="preserve"> </w:t>
      </w:r>
      <w:r>
        <w:t>формы.</w:t>
      </w:r>
      <w:bookmarkStart w:id="268" w:name="bookmark304"/>
      <w:bookmarkEnd w:id="268"/>
    </w:p>
    <w:p w14:paraId="06EEFB3A" w14:textId="73A2D1DA" w:rsidR="005F2CF2" w:rsidRDefault="00C077B6">
      <w:pPr>
        <w:pStyle w:val="11"/>
        <w:numPr>
          <w:ilvl w:val="2"/>
          <w:numId w:val="2"/>
        </w:numPr>
        <w:tabs>
          <w:tab w:val="left" w:pos="567"/>
        </w:tabs>
        <w:spacing w:line="276" w:lineRule="auto"/>
        <w:ind w:left="0" w:firstLine="709"/>
        <w:jc w:val="both"/>
      </w:pPr>
      <w:r>
        <w:t>Заполненное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отправляется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вместе</w:t>
      </w:r>
      <w:r w:rsidR="00BC509F">
        <w:t xml:space="preserve"> </w:t>
      </w:r>
      <w:r>
        <w:t>с</w:t>
      </w:r>
      <w:r w:rsidR="00BC509F">
        <w:t xml:space="preserve"> </w:t>
      </w:r>
      <w:r>
        <w:t>прикрепленными</w:t>
      </w:r>
      <w:r w:rsidR="00BC509F">
        <w:t xml:space="preserve"> </w:t>
      </w:r>
      <w:r>
        <w:t>электронными</w:t>
      </w:r>
      <w:r w:rsidR="00BC509F">
        <w:t xml:space="preserve"> </w:t>
      </w:r>
      <w:r>
        <w:t>образами</w:t>
      </w:r>
      <w:r w:rsidR="00BC509F">
        <w:t xml:space="preserve"> </w:t>
      </w:r>
      <w:r>
        <w:t>обязательных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указанными</w:t>
      </w:r>
      <w:r w:rsidR="00BC509F">
        <w:t xml:space="preserve"> </w:t>
      </w:r>
      <w:r>
        <w:t>в</w:t>
      </w:r>
      <w:r w:rsidR="00BC509F">
        <w:t xml:space="preserve"> </w:t>
      </w:r>
      <w:r>
        <w:t>п.10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Администрацию.</w:t>
      </w:r>
      <w:r w:rsidR="00BC509F">
        <w:t xml:space="preserve"> </w:t>
      </w:r>
      <w:r>
        <w:t>При</w:t>
      </w:r>
      <w:r w:rsidR="00BC509F">
        <w:t xml:space="preserve"> </w:t>
      </w:r>
      <w:r>
        <w:t>авторизации</w:t>
      </w:r>
      <w:r w:rsidR="00BC509F">
        <w:t xml:space="preserve"> </w:t>
      </w:r>
      <w:r>
        <w:t>в</w:t>
      </w:r>
      <w:r w:rsidR="00BC509F">
        <w:t xml:space="preserve"> </w:t>
      </w:r>
      <w:r>
        <w:t>ЕСИА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считается</w:t>
      </w:r>
      <w:r w:rsidR="00BC509F">
        <w:t xml:space="preserve"> </w:t>
      </w:r>
      <w:r>
        <w:t>подписанным</w:t>
      </w:r>
      <w:r w:rsidR="00BC509F">
        <w:t xml:space="preserve"> </w:t>
      </w:r>
      <w:r>
        <w:t>простой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представителя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на</w:t>
      </w:r>
      <w:r w:rsidR="00BC509F">
        <w:t xml:space="preserve"> </w:t>
      </w:r>
      <w:r>
        <w:t>подписание</w:t>
      </w:r>
      <w:r w:rsidR="00BC509F">
        <w:t xml:space="preserve"> </w:t>
      </w:r>
      <w:r>
        <w:t>Заявления.</w:t>
      </w:r>
      <w:bookmarkStart w:id="269" w:name="bookmark305"/>
      <w:bookmarkEnd w:id="269"/>
    </w:p>
    <w:p w14:paraId="19289BCA" w14:textId="0ABC6440" w:rsidR="005F2CF2" w:rsidRDefault="00C077B6">
      <w:pPr>
        <w:pStyle w:val="11"/>
        <w:numPr>
          <w:ilvl w:val="2"/>
          <w:numId w:val="2"/>
        </w:numPr>
        <w:tabs>
          <w:tab w:val="left" w:pos="567"/>
        </w:tabs>
        <w:spacing w:line="276" w:lineRule="auto"/>
        <w:ind w:left="0" w:firstLine="709"/>
        <w:jc w:val="both"/>
      </w:pPr>
      <w:r>
        <w:t>Заявитель</w:t>
      </w:r>
      <w:r w:rsidR="00BC509F">
        <w:t xml:space="preserve"> </w:t>
      </w:r>
      <w:r>
        <w:t>уведомляется</w:t>
      </w:r>
      <w:r w:rsidR="00BC509F">
        <w:t xml:space="preserve"> </w:t>
      </w:r>
      <w:r>
        <w:t>о</w:t>
      </w:r>
      <w:r w:rsidR="00BC509F">
        <w:t xml:space="preserve"> </w:t>
      </w:r>
      <w:r>
        <w:t>получении</w:t>
      </w:r>
      <w:r w:rsidR="00BC509F">
        <w:t xml:space="preserve"> </w:t>
      </w:r>
      <w:r>
        <w:t>Администрацией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и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в</w:t>
      </w:r>
      <w:r w:rsidR="00BC509F">
        <w:t xml:space="preserve"> </w:t>
      </w:r>
      <w:r>
        <w:t>день</w:t>
      </w:r>
      <w:r w:rsidR="00BC509F">
        <w:t xml:space="preserve"> </w:t>
      </w:r>
      <w:r>
        <w:t>подачи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изменения</w:t>
      </w:r>
      <w:r w:rsidR="00BC509F">
        <w:t xml:space="preserve"> </w:t>
      </w:r>
      <w:r>
        <w:t>статуса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в</w:t>
      </w:r>
      <w:r w:rsidR="00BC509F">
        <w:t xml:space="preserve"> </w:t>
      </w:r>
      <w:r>
        <w:t>Личном</w:t>
      </w:r>
      <w:r w:rsidR="00BC509F">
        <w:t xml:space="preserve"> </w:t>
      </w:r>
      <w:r>
        <w:t>кабинете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на</w:t>
      </w:r>
      <w:r w:rsidR="00BC509F">
        <w:t xml:space="preserve"> </w:t>
      </w:r>
      <w:r>
        <w:t>ЕПГУ.</w:t>
      </w:r>
      <w:bookmarkStart w:id="270" w:name="bookmark306"/>
      <w:bookmarkEnd w:id="270"/>
    </w:p>
    <w:p w14:paraId="45ED654E" w14:textId="401864D5" w:rsidR="005F2CF2" w:rsidRDefault="00C077B6">
      <w:pPr>
        <w:pStyle w:val="11"/>
        <w:numPr>
          <w:ilvl w:val="2"/>
          <w:numId w:val="2"/>
        </w:numPr>
        <w:tabs>
          <w:tab w:val="left" w:pos="567"/>
        </w:tabs>
        <w:spacing w:line="276" w:lineRule="auto"/>
        <w:ind w:left="0" w:firstLine="709"/>
        <w:jc w:val="both"/>
      </w:pPr>
      <w:r>
        <w:t>Решение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принимается</w:t>
      </w:r>
      <w:r w:rsidR="00BC509F">
        <w:t xml:space="preserve"> </w:t>
      </w:r>
      <w:r>
        <w:t>Администрацией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электронных</w:t>
      </w:r>
      <w:r w:rsidR="00BC509F">
        <w:t xml:space="preserve"> </w:t>
      </w:r>
      <w:r>
        <w:t>образов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представленных</w:t>
      </w:r>
      <w:r w:rsidR="00BC509F">
        <w:t xml:space="preserve"> </w:t>
      </w:r>
      <w:r>
        <w:t>Заявителем,</w:t>
      </w:r>
      <w:r w:rsidR="00BC509F">
        <w:t xml:space="preserve"> </w:t>
      </w:r>
      <w:r>
        <w:t>сведений,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сведений,</w:t>
      </w:r>
      <w:r w:rsidR="00BC509F">
        <w:t xml:space="preserve"> </w:t>
      </w:r>
      <w:r>
        <w:t>полученных</w:t>
      </w:r>
      <w:r w:rsidR="00BC509F">
        <w:t xml:space="preserve"> </w:t>
      </w:r>
      <w:r>
        <w:t>Администрацией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межведомственного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взаимодействия,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сведений</w:t>
      </w:r>
      <w:r w:rsidR="00BC509F">
        <w:t xml:space="preserve"> </w:t>
      </w:r>
      <w:r>
        <w:t>и</w:t>
      </w:r>
      <w:r w:rsidR="00BC509F">
        <w:t xml:space="preserve"> </w:t>
      </w:r>
      <w:r>
        <w:t>информации</w:t>
      </w:r>
      <w:bookmarkStart w:id="271" w:name="bookmark307"/>
      <w:bookmarkStart w:id="272" w:name="bookmark311"/>
      <w:bookmarkStart w:id="273" w:name="bookmark309"/>
      <w:bookmarkStart w:id="274" w:name="bookmark312"/>
      <w:bookmarkEnd w:id="271"/>
      <w:bookmarkEnd w:id="272"/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личного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в</w:t>
      </w:r>
      <w:r w:rsidR="00BC509F">
        <w:t xml:space="preserve"> </w:t>
      </w:r>
      <w:r>
        <w:t>Администрацию,</w:t>
      </w:r>
      <w:r w:rsidR="00BC509F">
        <w:t xml:space="preserve"> </w:t>
      </w:r>
      <w:r>
        <w:t>в</w:t>
      </w:r>
      <w:r w:rsidR="00BC509F">
        <w:rPr>
          <w:rFonts w:eastAsiaTheme="minorEastAsia"/>
          <w:spacing w:val="1"/>
        </w:rPr>
        <w:t xml:space="preserve"> </w:t>
      </w:r>
      <w:r>
        <w:t>том</w:t>
      </w:r>
      <w:r w:rsidR="00BC509F">
        <w:rPr>
          <w:rFonts w:eastAsiaTheme="minorEastAsia"/>
          <w:spacing w:val="63"/>
        </w:rPr>
        <w:t xml:space="preserve"> </w:t>
      </w:r>
      <w:r>
        <w:t>числе</w:t>
      </w:r>
      <w:r w:rsidR="00BC509F">
        <w:rPr>
          <w:rFonts w:eastAsiaTheme="minorEastAsia"/>
          <w:spacing w:val="64"/>
        </w:rPr>
        <w:t xml:space="preserve"> </w:t>
      </w:r>
      <w:r>
        <w:t>через</w:t>
      </w:r>
      <w:r w:rsidR="00BC509F">
        <w:rPr>
          <w:rFonts w:eastAsiaTheme="minorEastAsia"/>
          <w:spacing w:val="63"/>
        </w:rPr>
        <w:t xml:space="preserve"> </w:t>
      </w:r>
      <w:r>
        <w:t>многофункциональный</w:t>
      </w:r>
      <w:r w:rsidR="00BC509F">
        <w:rPr>
          <w:rFonts w:eastAsiaTheme="minorEastAsia"/>
          <w:spacing w:val="63"/>
        </w:rPr>
        <w:t xml:space="preserve"> </w:t>
      </w:r>
      <w:r>
        <w:t>центр</w:t>
      </w:r>
      <w:r w:rsidR="00BC509F">
        <w:rPr>
          <w:rFonts w:eastAsiaTheme="minorEastAsia"/>
          <w:spacing w:val="63"/>
        </w:rPr>
        <w:t xml:space="preserve"> </w:t>
      </w:r>
      <w:r>
        <w:t>в</w:t>
      </w:r>
      <w:r w:rsidR="00BC509F">
        <w:rPr>
          <w:rFonts w:eastAsiaTheme="minorEastAsia"/>
          <w:spacing w:val="64"/>
        </w:rPr>
        <w:t xml:space="preserve"> </w:t>
      </w:r>
      <w:r>
        <w:t>соответствии</w:t>
      </w:r>
      <w:r w:rsidR="00BC509F">
        <w:rPr>
          <w:rFonts w:eastAsiaTheme="minorEastAsia"/>
          <w:spacing w:val="64"/>
        </w:rPr>
        <w:t xml:space="preserve"> </w:t>
      </w:r>
      <w:r>
        <w:t>с</w:t>
      </w:r>
      <w:r w:rsidR="00BC509F">
        <w:rPr>
          <w:rFonts w:eastAsiaTheme="minorEastAsia"/>
          <w:spacing w:val="63"/>
        </w:rPr>
        <w:t xml:space="preserve"> </w:t>
      </w:r>
      <w:r>
        <w:t>соглашением</w:t>
      </w:r>
      <w:r w:rsidR="00BC509F">
        <w:rPr>
          <w:rFonts w:eastAsiaTheme="minorEastAsia"/>
          <w:spacing w:val="64"/>
        </w:rPr>
        <w:t xml:space="preserve"> </w:t>
      </w:r>
      <w:r>
        <w:t>о</w:t>
      </w:r>
      <w:r w:rsidR="00BC509F">
        <w:t xml:space="preserve"> </w:t>
      </w:r>
      <w:r>
        <w:t>взаимодействии</w:t>
      </w:r>
      <w:r w:rsidR="00BC509F">
        <w:t xml:space="preserve"> </w:t>
      </w:r>
      <w:r>
        <w:t>между</w:t>
      </w:r>
      <w:r w:rsidR="00BC509F">
        <w:t xml:space="preserve"> </w:t>
      </w:r>
      <w:r>
        <w:t>многофункциональным</w:t>
      </w:r>
      <w:r w:rsidR="00BC509F">
        <w:t xml:space="preserve"> </w:t>
      </w:r>
      <w:r>
        <w:t>центром</w:t>
      </w:r>
      <w:r w:rsidR="00BC509F">
        <w:t xml:space="preserve"> </w:t>
      </w:r>
      <w:r>
        <w:t>и</w:t>
      </w:r>
      <w:r w:rsidR="00BC509F">
        <w:t xml:space="preserve"> </w:t>
      </w:r>
      <w:r>
        <w:t>Администрацией,</w:t>
      </w:r>
      <w:r w:rsidR="00BC509F">
        <w:t xml:space="preserve"> </w:t>
      </w:r>
      <w:r>
        <w:t>заключенным</w:t>
      </w:r>
      <w:r w:rsidR="00BC509F">
        <w:rPr>
          <w:rFonts w:eastAsiaTheme="minorEastAsia"/>
          <w:spacing w:val="1"/>
        </w:rPr>
        <w:t xml:space="preserve"> </w:t>
      </w:r>
      <w:r>
        <w:t>в</w:t>
      </w:r>
      <w:r w:rsidR="00BC509F">
        <w:rPr>
          <w:rFonts w:eastAsiaTheme="minorEastAsia"/>
          <w:spacing w:val="9"/>
        </w:rPr>
        <w:t xml:space="preserve"> </w:t>
      </w:r>
      <w:r>
        <w:t>соответствии</w:t>
      </w:r>
      <w:r w:rsidR="00BC509F">
        <w:rPr>
          <w:rFonts w:eastAsiaTheme="minorEastAsia"/>
          <w:spacing w:val="9"/>
        </w:rPr>
        <w:t xml:space="preserve"> </w:t>
      </w:r>
      <w:r>
        <w:t>с</w:t>
      </w:r>
      <w:r w:rsidR="00BC509F">
        <w:rPr>
          <w:rFonts w:eastAsiaTheme="minorEastAsia"/>
          <w:spacing w:val="9"/>
        </w:rPr>
        <w:t xml:space="preserve"> </w:t>
      </w:r>
      <w:r>
        <w:t>постановлением</w:t>
      </w:r>
      <w:r w:rsidR="00BC509F">
        <w:rPr>
          <w:rFonts w:eastAsiaTheme="minorEastAsia"/>
          <w:spacing w:val="9"/>
        </w:rPr>
        <w:t xml:space="preserve"> </w:t>
      </w:r>
      <w:r>
        <w:t>Правительства</w:t>
      </w:r>
      <w:r w:rsidR="00BC509F">
        <w:rPr>
          <w:rFonts w:eastAsiaTheme="minorEastAsia"/>
          <w:spacing w:val="9"/>
        </w:rPr>
        <w:t xml:space="preserve"> </w:t>
      </w:r>
      <w:r>
        <w:t>Российской</w:t>
      </w:r>
      <w:r w:rsidR="00BC509F">
        <w:rPr>
          <w:rFonts w:eastAsiaTheme="minorEastAsia"/>
          <w:spacing w:val="9"/>
        </w:rPr>
        <w:t xml:space="preserve"> </w:t>
      </w:r>
      <w:r>
        <w:t>Федерации</w:t>
      </w:r>
      <w:r w:rsidR="00BC509F">
        <w:rPr>
          <w:rFonts w:eastAsiaTheme="minorEastAsia"/>
          <w:spacing w:val="9"/>
        </w:rPr>
        <w:t xml:space="preserve"> </w:t>
      </w:r>
      <w:r>
        <w:t>от</w:t>
      </w:r>
      <w:r w:rsidR="00BC509F">
        <w:t xml:space="preserve"> </w:t>
      </w:r>
      <w:r>
        <w:t>27</w:t>
      </w:r>
      <w:r>
        <w:rPr>
          <w:rFonts w:eastAsiaTheme="minorEastAsia"/>
          <w:spacing w:val="1"/>
        </w:rPr>
        <w:t>.09.2</w:t>
      </w:r>
      <w:r>
        <w:t>011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797</w:t>
      </w:r>
      <w:r w:rsidR="00BC509F">
        <w:rPr>
          <w:rFonts w:eastAsiaTheme="minorEastAsia"/>
          <w:spacing w:val="1"/>
        </w:rPr>
        <w:t xml:space="preserve"> </w:t>
      </w:r>
      <w:r w:rsidR="00C45502">
        <w:t>«</w:t>
      </w:r>
      <w:r>
        <w:t>О</w:t>
      </w:r>
      <w:r w:rsidR="00BC509F">
        <w:rPr>
          <w:rFonts w:eastAsiaTheme="minorEastAsia"/>
          <w:spacing w:val="71"/>
        </w:rPr>
        <w:t xml:space="preserve"> </w:t>
      </w:r>
      <w:r>
        <w:t>взаимодействии</w:t>
      </w:r>
      <w:r w:rsidR="00BC509F">
        <w:rPr>
          <w:rFonts w:eastAsiaTheme="minorEastAsia"/>
          <w:spacing w:val="71"/>
        </w:rPr>
        <w:t xml:space="preserve"> </w:t>
      </w:r>
      <w:r>
        <w:t>между</w:t>
      </w:r>
      <w:r w:rsidR="00BC509F">
        <w:rPr>
          <w:rFonts w:eastAsiaTheme="minorEastAsia"/>
          <w:spacing w:val="71"/>
        </w:rPr>
        <w:t xml:space="preserve"> </w:t>
      </w:r>
      <w:r>
        <w:t>многофункциональными</w:t>
      </w:r>
      <w:r w:rsidR="00BC509F">
        <w:rPr>
          <w:rFonts w:eastAsiaTheme="minorEastAsia"/>
          <w:spacing w:val="1"/>
        </w:rPr>
        <w:t xml:space="preserve"> </w:t>
      </w:r>
      <w:r>
        <w:t>центрами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rPr>
          <w:rFonts w:eastAsiaTheme="minorEastAsia"/>
          <w:spacing w:val="-1"/>
        </w:rPr>
        <w:t>и</w:t>
      </w:r>
      <w:r w:rsidR="00BC509F">
        <w:rPr>
          <w:rFonts w:eastAsiaTheme="minorEastAsia"/>
          <w:spacing w:val="-67"/>
        </w:rPr>
        <w:t xml:space="preserve"> </w:t>
      </w:r>
      <w:r>
        <w:t>федеральными</w:t>
      </w:r>
      <w:r w:rsidR="00BC509F">
        <w:t xml:space="preserve"> </w:t>
      </w:r>
      <w:r>
        <w:t>органами</w:t>
      </w:r>
      <w:r w:rsidR="00BC509F">
        <w:t xml:space="preserve"> </w:t>
      </w:r>
      <w:r>
        <w:t>исполнительной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государственных</w:t>
      </w:r>
      <w:r w:rsidR="00BC509F">
        <w:rPr>
          <w:rFonts w:eastAsiaTheme="minorEastAsia"/>
          <w:spacing w:val="1"/>
        </w:rPr>
        <w:t xml:space="preserve"> </w:t>
      </w:r>
      <w:r>
        <w:t>внебюджетных</w:t>
      </w:r>
      <w:r w:rsidR="00BC509F">
        <w:rPr>
          <w:rFonts w:eastAsiaTheme="minorEastAsia"/>
          <w:spacing w:val="1"/>
        </w:rPr>
        <w:t xml:space="preserve"> </w:t>
      </w:r>
      <w:r>
        <w:t>фондов,</w:t>
      </w:r>
      <w:r w:rsidR="00BC509F">
        <w:t xml:space="preserve"> </w:t>
      </w:r>
      <w:r>
        <w:t>органами</w:t>
      </w:r>
      <w:r w:rsidR="00BC509F">
        <w:rPr>
          <w:rFonts w:eastAsiaTheme="minorEastAsia"/>
          <w:spacing w:val="1"/>
        </w:rPr>
        <w:t xml:space="preserve"> </w:t>
      </w:r>
      <w:r>
        <w:t>государственной</w:t>
      </w:r>
      <w:r w:rsidR="00BC509F">
        <w:rPr>
          <w:rFonts w:eastAsiaTheme="minorEastAsia"/>
          <w:spacing w:val="1"/>
        </w:rPr>
        <w:t xml:space="preserve"> </w:t>
      </w:r>
      <w:r>
        <w:t>власти</w:t>
      </w:r>
      <w:r w:rsidR="00BC509F">
        <w:rPr>
          <w:rFonts w:eastAsiaTheme="minorEastAsia"/>
          <w:spacing w:val="1"/>
        </w:rPr>
        <w:t xml:space="preserve"> </w:t>
      </w:r>
      <w:r>
        <w:t>субъектов</w:t>
      </w:r>
      <w:r w:rsidR="00BC509F">
        <w:rPr>
          <w:rFonts w:eastAsiaTheme="minorEastAsia"/>
          <w:spacing w:val="1"/>
        </w:rPr>
        <w:t xml:space="preserve"> </w:t>
      </w:r>
      <w:r>
        <w:t>Российской</w:t>
      </w:r>
      <w:r w:rsidR="00BC509F">
        <w:rPr>
          <w:rFonts w:eastAsiaTheme="minorEastAsia"/>
          <w:spacing w:val="-67"/>
        </w:rPr>
        <w:t xml:space="preserve"> </w:t>
      </w:r>
      <w:r>
        <w:t>Федерации,</w:t>
      </w:r>
      <w:r w:rsidR="00BC509F">
        <w:t xml:space="preserve"> </w:t>
      </w:r>
      <w:r>
        <w:t>органами</w:t>
      </w:r>
      <w:r w:rsidR="00BC509F">
        <w:rPr>
          <w:rFonts w:eastAsiaTheme="minorEastAsia"/>
          <w:spacing w:val="21"/>
        </w:rPr>
        <w:t xml:space="preserve"> </w:t>
      </w:r>
      <w:r>
        <w:t>местного</w:t>
      </w:r>
      <w:r w:rsidR="00BC509F">
        <w:rPr>
          <w:rFonts w:eastAsiaTheme="minorEastAsia"/>
          <w:spacing w:val="21"/>
        </w:rPr>
        <w:t xml:space="preserve"> </w:t>
      </w:r>
      <w:r>
        <w:t>самоуправления</w:t>
      </w:r>
      <w:r w:rsidR="00C45502">
        <w:t>»</w:t>
      </w:r>
      <w:r>
        <w:t>,</w:t>
      </w:r>
      <w:r w:rsidR="00BC509F">
        <w:t xml:space="preserve"> </w:t>
      </w:r>
      <w:r>
        <w:t>либо</w:t>
      </w:r>
      <w:r w:rsidR="00BC509F">
        <w:rPr>
          <w:rFonts w:eastAsiaTheme="minorEastAsia"/>
          <w:spacing w:val="21"/>
        </w:rPr>
        <w:t xml:space="preserve"> </w:t>
      </w:r>
      <w:r>
        <w:t>посредством</w:t>
      </w:r>
      <w:r w:rsidR="00BC509F">
        <w:rPr>
          <w:rFonts w:eastAsiaTheme="minorEastAsia"/>
          <w:spacing w:val="21"/>
        </w:rPr>
        <w:t xml:space="preserve"> </w:t>
      </w:r>
      <w:r>
        <w:t>почтового</w:t>
      </w:r>
      <w:r w:rsidR="00BC509F">
        <w:rPr>
          <w:rFonts w:eastAsiaTheme="minorEastAsia"/>
          <w:spacing w:val="1"/>
        </w:rPr>
        <w:t xml:space="preserve"> </w:t>
      </w:r>
      <w:r>
        <w:t>отправления</w:t>
      </w:r>
      <w:r w:rsidR="00BC509F">
        <w:rPr>
          <w:rFonts w:eastAsiaTheme="minorEastAsia"/>
          <w:spacing w:val="-2"/>
        </w:rPr>
        <w:t xml:space="preserve"> </w:t>
      </w:r>
      <w:r>
        <w:t>с</w:t>
      </w:r>
      <w:r w:rsidR="00BC509F">
        <w:rPr>
          <w:rFonts w:eastAsiaTheme="minorEastAsia"/>
          <w:spacing w:val="-1"/>
        </w:rPr>
        <w:t xml:space="preserve"> </w:t>
      </w:r>
      <w:r>
        <w:t>уведомлением</w:t>
      </w:r>
      <w:r w:rsidR="00BC509F">
        <w:t xml:space="preserve"> </w:t>
      </w:r>
      <w:r>
        <w:t>о</w:t>
      </w:r>
      <w:r w:rsidR="00BC509F">
        <w:t xml:space="preserve"> </w:t>
      </w:r>
      <w:r>
        <w:t>вручении.</w:t>
      </w:r>
    </w:p>
    <w:p w14:paraId="3F5441C5" w14:textId="77777777" w:rsidR="005F2CF2" w:rsidRDefault="005F2CF2">
      <w:pPr>
        <w:pStyle w:val="aff3"/>
        <w:tabs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ind w:left="0" w:firstLine="709"/>
        <w:jc w:val="both"/>
        <w:rPr>
          <w:sz w:val="24"/>
          <w:szCs w:val="24"/>
        </w:rPr>
      </w:pPr>
    </w:p>
    <w:p w14:paraId="1E6BF3A4" w14:textId="35881F3C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954"/>
        </w:tabs>
        <w:spacing w:after="220"/>
        <w:ind w:left="0" w:firstLine="709"/>
        <w:jc w:val="center"/>
      </w:pPr>
      <w:bookmarkStart w:id="275" w:name="_Toc103862218"/>
      <w:bookmarkStart w:id="276" w:name="_Toc103862253"/>
      <w:bookmarkStart w:id="277" w:name="_Toc103863880"/>
      <w:bookmarkStart w:id="278" w:name="_Toc103877697"/>
      <w:r>
        <w:t>Способы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результатов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273"/>
      <w:bookmarkEnd w:id="274"/>
      <w:bookmarkEnd w:id="275"/>
      <w:bookmarkEnd w:id="276"/>
      <w:bookmarkEnd w:id="277"/>
      <w:bookmarkEnd w:id="278"/>
    </w:p>
    <w:p w14:paraId="2E6EA296" w14:textId="1051B735" w:rsidR="005F2CF2" w:rsidRDefault="00C077B6">
      <w:pPr>
        <w:pStyle w:val="11"/>
        <w:numPr>
          <w:ilvl w:val="1"/>
          <w:numId w:val="2"/>
        </w:numPr>
        <w:tabs>
          <w:tab w:val="left" w:pos="1366"/>
        </w:tabs>
        <w:ind w:left="0" w:firstLine="709"/>
        <w:jc w:val="both"/>
      </w:pPr>
      <w:bookmarkStart w:id="279" w:name="bookmark313"/>
      <w:bookmarkEnd w:id="279"/>
      <w:r>
        <w:t>Заявитель</w:t>
      </w:r>
      <w:r w:rsidR="00BC509F">
        <w:t xml:space="preserve"> </w:t>
      </w:r>
      <w:r>
        <w:t>уведомляется</w:t>
      </w:r>
      <w:r w:rsidR="00BC509F">
        <w:t xml:space="preserve"> </w:t>
      </w:r>
      <w:r>
        <w:t>о</w:t>
      </w:r>
      <w:r w:rsidR="00BC509F">
        <w:t xml:space="preserve"> </w:t>
      </w:r>
      <w:r>
        <w:t>ходе</w:t>
      </w:r>
      <w:r w:rsidR="00BC509F">
        <w:t xml:space="preserve"> </w:t>
      </w:r>
      <w:r>
        <w:t>рассмотрения</w:t>
      </w:r>
      <w:r w:rsidR="00BC509F">
        <w:t xml:space="preserve"> </w:t>
      </w:r>
      <w:r>
        <w:t>и</w:t>
      </w:r>
      <w:r w:rsidR="00BC509F">
        <w:t xml:space="preserve"> </w:t>
      </w:r>
      <w:r>
        <w:t>готовности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следующими</w:t>
      </w:r>
      <w:r w:rsidR="00BC509F">
        <w:t xml:space="preserve"> </w:t>
      </w:r>
      <w:r>
        <w:t>способами:</w:t>
      </w:r>
    </w:p>
    <w:p w14:paraId="65601D52" w14:textId="77F28383" w:rsidR="005F2CF2" w:rsidRDefault="00C077B6">
      <w:pPr>
        <w:pStyle w:val="11"/>
        <w:numPr>
          <w:ilvl w:val="2"/>
          <w:numId w:val="2"/>
        </w:numPr>
        <w:tabs>
          <w:tab w:val="left" w:pos="1534"/>
        </w:tabs>
        <w:ind w:left="0" w:firstLine="709"/>
        <w:jc w:val="both"/>
      </w:pPr>
      <w:bookmarkStart w:id="280" w:name="bookmark314"/>
      <w:bookmarkEnd w:id="280"/>
      <w:r>
        <w:t>Через</w:t>
      </w:r>
      <w:r w:rsidR="00BC509F">
        <w:t xml:space="preserve"> </w:t>
      </w:r>
      <w:r>
        <w:t>личный</w:t>
      </w:r>
      <w:r w:rsidR="00BC509F">
        <w:t xml:space="preserve"> </w:t>
      </w:r>
      <w:r>
        <w:t>кабинет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ins w:id="281" w:author="Bogomolova, Olga" w:date="2022-05-06T10:13:00Z">
        <w:r>
          <w:t>.</w:t>
        </w:r>
      </w:ins>
    </w:p>
    <w:p w14:paraId="3351C1E9" w14:textId="59F6A146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</w:pPr>
      <w:bookmarkStart w:id="282" w:name="bookmark315"/>
      <w:bookmarkEnd w:id="282"/>
      <w:r>
        <w:t>Заявитель</w:t>
      </w:r>
      <w:r w:rsidR="00BC509F">
        <w:t xml:space="preserve"> </w:t>
      </w:r>
      <w:r>
        <w:t>может</w:t>
      </w:r>
      <w:r w:rsidR="00BC509F">
        <w:t xml:space="preserve"> </w:t>
      </w:r>
      <w:r>
        <w:t>самостоятельно</w:t>
      </w:r>
      <w:r w:rsidR="00BC509F">
        <w:t xml:space="preserve"> </w:t>
      </w:r>
      <w:r>
        <w:t>получить</w:t>
      </w:r>
      <w:r w:rsidR="00BC509F">
        <w:t xml:space="preserve"> </w:t>
      </w:r>
      <w:r>
        <w:t>информацию</w:t>
      </w:r>
      <w:r w:rsidR="00BC509F">
        <w:t xml:space="preserve"> </w:t>
      </w:r>
      <w:r>
        <w:t>о</w:t>
      </w:r>
      <w:r w:rsidR="00BC509F">
        <w:t xml:space="preserve"> </w:t>
      </w:r>
      <w:r>
        <w:t>готовности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посредством:</w:t>
      </w:r>
    </w:p>
    <w:p w14:paraId="6288C96E" w14:textId="51A28B0A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сервиса</w:t>
      </w:r>
      <w:r w:rsidR="00BC509F">
        <w:t xml:space="preserve"> </w:t>
      </w:r>
      <w:r>
        <w:t>ЕПГУ</w:t>
      </w:r>
      <w:r w:rsidR="00BC509F">
        <w:t xml:space="preserve"> </w:t>
      </w:r>
      <w:r w:rsidR="00C45502">
        <w:t>«</w:t>
      </w:r>
      <w:r>
        <w:t>Узнать</w:t>
      </w:r>
      <w:r w:rsidR="00BC509F">
        <w:t xml:space="preserve"> </w:t>
      </w:r>
      <w:r>
        <w:t>статус</w:t>
      </w:r>
      <w:r w:rsidR="00BC509F">
        <w:t xml:space="preserve"> </w:t>
      </w:r>
      <w:r>
        <w:t>заявления</w:t>
      </w:r>
      <w:r w:rsidR="00C45502">
        <w:t>»</w:t>
      </w:r>
      <w:r>
        <w:t>;</w:t>
      </w:r>
    </w:p>
    <w:p w14:paraId="34A46D3C" w14:textId="52E36479" w:rsidR="005F2CF2" w:rsidRDefault="00C077B6">
      <w:pPr>
        <w:pStyle w:val="11"/>
        <w:ind w:firstLine="709"/>
        <w:jc w:val="both"/>
        <w:rPr>
          <w:lang w:val="en-US"/>
        </w:rPr>
      </w:pPr>
      <w:r>
        <w:rPr>
          <w:rFonts w:ascii="Symbol" w:eastAsiaTheme="minorEastAsia" w:hAnsi="Symbol" w:cs="Symbol"/>
        </w:rPr>
        <w:t></w:t>
      </w:r>
      <w:r w:rsidR="00BC509F">
        <w:rPr>
          <w:rFonts w:eastAsiaTheme="minorEastAsia"/>
          <w:lang w:val="en-US"/>
        </w:rPr>
        <w:t xml:space="preserve"> </w:t>
      </w:r>
      <w:r>
        <w:t>по</w:t>
      </w:r>
      <w:r w:rsidR="00BC509F">
        <w:t xml:space="preserve"> </w:t>
      </w:r>
      <w:r>
        <w:t>телефону</w:t>
      </w:r>
      <w:r>
        <w:rPr>
          <w:rFonts w:eastAsiaTheme="minorEastAsia"/>
          <w:lang w:val="en-US"/>
        </w:rPr>
        <w:t>.</w:t>
      </w:r>
    </w:p>
    <w:p w14:paraId="22FF5C55" w14:textId="7DE4FCCC" w:rsidR="005F2CF2" w:rsidRDefault="00C077B6">
      <w:pPr>
        <w:pStyle w:val="11"/>
        <w:numPr>
          <w:ilvl w:val="1"/>
          <w:numId w:val="2"/>
        </w:numPr>
        <w:tabs>
          <w:tab w:val="left" w:pos="1352"/>
        </w:tabs>
        <w:ind w:left="0" w:firstLine="709"/>
        <w:jc w:val="both"/>
      </w:pPr>
      <w:bookmarkStart w:id="283" w:name="bookmark316"/>
      <w:bookmarkEnd w:id="283"/>
      <w:r>
        <w:t>Способы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услуги:</w:t>
      </w:r>
    </w:p>
    <w:p w14:paraId="3985F1EF" w14:textId="52409AA8" w:rsidR="005F2CF2" w:rsidRDefault="00C077B6">
      <w:pPr>
        <w:pStyle w:val="11"/>
        <w:numPr>
          <w:ilvl w:val="2"/>
          <w:numId w:val="2"/>
        </w:numPr>
        <w:tabs>
          <w:tab w:val="left" w:pos="1549"/>
        </w:tabs>
        <w:ind w:left="0" w:firstLine="709"/>
        <w:jc w:val="both"/>
      </w:pPr>
      <w:bookmarkStart w:id="284" w:name="bookmark317"/>
      <w:bookmarkEnd w:id="284"/>
      <w:r>
        <w:t>через</w:t>
      </w:r>
      <w:r w:rsidR="00BC509F">
        <w:t xml:space="preserve"> </w:t>
      </w:r>
      <w:r>
        <w:t>Личный</w:t>
      </w:r>
      <w:r w:rsidR="00BC509F">
        <w:t xml:space="preserve"> </w:t>
      </w:r>
      <w:r>
        <w:t>кабинет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усиленной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цифровой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должностного</w:t>
      </w:r>
      <w:r w:rsidR="00BC509F">
        <w:t xml:space="preserve"> </w:t>
      </w:r>
      <w:r>
        <w:t>лица</w:t>
      </w:r>
      <w:r w:rsidR="00BC509F">
        <w:t xml:space="preserve"> </w:t>
      </w:r>
      <w:r>
        <w:t>Администрации.</w:t>
      </w:r>
    </w:p>
    <w:p w14:paraId="629F3B7C" w14:textId="0831405D" w:rsidR="005F2CF2" w:rsidRDefault="00C077B6">
      <w:pPr>
        <w:pStyle w:val="11"/>
        <w:numPr>
          <w:ilvl w:val="2"/>
          <w:numId w:val="2"/>
        </w:numPr>
        <w:tabs>
          <w:tab w:val="left" w:pos="1549"/>
        </w:tabs>
        <w:ind w:left="0" w:firstLine="709"/>
        <w:jc w:val="both"/>
      </w:pPr>
      <w:r>
        <w:t>Заявителю</w:t>
      </w:r>
      <w:r w:rsidR="00BC509F">
        <w:t xml:space="preserve"> </w:t>
      </w:r>
      <w:r>
        <w:t>обеспечена</w:t>
      </w:r>
      <w:r w:rsidR="00BC509F">
        <w:t xml:space="preserve"> </w:t>
      </w:r>
      <w:r>
        <w:t>возможность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при</w:t>
      </w:r>
      <w:r w:rsidR="00BC509F">
        <w:t xml:space="preserve"> </w:t>
      </w:r>
      <w:r>
        <w:t>личном</w:t>
      </w:r>
      <w:r w:rsidR="00BC509F">
        <w:t xml:space="preserve"> </w:t>
      </w:r>
      <w:r>
        <w:t>обращении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уполномоченный</w:t>
      </w:r>
      <w:r w:rsidR="00BC509F">
        <w:t xml:space="preserve"> </w:t>
      </w:r>
      <w:r>
        <w:t>орган</w:t>
      </w:r>
      <w:r w:rsidR="00BC509F">
        <w:rPr>
          <w:rFonts w:eastAsiaTheme="minorEastAsia"/>
          <w:spacing w:val="33"/>
        </w:rPr>
        <w:t xml:space="preserve"> </w:t>
      </w:r>
      <w:r>
        <w:t>местного</w:t>
      </w:r>
      <w:r w:rsidR="00BC509F">
        <w:rPr>
          <w:rFonts w:eastAsiaTheme="minorEastAsia"/>
          <w:spacing w:val="33"/>
        </w:rPr>
        <w:t xml:space="preserve"> </w:t>
      </w:r>
      <w:r>
        <w:t>самоуправления,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через</w:t>
      </w:r>
      <w:r w:rsidR="00BC509F">
        <w:rPr>
          <w:rFonts w:eastAsiaTheme="minorEastAsia"/>
          <w:spacing w:val="63"/>
        </w:rPr>
        <w:t xml:space="preserve"> </w:t>
      </w:r>
      <w:r>
        <w:t>многофункциональный</w:t>
      </w:r>
      <w:r w:rsidR="00BC509F">
        <w:rPr>
          <w:rFonts w:eastAsiaTheme="minorEastAsia"/>
          <w:spacing w:val="63"/>
        </w:rPr>
        <w:t xml:space="preserve"> </w:t>
      </w:r>
      <w:r>
        <w:t>центр</w:t>
      </w:r>
      <w:r w:rsidR="00BC509F">
        <w:rPr>
          <w:rFonts w:eastAsiaTheme="minorEastAsia"/>
          <w:spacing w:val="63"/>
        </w:rPr>
        <w:t xml:space="preserve"> </w:t>
      </w:r>
      <w:r>
        <w:t>в</w:t>
      </w:r>
      <w:r w:rsidR="00BC509F">
        <w:rPr>
          <w:rFonts w:eastAsiaTheme="minorEastAsia"/>
          <w:spacing w:val="64"/>
        </w:rPr>
        <w:t xml:space="preserve"> </w:t>
      </w:r>
      <w:r>
        <w:t>соответствии</w:t>
      </w:r>
      <w:r w:rsidR="00BC509F">
        <w:rPr>
          <w:rFonts w:eastAsiaTheme="minorEastAsia"/>
          <w:spacing w:val="64"/>
        </w:rPr>
        <w:t xml:space="preserve"> </w:t>
      </w:r>
      <w:r>
        <w:t>с</w:t>
      </w:r>
      <w:r w:rsidR="00BC509F">
        <w:rPr>
          <w:rFonts w:eastAsiaTheme="minorEastAsia"/>
          <w:spacing w:val="63"/>
        </w:rPr>
        <w:t xml:space="preserve"> </w:t>
      </w:r>
      <w:r>
        <w:t>соглашением</w:t>
      </w:r>
      <w:r w:rsidR="00BC509F">
        <w:rPr>
          <w:rFonts w:eastAsiaTheme="minorEastAsia"/>
          <w:spacing w:val="64"/>
        </w:rPr>
        <w:t xml:space="preserve"> </w:t>
      </w:r>
      <w:r>
        <w:t>о</w:t>
      </w:r>
      <w:r w:rsidR="00BC509F">
        <w:t xml:space="preserve"> </w:t>
      </w:r>
      <w:r>
        <w:t>взаимодействии</w:t>
      </w:r>
      <w:r w:rsidR="00BC509F">
        <w:t xml:space="preserve"> </w:t>
      </w:r>
      <w:r>
        <w:t>между</w:t>
      </w:r>
      <w:r w:rsidR="00BC509F">
        <w:t xml:space="preserve"> </w:t>
      </w:r>
      <w:r>
        <w:t>многофункциональным</w:t>
      </w:r>
      <w:r w:rsidR="00BC509F">
        <w:t xml:space="preserve"> </w:t>
      </w:r>
      <w:r>
        <w:t>центром</w:t>
      </w:r>
      <w:r w:rsidR="00BC509F">
        <w:t xml:space="preserve"> </w:t>
      </w:r>
      <w:r>
        <w:t>и</w:t>
      </w:r>
      <w:r w:rsidR="00BC509F">
        <w:t xml:space="preserve"> </w:t>
      </w:r>
      <w:r>
        <w:t>Администрацией,</w:t>
      </w:r>
      <w:r w:rsidR="00BC509F">
        <w:t xml:space="preserve"> </w:t>
      </w:r>
      <w:r>
        <w:t>заключенным</w:t>
      </w:r>
      <w:r w:rsidR="00BC509F">
        <w:rPr>
          <w:rFonts w:eastAsiaTheme="minorEastAsia"/>
          <w:spacing w:val="1"/>
        </w:rPr>
        <w:t xml:space="preserve"> </w:t>
      </w:r>
      <w:r>
        <w:t>в</w:t>
      </w:r>
      <w:r w:rsidR="00BC509F">
        <w:rPr>
          <w:rFonts w:eastAsiaTheme="minorEastAsia"/>
          <w:spacing w:val="9"/>
        </w:rPr>
        <w:t xml:space="preserve"> </w:t>
      </w:r>
      <w:r>
        <w:t>соответствии</w:t>
      </w:r>
      <w:r w:rsidR="00BC509F">
        <w:rPr>
          <w:rFonts w:eastAsiaTheme="minorEastAsia"/>
          <w:spacing w:val="9"/>
        </w:rPr>
        <w:t xml:space="preserve"> </w:t>
      </w:r>
      <w:r>
        <w:t>с</w:t>
      </w:r>
      <w:r w:rsidR="00BC509F">
        <w:rPr>
          <w:rFonts w:eastAsiaTheme="minorEastAsia"/>
          <w:spacing w:val="9"/>
        </w:rPr>
        <w:t xml:space="preserve"> </w:t>
      </w:r>
      <w:r>
        <w:t>постановлением</w:t>
      </w:r>
      <w:r w:rsidR="00BC509F">
        <w:rPr>
          <w:rFonts w:eastAsiaTheme="minorEastAsia"/>
          <w:spacing w:val="9"/>
        </w:rPr>
        <w:t xml:space="preserve"> </w:t>
      </w:r>
      <w:r>
        <w:t>Правительства</w:t>
      </w:r>
      <w:r w:rsidR="00BC509F">
        <w:rPr>
          <w:rFonts w:eastAsiaTheme="minorEastAsia"/>
          <w:spacing w:val="9"/>
        </w:rPr>
        <w:t xml:space="preserve"> </w:t>
      </w:r>
      <w:r>
        <w:t>Российской</w:t>
      </w:r>
      <w:r w:rsidR="00BC509F">
        <w:rPr>
          <w:rFonts w:eastAsiaTheme="minorEastAsia"/>
          <w:spacing w:val="9"/>
        </w:rPr>
        <w:t xml:space="preserve"> </w:t>
      </w:r>
      <w:r>
        <w:t>Федерации</w:t>
      </w:r>
      <w:r w:rsidR="00BC509F">
        <w:rPr>
          <w:rFonts w:eastAsiaTheme="minorEastAsia"/>
          <w:spacing w:val="9"/>
        </w:rPr>
        <w:t xml:space="preserve"> </w:t>
      </w:r>
      <w:r>
        <w:t>от</w:t>
      </w:r>
      <w:r w:rsidR="00BC509F">
        <w:t xml:space="preserve"> </w:t>
      </w:r>
      <w:r>
        <w:t>27</w:t>
      </w:r>
      <w:r>
        <w:rPr>
          <w:rFonts w:eastAsiaTheme="minorEastAsia"/>
          <w:spacing w:val="1"/>
        </w:rPr>
        <w:t>.09.2</w:t>
      </w:r>
      <w:r>
        <w:t>011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797</w:t>
      </w:r>
      <w:r w:rsidR="00BC509F">
        <w:rPr>
          <w:rFonts w:eastAsiaTheme="minorEastAsia"/>
          <w:spacing w:val="1"/>
        </w:rPr>
        <w:t xml:space="preserve"> </w:t>
      </w:r>
      <w:r w:rsidR="00C45502">
        <w:t>«</w:t>
      </w:r>
      <w:r>
        <w:t>О</w:t>
      </w:r>
      <w:r w:rsidR="00BC509F">
        <w:rPr>
          <w:rFonts w:eastAsiaTheme="minorEastAsia"/>
          <w:spacing w:val="71"/>
        </w:rPr>
        <w:t xml:space="preserve"> </w:t>
      </w:r>
      <w:r>
        <w:t>взаимодействии</w:t>
      </w:r>
      <w:r w:rsidR="00BC509F">
        <w:rPr>
          <w:rFonts w:eastAsiaTheme="minorEastAsia"/>
          <w:spacing w:val="71"/>
        </w:rPr>
        <w:t xml:space="preserve"> </w:t>
      </w:r>
      <w:r>
        <w:t>между</w:t>
      </w:r>
      <w:r w:rsidR="00BC509F">
        <w:rPr>
          <w:rFonts w:eastAsiaTheme="minorEastAsia"/>
          <w:spacing w:val="71"/>
        </w:rPr>
        <w:t xml:space="preserve"> </w:t>
      </w:r>
      <w:r>
        <w:lastRenderedPageBreak/>
        <w:t>многофункциональными</w:t>
      </w:r>
      <w:r w:rsidR="00BC509F">
        <w:rPr>
          <w:rFonts w:eastAsiaTheme="minorEastAsia"/>
          <w:spacing w:val="1"/>
        </w:rPr>
        <w:t xml:space="preserve"> </w:t>
      </w:r>
      <w:r>
        <w:t>центрами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rPr>
          <w:rFonts w:eastAsiaTheme="minorEastAsia"/>
          <w:spacing w:val="-1"/>
        </w:rPr>
        <w:t>и</w:t>
      </w:r>
      <w:r w:rsidR="00BC509F">
        <w:rPr>
          <w:rFonts w:eastAsiaTheme="minorEastAsia"/>
          <w:spacing w:val="-67"/>
        </w:rPr>
        <w:t xml:space="preserve"> </w:t>
      </w:r>
      <w:r>
        <w:t>федеральными</w:t>
      </w:r>
      <w:r w:rsidR="00BC509F">
        <w:t xml:space="preserve"> </w:t>
      </w:r>
      <w:r>
        <w:t>органами</w:t>
      </w:r>
      <w:r w:rsidR="00BC509F">
        <w:t xml:space="preserve"> </w:t>
      </w:r>
      <w:r>
        <w:t>исполнительной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государственных</w:t>
      </w:r>
      <w:r w:rsidR="00BC509F">
        <w:rPr>
          <w:rFonts w:eastAsiaTheme="minorEastAsia"/>
          <w:spacing w:val="1"/>
        </w:rPr>
        <w:t xml:space="preserve"> </w:t>
      </w:r>
      <w:r>
        <w:t>внебюджетных</w:t>
      </w:r>
      <w:r w:rsidR="00BC509F">
        <w:rPr>
          <w:rFonts w:eastAsiaTheme="minorEastAsia"/>
          <w:spacing w:val="1"/>
        </w:rPr>
        <w:t xml:space="preserve"> </w:t>
      </w:r>
      <w:r>
        <w:t>фондов,</w:t>
      </w:r>
      <w:r w:rsidR="00BC509F">
        <w:t xml:space="preserve"> </w:t>
      </w:r>
      <w:r>
        <w:t>органами</w:t>
      </w:r>
      <w:r w:rsidR="00BC509F">
        <w:rPr>
          <w:rFonts w:eastAsiaTheme="minorEastAsia"/>
          <w:spacing w:val="1"/>
        </w:rPr>
        <w:t xml:space="preserve"> </w:t>
      </w:r>
      <w:r>
        <w:t>государственной</w:t>
      </w:r>
      <w:r w:rsidR="00BC509F">
        <w:rPr>
          <w:rFonts w:eastAsiaTheme="minorEastAsia"/>
          <w:spacing w:val="1"/>
        </w:rPr>
        <w:t xml:space="preserve"> </w:t>
      </w:r>
      <w:r>
        <w:t>власти</w:t>
      </w:r>
      <w:r w:rsidR="00BC509F">
        <w:rPr>
          <w:rFonts w:eastAsiaTheme="minorEastAsia"/>
          <w:spacing w:val="1"/>
        </w:rPr>
        <w:t xml:space="preserve"> </w:t>
      </w:r>
      <w:r>
        <w:t>субъектов</w:t>
      </w:r>
      <w:r w:rsidR="00BC509F">
        <w:rPr>
          <w:rFonts w:eastAsiaTheme="minorEastAsia"/>
          <w:spacing w:val="1"/>
        </w:rPr>
        <w:t xml:space="preserve"> </w:t>
      </w:r>
      <w:r>
        <w:t>Российской</w:t>
      </w:r>
      <w:r w:rsidR="00BC509F">
        <w:rPr>
          <w:rFonts w:eastAsiaTheme="minorEastAsia"/>
          <w:spacing w:val="-67"/>
        </w:rPr>
        <w:t xml:space="preserve"> </w:t>
      </w:r>
      <w:r>
        <w:t>Федерации,</w:t>
      </w:r>
      <w:r w:rsidR="00BC509F">
        <w:t xml:space="preserve"> </w:t>
      </w:r>
      <w:r>
        <w:t>органами</w:t>
      </w:r>
      <w:r w:rsidR="00BC509F">
        <w:rPr>
          <w:rFonts w:eastAsiaTheme="minorEastAsia"/>
          <w:spacing w:val="21"/>
        </w:rPr>
        <w:t xml:space="preserve"> </w:t>
      </w:r>
      <w:r>
        <w:t>местного</w:t>
      </w:r>
      <w:r w:rsidR="00BC509F">
        <w:rPr>
          <w:rFonts w:eastAsiaTheme="minorEastAsia"/>
          <w:spacing w:val="21"/>
        </w:rPr>
        <w:t xml:space="preserve"> </w:t>
      </w:r>
      <w:r>
        <w:t>самоуправления</w:t>
      </w:r>
      <w:r w:rsidR="00C45502">
        <w:t>»</w:t>
      </w:r>
      <w:r>
        <w:t>,</w:t>
      </w:r>
    </w:p>
    <w:p w14:paraId="11B9DFD6" w14:textId="132E1A00" w:rsidR="005F2CF2" w:rsidRDefault="00C077B6">
      <w:pPr>
        <w:pStyle w:val="11"/>
        <w:numPr>
          <w:ilvl w:val="1"/>
          <w:numId w:val="2"/>
        </w:numPr>
        <w:tabs>
          <w:tab w:val="left" w:pos="1362"/>
        </w:tabs>
        <w:spacing w:after="220" w:line="276" w:lineRule="auto"/>
        <w:ind w:left="0" w:firstLine="709"/>
        <w:jc w:val="both"/>
      </w:pPr>
      <w:bookmarkStart w:id="285" w:name="bookmark318"/>
      <w:bookmarkEnd w:id="285"/>
      <w:r>
        <w:t>Способ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услуги</w:t>
      </w:r>
      <w:r w:rsidR="00BC509F">
        <w:t xml:space="preserve"> </w:t>
      </w:r>
      <w:r>
        <w:t>определяется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и</w:t>
      </w:r>
      <w:r w:rsidR="00BC509F">
        <w:t xml:space="preserve"> </w:t>
      </w:r>
      <w:r>
        <w:t>указывается</w:t>
      </w:r>
      <w:r w:rsidR="00BC509F">
        <w:t xml:space="preserve"> </w:t>
      </w:r>
      <w:r>
        <w:t>в</w:t>
      </w:r>
      <w:r w:rsidR="00BC509F">
        <w:t xml:space="preserve"> </w:t>
      </w:r>
      <w:r>
        <w:t>заявлении.</w:t>
      </w:r>
    </w:p>
    <w:p w14:paraId="22CCDBC7" w14:textId="6F9DBE4A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474"/>
        </w:tabs>
        <w:spacing w:after="220"/>
        <w:ind w:left="0" w:firstLine="709"/>
        <w:jc w:val="center"/>
      </w:pPr>
      <w:bookmarkStart w:id="286" w:name="bookmark321"/>
      <w:bookmarkStart w:id="287" w:name="bookmark319"/>
      <w:bookmarkStart w:id="288" w:name="bookmark322"/>
      <w:bookmarkStart w:id="289" w:name="_Toc103862219"/>
      <w:bookmarkStart w:id="290" w:name="_Toc103862254"/>
      <w:bookmarkStart w:id="291" w:name="_Toc103863881"/>
      <w:bookmarkStart w:id="292" w:name="_Toc103877698"/>
      <w:bookmarkEnd w:id="286"/>
      <w:r>
        <w:t>Максимальный</w:t>
      </w:r>
      <w:r w:rsidR="00BC509F">
        <w:t xml:space="preserve"> </w:t>
      </w:r>
      <w:r>
        <w:t>срок</w:t>
      </w:r>
      <w:r w:rsidR="00BC509F">
        <w:t xml:space="preserve"> </w:t>
      </w:r>
      <w:r>
        <w:t>ожидания</w:t>
      </w:r>
      <w:r w:rsidR="00BC509F">
        <w:t xml:space="preserve"> </w:t>
      </w:r>
      <w:r>
        <w:t>в</w:t>
      </w:r>
      <w:r w:rsidR="00BC509F">
        <w:t xml:space="preserve"> </w:t>
      </w:r>
      <w:r>
        <w:t>очереди</w:t>
      </w:r>
      <w:bookmarkEnd w:id="287"/>
      <w:bookmarkEnd w:id="288"/>
      <w:bookmarkEnd w:id="289"/>
      <w:bookmarkEnd w:id="290"/>
      <w:bookmarkEnd w:id="291"/>
      <w:bookmarkEnd w:id="292"/>
    </w:p>
    <w:p w14:paraId="28181C43" w14:textId="5FFFA733" w:rsidR="005F2CF2" w:rsidRDefault="00C077B6">
      <w:pPr>
        <w:pStyle w:val="11"/>
        <w:numPr>
          <w:ilvl w:val="1"/>
          <w:numId w:val="2"/>
        </w:numPr>
        <w:tabs>
          <w:tab w:val="left" w:pos="1539"/>
        </w:tabs>
        <w:spacing w:after="220"/>
        <w:ind w:left="0" w:firstLine="709"/>
        <w:jc w:val="both"/>
      </w:pPr>
      <w:bookmarkStart w:id="293" w:name="bookmark323"/>
      <w:bookmarkEnd w:id="293"/>
      <w:r>
        <w:t>Максимальный</w:t>
      </w:r>
      <w:r w:rsidR="00BC509F">
        <w:t xml:space="preserve"> </w:t>
      </w:r>
      <w:r>
        <w:t>срок</w:t>
      </w:r>
      <w:r w:rsidR="00BC509F">
        <w:t xml:space="preserve"> </w:t>
      </w:r>
      <w:r>
        <w:t>ожидания</w:t>
      </w:r>
      <w:r w:rsidR="00BC509F">
        <w:t xml:space="preserve"> </w:t>
      </w:r>
      <w:r>
        <w:t>в</w:t>
      </w:r>
      <w:r w:rsidR="00BC509F">
        <w:t xml:space="preserve"> </w:t>
      </w:r>
      <w:r>
        <w:t>очереди</w:t>
      </w:r>
      <w:r w:rsidR="00BC509F">
        <w:t xml:space="preserve"> </w:t>
      </w:r>
      <w:r>
        <w:t>при</w:t>
      </w:r>
      <w:r w:rsidR="00BC509F">
        <w:t xml:space="preserve"> </w:t>
      </w:r>
      <w:r>
        <w:t>личной</w:t>
      </w:r>
      <w:r w:rsidR="00BC509F">
        <w:t xml:space="preserve"> </w:t>
      </w:r>
      <w:r>
        <w:t>подаче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и</w:t>
      </w:r>
      <w:r w:rsidR="00BC509F">
        <w:t xml:space="preserve"> </w:t>
      </w:r>
      <w:r>
        <w:t>при</w:t>
      </w:r>
      <w:r w:rsidR="00BC509F">
        <w:t xml:space="preserve"> </w:t>
      </w:r>
      <w:r>
        <w:t>получении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не</w:t>
      </w:r>
      <w:r w:rsidR="00BC509F">
        <w:t xml:space="preserve"> </w:t>
      </w:r>
      <w:r>
        <w:t>должен</w:t>
      </w:r>
      <w:r w:rsidR="00BC509F">
        <w:t xml:space="preserve"> </w:t>
      </w:r>
      <w:r>
        <w:t>превышать</w:t>
      </w:r>
      <w:r w:rsidR="00BC509F">
        <w:t xml:space="preserve"> </w:t>
      </w:r>
      <w:r>
        <w:t>10</w:t>
      </w:r>
      <w:r w:rsidR="00BC509F">
        <w:t xml:space="preserve"> </w:t>
      </w:r>
      <w:r>
        <w:t>минут.</w:t>
      </w:r>
    </w:p>
    <w:p w14:paraId="40010E4E" w14:textId="245E8277" w:rsidR="005F2CF2" w:rsidRDefault="00C077B6">
      <w:pPr>
        <w:pStyle w:val="11"/>
        <w:numPr>
          <w:ilvl w:val="0"/>
          <w:numId w:val="2"/>
        </w:numPr>
        <w:tabs>
          <w:tab w:val="left" w:pos="1134"/>
        </w:tabs>
        <w:spacing w:after="260"/>
        <w:ind w:left="0" w:firstLine="709"/>
        <w:jc w:val="center"/>
        <w:outlineLvl w:val="2"/>
      </w:pPr>
      <w:bookmarkStart w:id="294" w:name="bookmark324"/>
      <w:bookmarkStart w:id="295" w:name="_Toc103877699"/>
      <w:bookmarkEnd w:id="294"/>
      <w:r>
        <w:rPr>
          <w:rFonts w:eastAsiaTheme="minorEastAsia"/>
          <w:b/>
          <w:bCs/>
          <w:i/>
          <w:iCs/>
        </w:rPr>
        <w:t>Требования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к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помещениям,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в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которых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предоставляются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Муниципальная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услуга,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к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залу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ожидания,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местам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для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заполнения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запросов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предоставлении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Муниципальной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услуги,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информационным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стендам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с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образцами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заполнения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перечнем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документов,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необходимых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для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предоставления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Муниципальной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услуги,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в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том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числе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к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обеспечению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доступности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указанных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объектов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для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инвалидов,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маломобильных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групп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населения</w:t>
      </w:r>
      <w:bookmarkEnd w:id="295"/>
    </w:p>
    <w:p w14:paraId="08D6ABFE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19.1.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Местоположение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административных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зданий,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осуществляется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заявлений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необходимых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также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выдача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результатов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должно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обеспечивать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удобство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граждан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точки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зрения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пешеходной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доступности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остановок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общественного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транспорта.</w:t>
      </w:r>
    </w:p>
    <w:p w14:paraId="0712B488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19.2.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случае,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если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имеется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возможность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организации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стоянки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(парковки)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возле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здания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(строения),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размещено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выдачи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организовывается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стоянка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(парковка)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личного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автомобильного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транспорта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заявителей.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пользование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стоянкой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(парковкой)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плата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взимается.</w:t>
      </w:r>
    </w:p>
    <w:p w14:paraId="0540247D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19.3.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парковки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специальных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автотранспортных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средств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стоянке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(парковке)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выделяется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менее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10%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(но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менее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одного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места)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бесплатной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парковки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транспортных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средств,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управляемых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I,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II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групп,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также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III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группы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порядке,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установленном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Правительством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Российской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Федерации,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транспортных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средств,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перевозящих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таких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(или)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детей-инвалидов.</w:t>
      </w:r>
    </w:p>
    <w:p w14:paraId="74EC9AFF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19.4.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целях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обеспечения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беспрепятственного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доступа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заявителей,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числе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передвигающихся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колясках,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вход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здание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помещения,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государственная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оборудуются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пандусами,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поручнями,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тактильными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(контрастными)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предупреждающими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элементами,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специальными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приспособлениями,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позволяющими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обеспечить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беспрепятственный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доступ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передвижение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соответствии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законодательством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Российской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Федерации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социальной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защите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инвалидов.</w:t>
      </w:r>
    </w:p>
    <w:p w14:paraId="7853D113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19.5.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Центральный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вход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здание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Уполномоченного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органа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должен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быть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оборудован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информационной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табличкой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(вывеской),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содержащей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информацию:</w:t>
      </w:r>
    </w:p>
    <w:p w14:paraId="116A4AE9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наименование;</w:t>
      </w:r>
    </w:p>
    <w:p w14:paraId="686F10DA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местонахождение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юридический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адрес;</w:t>
      </w:r>
    </w:p>
    <w:p w14:paraId="2FBFADBD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режим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работы;</w:t>
      </w:r>
    </w:p>
    <w:p w14:paraId="24E99E4F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график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приема;</w:t>
      </w:r>
    </w:p>
    <w:p w14:paraId="714D0055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номера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телефонов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справок.</w:t>
      </w:r>
    </w:p>
    <w:p w14:paraId="3DC77217" w14:textId="316B0289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19.6.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Помещения,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государственная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должны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соответствовать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санитарно-эпидемиологическим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правилам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нормативам.</w:t>
      </w:r>
    </w:p>
    <w:p w14:paraId="2770BE4A" w14:textId="5F5BF162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19.7.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Помещения,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государственная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оснащаются:</w:t>
      </w:r>
    </w:p>
    <w:p w14:paraId="1206D64F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противопожарной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системой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средствами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пожаротушения;</w:t>
      </w:r>
    </w:p>
    <w:p w14:paraId="72D93052" w14:textId="3212B06B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lastRenderedPageBreak/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системой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оповещения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возникновении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чрезвычайной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ситуации;</w:t>
      </w:r>
    </w:p>
    <w:p w14:paraId="111FB07B" w14:textId="1317D057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средствами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оказания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первой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медицинской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помощи;</w:t>
      </w:r>
    </w:p>
    <w:p w14:paraId="07C20760" w14:textId="64EBCE4D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>
        <w:rPr>
          <w:rFonts w:ascii="Times New Roman" w:eastAsiaTheme="minorEastAsia" w:hAnsi="Times New Roman" w:cs="Times New Roman"/>
          <w:sz w:val="24"/>
          <w:szCs w:val="24"/>
        </w:rPr>
        <w:t>туалетными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комнатами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посетителей.</w:t>
      </w:r>
    </w:p>
    <w:p w14:paraId="77BE3685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19.8.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Зал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ожидания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оборудуется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стульями,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скамьями,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количество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определяется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исходя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из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фактической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нагрузки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возможностей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размещения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также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информационными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стендами.</w:t>
      </w:r>
    </w:p>
    <w:p w14:paraId="069883D0" w14:textId="2B585B95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19.9.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Тексты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материалов,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размещенных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информационном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стенде,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печатаются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удобным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чтения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шрифтом,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без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исправлений,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выделением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наиболее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важных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полужирным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шрифтом.</w:t>
      </w:r>
    </w:p>
    <w:p w14:paraId="1695F100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19.10.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заполнения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заявлений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оборудуются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стульями,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столами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(стойками),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бланками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заявлений,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письменными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принадлежностями.</w:t>
      </w:r>
    </w:p>
    <w:p w14:paraId="0E238370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19.11.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оборудуются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информационными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табличками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(вывесками)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указанием:</w:t>
      </w:r>
    </w:p>
    <w:p w14:paraId="18B53E70" w14:textId="114B3B02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номера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кабинета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наименования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отдела;</w:t>
      </w:r>
    </w:p>
    <w:p w14:paraId="62CFEF2E" w14:textId="77777777" w:rsidR="00BC509F" w:rsidRDefault="00C077B6">
      <w:pPr>
        <w:pStyle w:val="af1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фамилии,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имени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отчества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(последнее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–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наличии),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должности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ответственного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лица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документов;</w:t>
      </w:r>
    </w:p>
    <w:p w14:paraId="4D2523D8" w14:textId="03760CA6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>
        <w:rPr>
          <w:rFonts w:ascii="Times New Roman" w:eastAsiaTheme="minorEastAsia" w:hAnsi="Times New Roman" w:cs="Times New Roman"/>
          <w:sz w:val="24"/>
          <w:szCs w:val="24"/>
        </w:rPr>
        <w:t>графика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Заявителей.</w:t>
      </w:r>
    </w:p>
    <w:p w14:paraId="24DCFDB2" w14:textId="5B7A9C65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19.12.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Рабочее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место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каждого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ответственного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лица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должно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быть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оборудовано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персональным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компьютером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возможностью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доступа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необходимым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информационным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базам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данных,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печатающим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устройством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(принтером)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копирующим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устройством.</w:t>
      </w:r>
    </w:p>
    <w:p w14:paraId="4CFD628A" w14:textId="51F1A8ED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19.13.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Лицо,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ответственное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должно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иметь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настольную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табличку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указанием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фамилии,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имени,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отчества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(последнее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наличии)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должности.</w:t>
      </w:r>
    </w:p>
    <w:p w14:paraId="2FBA2FE9" w14:textId="6C28AC34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19.14.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предоставлении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инвалидам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обеспечиваются:</w:t>
      </w:r>
    </w:p>
    <w:p w14:paraId="14CCC714" w14:textId="3349D7D7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возможность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беспрепятственного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доступа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объекту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(зданию,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помещению),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государственная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услуга;</w:t>
      </w:r>
    </w:p>
    <w:p w14:paraId="0EFDFE0B" w14:textId="63BBC0EC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возможность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самостоятельного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передвижения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территории,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расположены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здания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помещения,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государственная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также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входа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выхода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из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них,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посадки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транспортное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средство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высадки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из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него,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числе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использованием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кресла-коляски;</w:t>
      </w:r>
    </w:p>
    <w:p w14:paraId="4107B32E" w14:textId="1A11C2C4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сопровождение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имеющих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стойкие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расстройства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функции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зрения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самостоятельного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передвижения;</w:t>
      </w:r>
    </w:p>
    <w:p w14:paraId="5F71B49D" w14:textId="77843AA2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надлежащее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размещение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оборудования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носителей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необходимых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обеспечения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беспрепятственного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доступа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зданиям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помещениям,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предоставляется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государственная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учетом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ограничений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жизнедеятельности;</w:t>
      </w:r>
    </w:p>
    <w:p w14:paraId="282AE120" w14:textId="09412B3C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дублирование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необходимой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звуковой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зрительной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также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надписей,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знаков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текстовой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графической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информации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знаками,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выполненными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рельефно-точечным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шрифтом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Брайля;</w:t>
      </w:r>
    </w:p>
    <w:p w14:paraId="100B464B" w14:textId="2832EAEB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допуск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сурдопереводчика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тифлосурдопереводчика;</w:t>
      </w:r>
    </w:p>
    <w:p w14:paraId="1B947188" w14:textId="4D6236D5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допуск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собаки-проводника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наличии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документа,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подтверждающего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ее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специальное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обучение,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объекты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(здания,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помещения),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которых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предоставляются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государственная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услуги;</w:t>
      </w:r>
    </w:p>
    <w:p w14:paraId="28D4306B" w14:textId="0CBD4BAF" w:rsidR="005F2CF2" w:rsidRDefault="00C077B6">
      <w:pPr>
        <w:pStyle w:val="af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eastAsiaTheme="minorEastAsia" w:hAnsi="Symbol" w:cs="Symbol"/>
          <w:sz w:val="24"/>
          <w:szCs w:val="24"/>
        </w:rPr>
        <w:t>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оказание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инвалидам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помощи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преодолении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барьеров,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мешающих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получению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ими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государственных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наравне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другими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лицами.</w:t>
      </w:r>
    </w:p>
    <w:p w14:paraId="6F5253AE" w14:textId="77777777" w:rsidR="005F2CF2" w:rsidRDefault="005F2CF2">
      <w:pPr>
        <w:pStyle w:val="af1"/>
        <w:ind w:firstLine="709"/>
        <w:rPr>
          <w:rFonts w:ascii="Times New Roman" w:hAnsi="Times New Roman" w:cs="Times New Roman"/>
          <w:sz w:val="24"/>
          <w:szCs w:val="24"/>
        </w:rPr>
      </w:pPr>
    </w:p>
    <w:p w14:paraId="4461401C" w14:textId="4ED52451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483"/>
        </w:tabs>
        <w:ind w:left="0" w:firstLine="709"/>
        <w:jc w:val="center"/>
      </w:pPr>
      <w:bookmarkStart w:id="296" w:name="bookmark352"/>
      <w:bookmarkStart w:id="297" w:name="bookmark350"/>
      <w:bookmarkStart w:id="298" w:name="bookmark353"/>
      <w:bookmarkStart w:id="299" w:name="_Toc103862220"/>
      <w:bookmarkStart w:id="300" w:name="_Toc103862255"/>
      <w:bookmarkStart w:id="301" w:name="_Toc103863882"/>
      <w:bookmarkStart w:id="302" w:name="_Toc103877700"/>
      <w:bookmarkEnd w:id="296"/>
      <w:r>
        <w:t>Показатели</w:t>
      </w:r>
      <w:r w:rsidR="00BC509F">
        <w:t xml:space="preserve"> </w:t>
      </w:r>
      <w:r>
        <w:t>доступности</w:t>
      </w:r>
      <w:r w:rsidR="00BC509F">
        <w:t xml:space="preserve"> </w:t>
      </w:r>
      <w:r>
        <w:t>и</w:t>
      </w:r>
      <w:r w:rsidR="00BC509F">
        <w:t xml:space="preserve"> </w:t>
      </w:r>
      <w:r>
        <w:t>качества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297"/>
      <w:bookmarkEnd w:id="298"/>
      <w:bookmarkEnd w:id="299"/>
      <w:bookmarkEnd w:id="300"/>
      <w:bookmarkEnd w:id="301"/>
      <w:bookmarkEnd w:id="302"/>
    </w:p>
    <w:p w14:paraId="61E53C6D" w14:textId="23780ACA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  <w:rPr>
          <w:color w:val="000000" w:themeColor="text1"/>
        </w:rPr>
      </w:pPr>
      <w:bookmarkStart w:id="303" w:name="bookmark354"/>
      <w:bookmarkEnd w:id="303"/>
      <w:r>
        <w:rPr>
          <w:rFonts w:eastAsiaTheme="minorEastAsia"/>
          <w:color w:val="000000" w:themeColor="text1"/>
        </w:rPr>
        <w:t>Оценка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доступности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и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качества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предоставления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Муниципальной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услуги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должна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осуществляться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по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следующим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показателям:</w:t>
      </w:r>
    </w:p>
    <w:p w14:paraId="324BFBAA" w14:textId="1DCAA7A3" w:rsidR="005F2CF2" w:rsidRDefault="00C077B6">
      <w:pPr>
        <w:pStyle w:val="11"/>
        <w:tabs>
          <w:tab w:val="left" w:pos="1074"/>
        </w:tabs>
        <w:ind w:firstLine="709"/>
        <w:jc w:val="both"/>
      </w:pPr>
      <w:bookmarkStart w:id="304" w:name="bookmark355"/>
      <w:r>
        <w:rPr>
          <w:rFonts w:eastAsiaTheme="minorEastAsia"/>
          <w:color w:val="000000" w:themeColor="text1"/>
        </w:rPr>
        <w:t>а</w:t>
      </w:r>
      <w:bookmarkEnd w:id="304"/>
      <w:r>
        <w:rPr>
          <w:rFonts w:eastAsiaTheme="minorEastAsia"/>
          <w:color w:val="000000" w:themeColor="text1"/>
        </w:rPr>
        <w:t>)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Наличие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полной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и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понятной</w:t>
      </w:r>
      <w:r w:rsidR="00BC509F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информации</w:t>
      </w:r>
      <w:r w:rsidR="00BC509F">
        <w:rPr>
          <w:rFonts w:eastAsiaTheme="minorEastAsia"/>
          <w:color w:val="000000" w:themeColor="text1"/>
        </w:rPr>
        <w:t xml:space="preserve"> </w:t>
      </w:r>
      <w:r>
        <w:t>о</w:t>
      </w:r>
      <w:r w:rsidR="00BC509F">
        <w:t xml:space="preserve"> </w:t>
      </w:r>
      <w:r>
        <w:t>порядке,</w:t>
      </w:r>
      <w:r w:rsidR="00BC509F">
        <w:t xml:space="preserve"> </w:t>
      </w:r>
      <w:r>
        <w:t>сроках</w:t>
      </w:r>
      <w:r w:rsidR="00BC509F">
        <w:t xml:space="preserve"> </w:t>
      </w:r>
      <w:r>
        <w:t>и</w:t>
      </w:r>
      <w:r w:rsidR="00BC509F">
        <w:t xml:space="preserve"> </w:t>
      </w:r>
      <w:r>
        <w:t>ходе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информационно-телекоммуникационных</w:t>
      </w:r>
      <w:r w:rsidR="00BC509F">
        <w:t xml:space="preserve"> </w:t>
      </w:r>
      <w:r>
        <w:t>сетях</w:t>
      </w:r>
      <w:r w:rsidR="00BC509F">
        <w:t xml:space="preserve"> </w:t>
      </w:r>
      <w:r>
        <w:lastRenderedPageBreak/>
        <w:t>общего</w:t>
      </w:r>
      <w:r w:rsidR="00BC509F">
        <w:t xml:space="preserve"> </w:t>
      </w:r>
      <w:r>
        <w:t>пользования</w:t>
      </w:r>
      <w:r w:rsidR="00BC509F">
        <w:t xml:space="preserve"> </w:t>
      </w:r>
      <w:r>
        <w:t>(в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в</w:t>
      </w:r>
      <w:r w:rsidR="00BC509F">
        <w:t xml:space="preserve"> </w:t>
      </w:r>
      <w:r>
        <w:t>сети</w:t>
      </w:r>
      <w:r w:rsidR="00BC509F">
        <w:t xml:space="preserve"> </w:t>
      </w:r>
      <w:r w:rsidR="00C45502">
        <w:t>«</w:t>
      </w:r>
      <w:r>
        <w:t>Интернет</w:t>
      </w:r>
      <w:r w:rsidR="00C45502">
        <w:t>»</w:t>
      </w:r>
      <w:r>
        <w:t>),</w:t>
      </w:r>
      <w:r w:rsidR="00BC509F">
        <w:t xml:space="preserve"> </w:t>
      </w:r>
      <w:r>
        <w:t>средствах</w:t>
      </w:r>
      <w:r w:rsidR="00BC509F">
        <w:t xml:space="preserve"> </w:t>
      </w:r>
      <w:r>
        <w:t>массовой</w:t>
      </w:r>
      <w:r w:rsidR="00BC509F">
        <w:t xml:space="preserve"> </w:t>
      </w:r>
      <w:r>
        <w:t>информации;</w:t>
      </w:r>
    </w:p>
    <w:p w14:paraId="280268F9" w14:textId="7F9B8EAB" w:rsidR="005F2CF2" w:rsidRDefault="00C077B6">
      <w:pPr>
        <w:pStyle w:val="11"/>
        <w:tabs>
          <w:tab w:val="left" w:pos="1355"/>
        </w:tabs>
        <w:ind w:firstLine="709"/>
        <w:jc w:val="both"/>
      </w:pPr>
      <w:bookmarkStart w:id="305" w:name="bookmark356"/>
      <w:r>
        <w:t>б</w:t>
      </w:r>
      <w:bookmarkEnd w:id="305"/>
      <w:r>
        <w:t>)</w:t>
      </w:r>
      <w:r w:rsidR="00BC509F">
        <w:t xml:space="preserve"> </w:t>
      </w:r>
      <w:r>
        <w:t>возможность</w:t>
      </w:r>
      <w:r w:rsidR="00BC509F">
        <w:t xml:space="preserve"> </w:t>
      </w:r>
      <w:r>
        <w:t>выбора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форм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7F81E57B" w14:textId="5D588E42" w:rsidR="005F2CF2" w:rsidRDefault="00C077B6">
      <w:pPr>
        <w:pStyle w:val="11"/>
        <w:tabs>
          <w:tab w:val="left" w:pos="1355"/>
        </w:tabs>
        <w:ind w:firstLine="709"/>
        <w:jc w:val="both"/>
      </w:pPr>
      <w:r>
        <w:t>в)</w:t>
      </w:r>
      <w:r w:rsidR="00BC509F">
        <w:t xml:space="preserve"> </w:t>
      </w:r>
      <w:r>
        <w:t>возможность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</w:t>
      </w:r>
      <w:r w:rsidR="00BC509F">
        <w:t xml:space="preserve"> </w:t>
      </w:r>
      <w:r>
        <w:t>получением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МФЦ,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ЕПГУ;</w:t>
      </w:r>
    </w:p>
    <w:p w14:paraId="354D9566" w14:textId="55BE03CF" w:rsidR="005F2CF2" w:rsidRDefault="00C077B6">
      <w:pPr>
        <w:pStyle w:val="11"/>
        <w:tabs>
          <w:tab w:val="left" w:pos="1083"/>
        </w:tabs>
        <w:ind w:firstLine="709"/>
        <w:jc w:val="both"/>
      </w:pPr>
      <w:bookmarkStart w:id="306" w:name="bookmark357"/>
      <w:r>
        <w:t>г</w:t>
      </w:r>
      <w:bookmarkEnd w:id="306"/>
      <w:r>
        <w:t>)</w:t>
      </w:r>
      <w:r w:rsidR="00BC509F">
        <w:t xml:space="preserve"> </w:t>
      </w:r>
      <w:r>
        <w:t>возможность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</w:t>
      </w:r>
      <w:r w:rsidR="00BC509F">
        <w:t xml:space="preserve"> </w:t>
      </w:r>
      <w:r>
        <w:t>получением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форме,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ЕПГУ;</w:t>
      </w:r>
    </w:p>
    <w:p w14:paraId="7C692B50" w14:textId="3140EB8E" w:rsidR="005F2CF2" w:rsidRDefault="00C077B6">
      <w:pPr>
        <w:pStyle w:val="11"/>
        <w:tabs>
          <w:tab w:val="left" w:pos="1098"/>
        </w:tabs>
        <w:ind w:firstLine="709"/>
        <w:jc w:val="both"/>
      </w:pPr>
      <w:r>
        <w:t>д)</w:t>
      </w:r>
      <w:r w:rsidR="00BC509F">
        <w:t xml:space="preserve"> </w:t>
      </w:r>
      <w:r>
        <w:t>доступность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для</w:t>
      </w:r>
      <w:r w:rsidR="00BC509F">
        <w:t xml:space="preserve"> </w:t>
      </w:r>
      <w:r>
        <w:t>маломобильных</w:t>
      </w:r>
      <w:r w:rsidR="00BC509F">
        <w:t xml:space="preserve"> </w:t>
      </w:r>
      <w:r>
        <w:t>групп</w:t>
      </w:r>
      <w:r w:rsidR="00BC509F">
        <w:t xml:space="preserve"> </w:t>
      </w:r>
      <w:r>
        <w:t>населения;</w:t>
      </w:r>
    </w:p>
    <w:p w14:paraId="69AFA448" w14:textId="60E9E7BC" w:rsidR="005F2CF2" w:rsidRDefault="00C077B6">
      <w:pPr>
        <w:pStyle w:val="11"/>
        <w:tabs>
          <w:tab w:val="left" w:pos="1355"/>
        </w:tabs>
        <w:ind w:firstLine="709"/>
        <w:jc w:val="both"/>
      </w:pPr>
      <w:r>
        <w:t>е)</w:t>
      </w:r>
      <w:r w:rsidR="00BC509F">
        <w:t xml:space="preserve"> </w:t>
      </w:r>
      <w:r>
        <w:t>соблюдения</w:t>
      </w:r>
      <w:r w:rsidR="00BC509F">
        <w:t xml:space="preserve"> </w:t>
      </w:r>
      <w:r>
        <w:t>установленного</w:t>
      </w:r>
      <w:r w:rsidR="00BC509F">
        <w:t xml:space="preserve"> </w:t>
      </w:r>
      <w:r>
        <w:t>времени</w:t>
      </w:r>
      <w:r w:rsidR="00BC509F">
        <w:t xml:space="preserve"> </w:t>
      </w:r>
      <w:r>
        <w:t>ожидания</w:t>
      </w:r>
      <w:r w:rsidR="00BC509F">
        <w:t xml:space="preserve"> </w:t>
      </w:r>
      <w:r>
        <w:t>в</w:t>
      </w:r>
      <w:r w:rsidR="00BC509F">
        <w:t xml:space="preserve"> </w:t>
      </w:r>
      <w:r>
        <w:t>очереди</w:t>
      </w:r>
      <w:r w:rsidR="00BC509F">
        <w:t xml:space="preserve"> </w:t>
      </w:r>
      <w:r>
        <w:t>при</w:t>
      </w:r>
      <w:r w:rsidR="00BC509F">
        <w:t xml:space="preserve"> </w:t>
      </w:r>
      <w:r>
        <w:t>подаче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и</w:t>
      </w:r>
      <w:r w:rsidR="00BC509F">
        <w:t xml:space="preserve"> </w:t>
      </w:r>
      <w:r>
        <w:t>при</w:t>
      </w:r>
      <w:r w:rsidR="00BC509F">
        <w:t xml:space="preserve"> </w:t>
      </w:r>
      <w:r>
        <w:t>получении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123E40B1" w14:textId="136C3131" w:rsidR="005F2CF2" w:rsidRDefault="00C077B6">
      <w:pPr>
        <w:pStyle w:val="11"/>
        <w:tabs>
          <w:tab w:val="left" w:pos="1131"/>
        </w:tabs>
        <w:ind w:firstLine="709"/>
        <w:jc w:val="both"/>
      </w:pPr>
      <w:r>
        <w:t>ж)</w:t>
      </w:r>
      <w:r w:rsidR="00BC509F">
        <w:t xml:space="preserve"> </w:t>
      </w:r>
      <w:r>
        <w:t>соблюдение</w:t>
      </w:r>
      <w:r w:rsidR="00BC509F">
        <w:t xml:space="preserve"> </w:t>
      </w:r>
      <w:r>
        <w:t>сроков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и</w:t>
      </w:r>
      <w:r w:rsidR="00BC509F">
        <w:t xml:space="preserve"> </w:t>
      </w:r>
      <w:r>
        <w:t>сроков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процедур</w:t>
      </w:r>
      <w:r w:rsidR="00BC509F">
        <w:t xml:space="preserve"> </w:t>
      </w:r>
      <w:r>
        <w:t>при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7944744E" w14:textId="3E861738" w:rsidR="005F2CF2" w:rsidRDefault="00C077B6">
      <w:pPr>
        <w:pStyle w:val="11"/>
        <w:tabs>
          <w:tab w:val="left" w:pos="1107"/>
        </w:tabs>
        <w:ind w:firstLine="709"/>
        <w:jc w:val="both"/>
      </w:pPr>
      <w:r>
        <w:t>з)</w:t>
      </w:r>
      <w:r w:rsidR="00BC509F">
        <w:t xml:space="preserve"> </w:t>
      </w:r>
      <w:r>
        <w:t>отсутствие</w:t>
      </w:r>
      <w:r w:rsidR="00BC509F">
        <w:t xml:space="preserve"> </w:t>
      </w:r>
      <w:r>
        <w:t>обоснованных</w:t>
      </w:r>
      <w:r w:rsidR="00BC509F">
        <w:t xml:space="preserve"> </w:t>
      </w:r>
      <w:r>
        <w:t>жалоб</w:t>
      </w:r>
      <w:r w:rsidR="00BC509F">
        <w:t xml:space="preserve"> </w:t>
      </w:r>
      <w:r>
        <w:t>со</w:t>
      </w:r>
      <w:r w:rsidR="00BC509F">
        <w:t xml:space="preserve"> </w:t>
      </w:r>
      <w:r>
        <w:t>стороны</w:t>
      </w:r>
      <w:r w:rsidR="00BC509F">
        <w:t xml:space="preserve"> </w:t>
      </w:r>
      <w:r>
        <w:t>граждан</w:t>
      </w:r>
      <w:r w:rsidR="00BC509F">
        <w:t xml:space="preserve"> </w:t>
      </w:r>
      <w:r>
        <w:t>по</w:t>
      </w:r>
      <w:r w:rsidR="00BC509F">
        <w:t xml:space="preserve"> </w:t>
      </w:r>
      <w:r>
        <w:t>результатам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ЕПГУ;</w:t>
      </w:r>
    </w:p>
    <w:p w14:paraId="522EC268" w14:textId="0159827F" w:rsidR="005F2CF2" w:rsidRDefault="00C077B6">
      <w:pPr>
        <w:pStyle w:val="11"/>
        <w:tabs>
          <w:tab w:val="left" w:pos="1102"/>
        </w:tabs>
        <w:ind w:firstLine="709"/>
        <w:jc w:val="both"/>
      </w:pPr>
      <w:r>
        <w:t>и)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возможности</w:t>
      </w:r>
      <w:r w:rsidR="00BC509F">
        <w:t xml:space="preserve"> </w:t>
      </w:r>
      <w:r>
        <w:t>подачи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и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(содержащихся</w:t>
      </w:r>
      <w:r w:rsidR="00BC509F">
        <w:t xml:space="preserve"> </w:t>
      </w:r>
      <w:r>
        <w:t>в</w:t>
      </w:r>
      <w:r w:rsidR="00BC509F">
        <w:t xml:space="preserve"> </w:t>
      </w:r>
      <w:r>
        <w:t>них</w:t>
      </w:r>
      <w:r w:rsidR="00BC509F">
        <w:t xml:space="preserve"> </w:t>
      </w:r>
      <w:r>
        <w:t>сведений),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ЕПГУ;</w:t>
      </w:r>
    </w:p>
    <w:p w14:paraId="66E4E32D" w14:textId="2C69C372" w:rsidR="005F2CF2" w:rsidRDefault="00C077B6">
      <w:pPr>
        <w:pStyle w:val="11"/>
        <w:tabs>
          <w:tab w:val="left" w:pos="1102"/>
        </w:tabs>
        <w:ind w:firstLine="709"/>
        <w:jc w:val="both"/>
      </w:pPr>
      <w:r>
        <w:t>к)</w:t>
      </w:r>
      <w:r w:rsidR="00BC509F">
        <w:t xml:space="preserve"> </w:t>
      </w:r>
      <w:r>
        <w:t>предоставление</w:t>
      </w:r>
      <w:r w:rsidR="00BC509F">
        <w:t xml:space="preserve"> </w:t>
      </w:r>
      <w:r>
        <w:t>возможности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о</w:t>
      </w:r>
      <w:r w:rsidR="00BC509F">
        <w:t xml:space="preserve"> </w:t>
      </w:r>
      <w:r>
        <w:t>ходе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ЕПГУ.</w:t>
      </w:r>
    </w:p>
    <w:p w14:paraId="75EC158D" w14:textId="7C1F6159" w:rsidR="005F2CF2" w:rsidRDefault="00C077B6">
      <w:pPr>
        <w:pStyle w:val="11"/>
        <w:numPr>
          <w:ilvl w:val="1"/>
          <w:numId w:val="2"/>
        </w:numPr>
        <w:tabs>
          <w:tab w:val="left" w:pos="1366"/>
        </w:tabs>
        <w:ind w:left="0" w:firstLine="709"/>
        <w:jc w:val="both"/>
      </w:pPr>
      <w:bookmarkStart w:id="307" w:name="bookmark365"/>
      <w:bookmarkEnd w:id="307"/>
      <w:r>
        <w:t>В</w:t>
      </w:r>
      <w:r w:rsidR="00BC509F">
        <w:t xml:space="preserve"> </w:t>
      </w:r>
      <w:r>
        <w:t>целях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консультаций</w:t>
      </w:r>
      <w:r w:rsidR="00BC509F">
        <w:t xml:space="preserve"> </w:t>
      </w:r>
      <w:r>
        <w:t>и</w:t>
      </w:r>
      <w:r w:rsidR="00BC509F">
        <w:t xml:space="preserve"> </w:t>
      </w:r>
      <w:r>
        <w:t>информирования</w:t>
      </w:r>
      <w:r w:rsidR="00BC509F">
        <w:t xml:space="preserve"> </w:t>
      </w:r>
      <w:r>
        <w:t>о</w:t>
      </w:r>
      <w:r w:rsidR="00BC509F">
        <w:t xml:space="preserve"> </w:t>
      </w:r>
      <w:r>
        <w:t>ходе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прием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по</w:t>
      </w:r>
      <w:r w:rsidR="00BC509F">
        <w:t xml:space="preserve"> </w:t>
      </w:r>
      <w:r>
        <w:t>предварительной</w:t>
      </w:r>
      <w:r w:rsidR="00BC509F">
        <w:t xml:space="preserve"> </w:t>
      </w:r>
      <w:r>
        <w:t>записи.</w:t>
      </w:r>
      <w:r w:rsidR="00BC509F">
        <w:t xml:space="preserve"> </w:t>
      </w:r>
      <w:r>
        <w:t>Запись</w:t>
      </w:r>
      <w:r w:rsidR="00BC509F">
        <w:t xml:space="preserve"> </w:t>
      </w:r>
      <w:r>
        <w:t>на</w:t>
      </w:r>
      <w:r w:rsidR="00BC509F">
        <w:t xml:space="preserve"> </w:t>
      </w:r>
      <w:r>
        <w:t>прием</w:t>
      </w:r>
      <w:r w:rsidR="00BC509F">
        <w:t xml:space="preserve"> </w:t>
      </w:r>
      <w:r>
        <w:t>проводится</w:t>
      </w:r>
      <w:r w:rsidR="00BC509F">
        <w:t xml:space="preserve"> </w:t>
      </w:r>
      <w:r>
        <w:t>при</w:t>
      </w:r>
      <w:r w:rsidR="00BC509F">
        <w:t xml:space="preserve"> </w:t>
      </w:r>
      <w:r>
        <w:t>личном</w:t>
      </w:r>
      <w:r w:rsidR="00BC509F">
        <w:t xml:space="preserve"> </w:t>
      </w:r>
      <w:r>
        <w:t>обращении</w:t>
      </w:r>
      <w:r w:rsidR="00BC509F">
        <w:t xml:space="preserve"> </w:t>
      </w:r>
      <w:r>
        <w:t>гражданина</w:t>
      </w:r>
      <w:r w:rsidR="00BC509F">
        <w:t xml:space="preserve"> </w:t>
      </w:r>
      <w:r>
        <w:t>или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средств</w:t>
      </w:r>
      <w:r w:rsidR="00BC509F">
        <w:t xml:space="preserve"> </w:t>
      </w:r>
      <w:r>
        <w:t>телефонной</w:t>
      </w:r>
      <w:r w:rsidR="00BC509F">
        <w:t xml:space="preserve"> </w:t>
      </w:r>
      <w:r>
        <w:t>связи,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через</w:t>
      </w:r>
      <w:r w:rsidR="00BC509F">
        <w:t xml:space="preserve"> </w:t>
      </w:r>
      <w:r>
        <w:t>сеть</w:t>
      </w:r>
      <w:r w:rsidR="00BC509F">
        <w:t xml:space="preserve"> </w:t>
      </w:r>
      <w:r>
        <w:t>Интернет,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через</w:t>
      </w:r>
      <w:r w:rsidR="00BC509F">
        <w:t xml:space="preserve"> </w:t>
      </w:r>
      <w:r>
        <w:t>сайт</w:t>
      </w:r>
      <w:r w:rsidR="00BC509F">
        <w:t xml:space="preserve"> </w:t>
      </w:r>
      <w:r>
        <w:t>Администрации.</w:t>
      </w:r>
    </w:p>
    <w:p w14:paraId="7D03CB1D" w14:textId="11BC379D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spacing w:after="480"/>
        <w:ind w:left="0" w:firstLine="709"/>
        <w:jc w:val="both"/>
      </w:pPr>
      <w:bookmarkStart w:id="308" w:name="bookmark366"/>
      <w:bookmarkEnd w:id="308"/>
      <w:r>
        <w:t>Предоставление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форме</w:t>
      </w:r>
      <w:r w:rsidR="00BC509F">
        <w:t xml:space="preserve"> </w:t>
      </w:r>
      <w:r>
        <w:t>без</w:t>
      </w:r>
      <w:r w:rsidR="00BC509F">
        <w:t xml:space="preserve"> </w:t>
      </w:r>
      <w:r>
        <w:t>взаимодействия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с</w:t>
      </w:r>
      <w:r w:rsidR="00BC509F">
        <w:t xml:space="preserve"> </w:t>
      </w:r>
      <w:r>
        <w:t>должностными</w:t>
      </w:r>
      <w:r w:rsidR="00BC509F">
        <w:t xml:space="preserve"> </w:t>
      </w:r>
      <w:r>
        <w:t>лицами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ЕПГУ.</w:t>
      </w:r>
    </w:p>
    <w:p w14:paraId="15941258" w14:textId="343AD278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1203"/>
        </w:tabs>
        <w:ind w:left="0" w:firstLine="709"/>
        <w:jc w:val="both"/>
      </w:pPr>
      <w:bookmarkStart w:id="309" w:name="bookmark369"/>
      <w:bookmarkStart w:id="310" w:name="bookmark367"/>
      <w:bookmarkStart w:id="311" w:name="bookmark370"/>
      <w:bookmarkStart w:id="312" w:name="_Toc103862221"/>
      <w:bookmarkStart w:id="313" w:name="_Toc103862256"/>
      <w:bookmarkStart w:id="314" w:name="_Toc103863883"/>
      <w:bookmarkStart w:id="315" w:name="_Toc103877701"/>
      <w:bookmarkEnd w:id="309"/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форме</w:t>
      </w:r>
      <w:bookmarkEnd w:id="310"/>
      <w:bookmarkEnd w:id="311"/>
      <w:bookmarkEnd w:id="312"/>
      <w:bookmarkEnd w:id="313"/>
      <w:bookmarkEnd w:id="314"/>
      <w:bookmarkEnd w:id="315"/>
    </w:p>
    <w:p w14:paraId="6C9088B7" w14:textId="260902DF" w:rsidR="005F2CF2" w:rsidRDefault="00C077B6">
      <w:pPr>
        <w:pStyle w:val="11"/>
        <w:numPr>
          <w:ilvl w:val="1"/>
          <w:numId w:val="2"/>
        </w:numPr>
        <w:tabs>
          <w:tab w:val="left" w:pos="1406"/>
        </w:tabs>
        <w:ind w:left="0" w:firstLine="709"/>
        <w:jc w:val="both"/>
      </w:pPr>
      <w:bookmarkStart w:id="316" w:name="bookmark371"/>
      <w:bookmarkStart w:id="317" w:name="bookmark379"/>
      <w:bookmarkEnd w:id="316"/>
      <w:bookmarkEnd w:id="317"/>
      <w:r>
        <w:t>В</w:t>
      </w:r>
      <w:r w:rsidR="00BC509F">
        <w:t xml:space="preserve"> </w:t>
      </w:r>
      <w:r>
        <w:t>этом</w:t>
      </w:r>
      <w:r w:rsidR="00BC509F">
        <w:t xml:space="preserve"> </w:t>
      </w:r>
      <w:r>
        <w:t>случае</w:t>
      </w:r>
      <w:r w:rsidR="00BC509F">
        <w:t xml:space="preserve"> </w:t>
      </w:r>
      <w:r>
        <w:t>заявитель</w:t>
      </w:r>
      <w:r w:rsidR="00BC509F">
        <w:t xml:space="preserve"> </w:t>
      </w:r>
      <w:r>
        <w:t>или</w:t>
      </w:r>
      <w:r w:rsidR="00BC509F">
        <w:t xml:space="preserve"> </w:t>
      </w:r>
      <w:r>
        <w:t>его</w:t>
      </w:r>
      <w:r w:rsidR="00BC509F">
        <w:t xml:space="preserve"> </w:t>
      </w:r>
      <w:r>
        <w:t>представитель</w:t>
      </w:r>
      <w:r w:rsidR="00BC509F">
        <w:t xml:space="preserve"> </w:t>
      </w:r>
      <w:r>
        <w:t>авторизуется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подтвержденной</w:t>
      </w:r>
      <w:r w:rsidR="00BC509F">
        <w:t xml:space="preserve"> </w:t>
      </w:r>
      <w:r>
        <w:t>учетной</w:t>
      </w:r>
      <w:r w:rsidR="00BC509F">
        <w:t xml:space="preserve"> </w:t>
      </w:r>
      <w:r>
        <w:t>записи</w:t>
      </w:r>
      <w:r w:rsidR="00BC509F">
        <w:t xml:space="preserve"> </w:t>
      </w:r>
      <w:r>
        <w:t>в</w:t>
      </w:r>
      <w:r w:rsidR="00BC509F">
        <w:t xml:space="preserve"> </w:t>
      </w:r>
      <w:r>
        <w:t>ЕСИА,</w:t>
      </w:r>
      <w:r w:rsidR="00BC509F">
        <w:t xml:space="preserve"> </w:t>
      </w:r>
      <w:r>
        <w:t>заполняет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интерактивной</w:t>
      </w:r>
      <w:r w:rsidR="00BC509F">
        <w:t xml:space="preserve"> </w:t>
      </w:r>
      <w:r>
        <w:t>формы</w:t>
      </w:r>
      <w:r w:rsidR="00BC509F">
        <w:t xml:space="preserve"> </w:t>
      </w:r>
      <w:r>
        <w:t>в</w:t>
      </w:r>
      <w:r w:rsidR="00BC509F">
        <w:t xml:space="preserve"> </w:t>
      </w:r>
      <w:r>
        <w:t>электронном</w:t>
      </w:r>
      <w:r w:rsidR="00BC509F">
        <w:t xml:space="preserve"> </w:t>
      </w:r>
      <w:r>
        <w:t>виде,</w:t>
      </w:r>
      <w:r w:rsidR="00BC509F">
        <w:t xml:space="preserve"> </w:t>
      </w:r>
      <w:r>
        <w:t>в</w:t>
      </w:r>
      <w:r w:rsidR="00BC509F">
        <w:t xml:space="preserve"> </w:t>
      </w:r>
      <w:r>
        <w:t>которой</w:t>
      </w:r>
      <w:r w:rsidR="00BC509F">
        <w:t xml:space="preserve"> </w:t>
      </w:r>
      <w:r>
        <w:t>обеспечивается</w:t>
      </w:r>
      <w:r w:rsidR="00BC509F">
        <w:t xml:space="preserve"> </w:t>
      </w:r>
      <w:r>
        <w:t>автозаполнение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сведений,</w:t>
      </w:r>
      <w:r w:rsidR="00BC509F">
        <w:t xml:space="preserve"> </w:t>
      </w:r>
      <w:r>
        <w:t>полученных</w:t>
      </w:r>
      <w:r w:rsidR="00BC509F">
        <w:t xml:space="preserve"> </w:t>
      </w:r>
      <w:r>
        <w:t>из</w:t>
      </w:r>
      <w:r w:rsidR="00BC509F">
        <w:t xml:space="preserve"> </w:t>
      </w:r>
      <w:r>
        <w:t>цифрового</w:t>
      </w:r>
      <w:r w:rsidR="00BC509F">
        <w:t xml:space="preserve"> </w:t>
      </w:r>
      <w:r>
        <w:t>профиля</w:t>
      </w:r>
      <w:r w:rsidR="00BC509F">
        <w:t xml:space="preserve"> </w:t>
      </w:r>
      <w:r>
        <w:t>ЕСИА</w:t>
      </w:r>
      <w:r w:rsidR="00BC509F">
        <w:t xml:space="preserve"> </w:t>
      </w:r>
      <w:r>
        <w:t>или</w:t>
      </w:r>
      <w:r w:rsidR="00BC509F">
        <w:t xml:space="preserve"> </w:t>
      </w:r>
      <w:r>
        <w:t>витрин</w:t>
      </w:r>
      <w:r w:rsidR="00BC509F">
        <w:t xml:space="preserve"> </w:t>
      </w:r>
      <w:r>
        <w:t>данных.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невозможности</w:t>
      </w:r>
      <w:r w:rsidR="00BC509F">
        <w:t xml:space="preserve"> </w:t>
      </w:r>
      <w:r>
        <w:t>автозаполнения</w:t>
      </w:r>
      <w:r w:rsidR="00BC509F">
        <w:t xml:space="preserve"> </w:t>
      </w:r>
      <w:r>
        <w:t>отдельных</w:t>
      </w:r>
      <w:r w:rsidR="00BC509F">
        <w:t xml:space="preserve"> </w:t>
      </w:r>
      <w:r>
        <w:t>полей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ЕСИА</w:t>
      </w:r>
      <w:r w:rsidR="00BC509F">
        <w:t xml:space="preserve"> </w:t>
      </w:r>
      <w:r>
        <w:t>или</w:t>
      </w:r>
      <w:r w:rsidR="00BC509F">
        <w:t xml:space="preserve"> </w:t>
      </w:r>
      <w:r>
        <w:t>витрин</w:t>
      </w:r>
      <w:r w:rsidR="00BC509F">
        <w:t xml:space="preserve"> </w:t>
      </w:r>
      <w:r>
        <w:t>данных</w:t>
      </w:r>
      <w:r w:rsidR="00BC509F">
        <w:t xml:space="preserve"> </w:t>
      </w:r>
      <w:r>
        <w:t>заявитель</w:t>
      </w:r>
      <w:r w:rsidR="00BC509F">
        <w:t xml:space="preserve"> </w:t>
      </w:r>
      <w:r>
        <w:t>вносит</w:t>
      </w:r>
      <w:r w:rsidR="00BC509F">
        <w:t xml:space="preserve"> </w:t>
      </w:r>
      <w:r>
        <w:t>необходимые</w:t>
      </w:r>
      <w:r w:rsidR="00BC509F">
        <w:t xml:space="preserve"> </w:t>
      </w:r>
      <w:r>
        <w:t>сведения</w:t>
      </w:r>
      <w:r w:rsidR="00BC509F">
        <w:t xml:space="preserve"> </w:t>
      </w:r>
      <w:r>
        <w:t>в</w:t>
      </w:r>
      <w:r w:rsidR="00BC509F">
        <w:t xml:space="preserve"> </w:t>
      </w:r>
      <w:r>
        <w:t>интерактивную</w:t>
      </w:r>
      <w:r w:rsidR="00BC509F">
        <w:t xml:space="preserve"> </w:t>
      </w:r>
      <w:r>
        <w:t>форму</w:t>
      </w:r>
      <w:r w:rsidR="00BC509F">
        <w:t xml:space="preserve"> </w:t>
      </w:r>
      <w:r>
        <w:t>вручную.</w:t>
      </w:r>
    </w:p>
    <w:p w14:paraId="4B2329C8" w14:textId="77777777" w:rsidR="00BC509F" w:rsidRDefault="00C077B6">
      <w:pPr>
        <w:pStyle w:val="11"/>
        <w:numPr>
          <w:ilvl w:val="1"/>
          <w:numId w:val="2"/>
        </w:numPr>
        <w:tabs>
          <w:tab w:val="left" w:pos="1406"/>
        </w:tabs>
        <w:ind w:left="0" w:firstLine="709"/>
        <w:jc w:val="both"/>
      </w:pPr>
      <w:r>
        <w:t>Интерактивная</w:t>
      </w:r>
      <w:r w:rsidR="00BC509F">
        <w:t xml:space="preserve"> </w:t>
      </w:r>
      <w:r>
        <w:t>форма</w:t>
      </w:r>
      <w:r w:rsidR="00BC509F">
        <w:t xml:space="preserve"> </w:t>
      </w:r>
      <w:r>
        <w:t>должна</w:t>
      </w:r>
      <w:r w:rsidR="00BC509F">
        <w:t xml:space="preserve"> </w:t>
      </w:r>
      <w:r>
        <w:t>содержать</w:t>
      </w:r>
      <w:r w:rsidR="00BC509F">
        <w:t xml:space="preserve"> </w:t>
      </w:r>
      <w:r>
        <w:t>опросную</w:t>
      </w:r>
      <w:r w:rsidR="00BC509F">
        <w:t xml:space="preserve"> </w:t>
      </w:r>
      <w:r>
        <w:t>систему</w:t>
      </w:r>
      <w:r w:rsidR="00BC509F">
        <w:t xml:space="preserve"> </w:t>
      </w:r>
      <w:r>
        <w:t>для</w:t>
      </w:r>
      <w:r w:rsidR="00BC509F">
        <w:t xml:space="preserve"> </w:t>
      </w:r>
      <w:r>
        <w:t>определения</w:t>
      </w:r>
      <w:r w:rsidR="00BC509F">
        <w:t xml:space="preserve"> </w:t>
      </w:r>
      <w:r>
        <w:t>индивидуального</w:t>
      </w:r>
      <w:r w:rsidR="00BC509F">
        <w:t xml:space="preserve"> </w:t>
      </w:r>
      <w:r>
        <w:t>набора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и</w:t>
      </w:r>
      <w:r w:rsidR="00BC509F">
        <w:t xml:space="preserve"> </w:t>
      </w:r>
      <w:r>
        <w:t>сведений,</w:t>
      </w:r>
      <w:r w:rsidR="00BC509F">
        <w:t xml:space="preserve"> </w:t>
      </w:r>
      <w:r>
        <w:t>обязательных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в</w:t>
      </w:r>
      <w:r w:rsidR="00BC509F">
        <w:t xml:space="preserve"> </w:t>
      </w:r>
      <w:r>
        <w:t>целях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услуги.</w:t>
      </w:r>
    </w:p>
    <w:p w14:paraId="5D89CE07" w14:textId="77777777" w:rsidR="00BC509F" w:rsidRDefault="00C077B6">
      <w:pPr>
        <w:pStyle w:val="11"/>
        <w:numPr>
          <w:ilvl w:val="1"/>
          <w:numId w:val="2"/>
        </w:numPr>
        <w:tabs>
          <w:tab w:val="left" w:pos="1406"/>
        </w:tabs>
        <w:ind w:left="0" w:firstLine="709"/>
        <w:jc w:val="both"/>
      </w:pPr>
      <w:r>
        <w:t>Заполненное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отправляется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вместе</w:t>
      </w:r>
      <w:r w:rsidR="00BC509F">
        <w:t xml:space="preserve"> </w:t>
      </w:r>
      <w:r>
        <w:t>с</w:t>
      </w:r>
      <w:r w:rsidR="00BC509F">
        <w:t xml:space="preserve"> </w:t>
      </w:r>
      <w:r>
        <w:t>прикрепленными</w:t>
      </w:r>
      <w:r w:rsidR="00BC509F">
        <w:t xml:space="preserve"> </w:t>
      </w:r>
      <w:r>
        <w:t>электронными</w:t>
      </w:r>
      <w:r w:rsidR="00BC509F">
        <w:t xml:space="preserve"> </w:t>
      </w:r>
      <w:r>
        <w:t>образами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необходимыми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Уполномоченный</w:t>
      </w:r>
      <w:r w:rsidR="00BC509F">
        <w:t xml:space="preserve"> </w:t>
      </w:r>
      <w:r>
        <w:t>орган.</w:t>
      </w:r>
      <w:r w:rsidR="00BC509F">
        <w:t xml:space="preserve"> </w:t>
      </w:r>
      <w:r>
        <w:t>При</w:t>
      </w:r>
      <w:r w:rsidR="00BC509F">
        <w:t xml:space="preserve"> </w:t>
      </w:r>
      <w:r>
        <w:t>авторизации</w:t>
      </w:r>
      <w:r w:rsidR="00BC509F">
        <w:t xml:space="preserve"> </w:t>
      </w:r>
      <w:r>
        <w:t>в</w:t>
      </w:r>
      <w:r w:rsidR="00BC509F">
        <w:t xml:space="preserve"> </w:t>
      </w:r>
      <w:r>
        <w:t>ЕСИА</w:t>
      </w:r>
      <w:r w:rsidR="00BC509F">
        <w:t xml:space="preserve"> </w:t>
      </w:r>
      <w:r>
        <w:t>заявление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считается</w:t>
      </w:r>
      <w:r w:rsidR="00BC509F">
        <w:t xml:space="preserve"> </w:t>
      </w:r>
      <w:r>
        <w:t>подписанным</w:t>
      </w:r>
      <w:r w:rsidR="00BC509F">
        <w:t xml:space="preserve"> </w:t>
      </w:r>
      <w:r>
        <w:t>простой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представителя,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на</w:t>
      </w:r>
      <w:r w:rsidR="00BC509F">
        <w:t xml:space="preserve"> </w:t>
      </w:r>
      <w:r>
        <w:t>подписание</w:t>
      </w:r>
      <w:r w:rsidR="00BC509F">
        <w:t xml:space="preserve"> </w:t>
      </w:r>
      <w:r>
        <w:t>заявления.</w:t>
      </w:r>
    </w:p>
    <w:p w14:paraId="07FE3874" w14:textId="1F06A8E3" w:rsidR="005F2CF2" w:rsidRDefault="00C077B6">
      <w:pPr>
        <w:pStyle w:val="11"/>
        <w:numPr>
          <w:ilvl w:val="1"/>
          <w:numId w:val="2"/>
        </w:numPr>
        <w:tabs>
          <w:tab w:val="left" w:pos="1406"/>
        </w:tabs>
        <w:ind w:left="0" w:firstLine="709"/>
        <w:jc w:val="both"/>
      </w:pPr>
      <w:r>
        <w:t>Результаты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указанные</w:t>
      </w:r>
      <w:r w:rsidR="00BC509F">
        <w:t xml:space="preserve"> </w:t>
      </w:r>
      <w:r>
        <w:t>в</w:t>
      </w:r>
      <w:r w:rsidR="00BC509F">
        <w:t xml:space="preserve"> </w:t>
      </w:r>
      <w:r>
        <w:t>пункте</w:t>
      </w:r>
      <w:r w:rsidR="00BC509F">
        <w:t xml:space="preserve"> </w:t>
      </w:r>
      <w:r>
        <w:t>6.1.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регламента,</w:t>
      </w:r>
      <w:r w:rsidR="00BC509F">
        <w:t xml:space="preserve"> </w:t>
      </w:r>
      <w:r>
        <w:t>направляются</w:t>
      </w:r>
      <w:r w:rsidR="00BC509F">
        <w:t xml:space="preserve"> </w:t>
      </w:r>
      <w:r>
        <w:t>заявителю,</w:t>
      </w:r>
      <w:r w:rsidR="00BC509F">
        <w:t xml:space="preserve"> </w:t>
      </w:r>
      <w:r>
        <w:t>представителю</w:t>
      </w:r>
      <w:r w:rsidR="00BC509F">
        <w:t xml:space="preserve"> </w:t>
      </w:r>
      <w:r>
        <w:t>в</w:t>
      </w:r>
      <w:r w:rsidR="00BC509F">
        <w:t xml:space="preserve"> </w:t>
      </w:r>
      <w:r>
        <w:t>личный</w:t>
      </w:r>
      <w:r w:rsidR="00BC509F">
        <w:t xml:space="preserve"> </w:t>
      </w:r>
      <w:r>
        <w:t>кабинет</w:t>
      </w:r>
      <w:r w:rsidR="00BC509F">
        <w:t xml:space="preserve"> </w:t>
      </w:r>
      <w:r>
        <w:t>на</w:t>
      </w:r>
      <w:r w:rsidR="00BC509F">
        <w:t xml:space="preserve"> </w:t>
      </w:r>
      <w:r>
        <w:t>ЕПГУ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подписанного</w:t>
      </w:r>
      <w:r w:rsidR="00BC509F">
        <w:t xml:space="preserve"> </w:t>
      </w:r>
      <w:r>
        <w:t>усиленной</w:t>
      </w:r>
      <w:r w:rsidR="00BC509F">
        <w:t xml:space="preserve"> </w:t>
      </w:r>
      <w:r>
        <w:t>квалифицированной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подписью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должностного</w:t>
      </w:r>
      <w:r w:rsidR="00BC509F">
        <w:t xml:space="preserve"> </w:t>
      </w:r>
      <w:r>
        <w:t>лица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органа</w:t>
      </w:r>
      <w:r w:rsidR="00BC509F">
        <w:t xml:space="preserve"> </w:t>
      </w:r>
      <w:r>
        <w:t>(кроме</w:t>
      </w:r>
      <w:r w:rsidR="00BC509F">
        <w:t xml:space="preserve"> </w:t>
      </w:r>
      <w:r>
        <w:t>случаев</w:t>
      </w:r>
      <w:r w:rsidR="00BC509F">
        <w:t xml:space="preserve"> </w:t>
      </w:r>
      <w:r>
        <w:t>отсутствия</w:t>
      </w:r>
      <w:r w:rsidR="00BC509F">
        <w:t xml:space="preserve"> </w:t>
      </w:r>
      <w:r>
        <w:t>у</w:t>
      </w:r>
      <w:r w:rsidR="00BC509F">
        <w:t xml:space="preserve"> </w:t>
      </w:r>
      <w:r>
        <w:t>заявителя,</w:t>
      </w:r>
      <w:r w:rsidR="00BC509F">
        <w:t xml:space="preserve"> </w:t>
      </w:r>
      <w:r>
        <w:t>представителя</w:t>
      </w:r>
      <w:r w:rsidR="00BC509F">
        <w:t xml:space="preserve"> </w:t>
      </w:r>
      <w:r>
        <w:t>учетной</w:t>
      </w:r>
      <w:r w:rsidR="00BC509F">
        <w:t xml:space="preserve"> </w:t>
      </w:r>
      <w:r>
        <w:lastRenderedPageBreak/>
        <w:t>записи</w:t>
      </w:r>
      <w:r w:rsidR="00BC509F">
        <w:t xml:space="preserve"> </w:t>
      </w:r>
      <w:r>
        <w:t>ЕПГУ).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направления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ЕПГУ</w:t>
      </w:r>
      <w:r w:rsidR="00BC509F">
        <w:t xml:space="preserve"> </w:t>
      </w:r>
      <w:r>
        <w:t>результат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также</w:t>
      </w:r>
      <w:r w:rsidR="00BC509F">
        <w:t xml:space="preserve"> </w:t>
      </w:r>
      <w:r>
        <w:t>может</w:t>
      </w:r>
      <w:r w:rsidR="00BC509F">
        <w:t xml:space="preserve"> </w:t>
      </w:r>
      <w:r>
        <w:t>быть</w:t>
      </w:r>
      <w:r w:rsidR="00BC509F">
        <w:t xml:space="preserve"> </w:t>
      </w:r>
      <w:r>
        <w:t>выдан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</w:t>
      </w:r>
      <w:r w:rsidR="00BC509F">
        <w:t xml:space="preserve"> </w:t>
      </w:r>
      <w:r>
        <w:t>в</w:t>
      </w:r>
      <w:r w:rsidR="00BC509F">
        <w:t xml:space="preserve"> </w:t>
      </w:r>
      <w:r>
        <w:t>порядке,</w:t>
      </w:r>
      <w:r w:rsidR="00BC509F">
        <w:t xml:space="preserve"> </w:t>
      </w:r>
      <w:r>
        <w:t>указанном</w:t>
      </w:r>
      <w:r w:rsidR="00BC509F">
        <w:t xml:space="preserve"> </w:t>
      </w:r>
      <w:r>
        <w:t>в</w:t>
      </w:r>
      <w:r w:rsidR="00BC509F">
        <w:t xml:space="preserve"> </w:t>
      </w:r>
      <w:proofErr w:type="spellStart"/>
      <w:r>
        <w:t>чзаявлении</w:t>
      </w:r>
      <w:proofErr w:type="spellEnd"/>
      <w:r w:rsidR="00BC509F">
        <w:t xml:space="preserve"> </w:t>
      </w:r>
      <w:r>
        <w:t>предусмотренным</w:t>
      </w:r>
      <w:r w:rsidR="00BC509F">
        <w:t xml:space="preserve"> </w:t>
      </w:r>
      <w:r>
        <w:t>пунктом</w:t>
      </w:r>
      <w:r w:rsidR="00BC509F">
        <w:t xml:space="preserve"> </w:t>
      </w:r>
      <w:r>
        <w:t>___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регламента.</w:t>
      </w:r>
    </w:p>
    <w:p w14:paraId="3EC874BC" w14:textId="634E2052" w:rsidR="005F2CF2" w:rsidRDefault="00C077B6">
      <w:pPr>
        <w:pStyle w:val="11"/>
        <w:numPr>
          <w:ilvl w:val="1"/>
          <w:numId w:val="2"/>
        </w:numPr>
        <w:tabs>
          <w:tab w:val="left" w:pos="1406"/>
        </w:tabs>
        <w:ind w:left="0" w:firstLine="709"/>
        <w:jc w:val="both"/>
      </w:pPr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форматам</w:t>
      </w:r>
      <w:r w:rsidR="00BC509F">
        <w:t xml:space="preserve"> </w:t>
      </w:r>
      <w:r>
        <w:t>заявлений</w:t>
      </w:r>
      <w:r w:rsidR="00BC509F">
        <w:t xml:space="preserve"> </w:t>
      </w:r>
      <w:r>
        <w:t>и</w:t>
      </w:r>
      <w:r w:rsidR="00BC509F">
        <w:t xml:space="preserve"> </w:t>
      </w:r>
      <w:r>
        <w:t>иных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представляемых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электронных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на</w:t>
      </w:r>
      <w:r w:rsidR="00BC509F">
        <w:t xml:space="preserve"> </w:t>
      </w:r>
      <w:r>
        <w:t>территории:</w:t>
      </w:r>
    </w:p>
    <w:p w14:paraId="2B332BC9" w14:textId="51F159E5" w:rsidR="005F2CF2" w:rsidRDefault="00C077B6">
      <w:pPr>
        <w:pStyle w:val="11"/>
        <w:numPr>
          <w:ilvl w:val="2"/>
          <w:numId w:val="2"/>
        </w:numPr>
        <w:tabs>
          <w:tab w:val="left" w:pos="1554"/>
        </w:tabs>
        <w:ind w:left="0" w:firstLine="709"/>
        <w:jc w:val="both"/>
      </w:pPr>
      <w:bookmarkStart w:id="318" w:name="bookmark380"/>
      <w:bookmarkEnd w:id="318"/>
      <w:r>
        <w:t>Электронные</w:t>
      </w:r>
      <w:r w:rsidR="00BC509F">
        <w:t xml:space="preserve"> </w:t>
      </w:r>
      <w:r>
        <w:t>документы</w:t>
      </w:r>
      <w:r w:rsidR="00BC509F">
        <w:t xml:space="preserve"> </w:t>
      </w:r>
      <w:r>
        <w:t>представляются</w:t>
      </w:r>
      <w:r w:rsidR="00BC509F">
        <w:t xml:space="preserve"> </w:t>
      </w:r>
      <w:r>
        <w:t>в</w:t>
      </w:r>
      <w:r w:rsidR="00BC509F">
        <w:t xml:space="preserve"> </w:t>
      </w:r>
      <w:r>
        <w:t>следующих</w:t>
      </w:r>
      <w:r w:rsidR="00BC509F">
        <w:t xml:space="preserve"> </w:t>
      </w:r>
      <w:r>
        <w:t>форматах:</w:t>
      </w:r>
    </w:p>
    <w:p w14:paraId="65238F8A" w14:textId="29DE44D6" w:rsidR="005F2CF2" w:rsidRDefault="00C077B6">
      <w:pPr>
        <w:pStyle w:val="af8"/>
        <w:spacing w:line="240" w:lineRule="auto"/>
        <w:ind w:left="0" w:firstLine="709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а)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proofErr w:type="spellStart"/>
      <w:r>
        <w:rPr>
          <w:rFonts w:eastAsiaTheme="minorEastAsia"/>
          <w:bCs/>
          <w:sz w:val="24"/>
          <w:szCs w:val="24"/>
        </w:rPr>
        <w:t>xml</w:t>
      </w:r>
      <w:proofErr w:type="spellEnd"/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-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для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документов,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отношении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которых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утверждены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формы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и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требования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по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формированию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электронных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документов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виде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файлов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формате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proofErr w:type="spellStart"/>
      <w:r>
        <w:rPr>
          <w:rFonts w:eastAsiaTheme="minorEastAsia"/>
          <w:bCs/>
          <w:sz w:val="24"/>
          <w:szCs w:val="24"/>
        </w:rPr>
        <w:t>xml</w:t>
      </w:r>
      <w:proofErr w:type="spellEnd"/>
      <w:r>
        <w:rPr>
          <w:rFonts w:eastAsiaTheme="minorEastAsia"/>
          <w:bCs/>
          <w:sz w:val="24"/>
          <w:szCs w:val="24"/>
        </w:rPr>
        <w:t>;</w:t>
      </w:r>
    </w:p>
    <w:p w14:paraId="204692F3" w14:textId="4CF44963" w:rsidR="005F2CF2" w:rsidRDefault="00C077B6">
      <w:pPr>
        <w:pStyle w:val="af8"/>
        <w:spacing w:line="240" w:lineRule="auto"/>
        <w:ind w:left="0" w:firstLine="709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б)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proofErr w:type="spellStart"/>
      <w:r>
        <w:rPr>
          <w:rFonts w:eastAsiaTheme="minorEastAsia"/>
          <w:bCs/>
          <w:sz w:val="24"/>
          <w:szCs w:val="24"/>
        </w:rPr>
        <w:t>doc</w:t>
      </w:r>
      <w:proofErr w:type="spellEnd"/>
      <w:r>
        <w:rPr>
          <w:rFonts w:eastAsiaTheme="minorEastAsia"/>
          <w:bCs/>
          <w:sz w:val="24"/>
          <w:szCs w:val="24"/>
        </w:rPr>
        <w:t>,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proofErr w:type="spellStart"/>
      <w:r>
        <w:rPr>
          <w:rFonts w:eastAsiaTheme="minorEastAsia"/>
          <w:bCs/>
          <w:sz w:val="24"/>
          <w:szCs w:val="24"/>
        </w:rPr>
        <w:t>docx</w:t>
      </w:r>
      <w:proofErr w:type="spellEnd"/>
      <w:r>
        <w:rPr>
          <w:rFonts w:eastAsiaTheme="minorEastAsia"/>
          <w:bCs/>
          <w:sz w:val="24"/>
          <w:szCs w:val="24"/>
        </w:rPr>
        <w:t>,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proofErr w:type="spellStart"/>
      <w:r>
        <w:rPr>
          <w:rFonts w:eastAsiaTheme="minorEastAsia"/>
          <w:bCs/>
          <w:sz w:val="24"/>
          <w:szCs w:val="24"/>
        </w:rPr>
        <w:t>odt</w:t>
      </w:r>
      <w:proofErr w:type="spellEnd"/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-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для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документов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с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текстовым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содержанием,</w:t>
      </w:r>
      <w:r w:rsidR="00624A23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не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включающим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формулы;</w:t>
      </w:r>
    </w:p>
    <w:p w14:paraId="4E804ABE" w14:textId="6115D53B" w:rsidR="005F2CF2" w:rsidRDefault="00C077B6">
      <w:pPr>
        <w:ind w:firstLine="709"/>
        <w:contextualSpacing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в)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pdf,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Cs/>
        </w:rPr>
        <w:t>jpg</w:t>
      </w:r>
      <w:proofErr w:type="spellEnd"/>
      <w:r>
        <w:rPr>
          <w:rFonts w:ascii="Times New Roman" w:eastAsiaTheme="minorEastAsia" w:hAnsi="Times New Roman" w:cs="Times New Roman"/>
          <w:bCs/>
        </w:rPr>
        <w:t>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Cs/>
        </w:rPr>
        <w:t>jpeg</w:t>
      </w:r>
      <w:proofErr w:type="spellEnd"/>
      <w:r>
        <w:rPr>
          <w:rFonts w:ascii="Times New Roman" w:eastAsiaTheme="minorEastAsia" w:hAnsi="Times New Roman" w:cs="Times New Roman"/>
          <w:bCs/>
        </w:rPr>
        <w:t>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Cs/>
          <w:lang w:val="en-US"/>
        </w:rPr>
        <w:t>png</w:t>
      </w:r>
      <w:proofErr w:type="spellEnd"/>
      <w:r>
        <w:rPr>
          <w:rFonts w:ascii="Times New Roman" w:eastAsiaTheme="minorEastAsia" w:hAnsi="Times New Roman" w:cs="Times New Roman"/>
          <w:bCs/>
        </w:rPr>
        <w:t>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lang w:val="en-US"/>
        </w:rPr>
        <w:t>bmp</w:t>
      </w:r>
      <w:r>
        <w:rPr>
          <w:rFonts w:ascii="Times New Roman" w:eastAsiaTheme="minorEastAsia" w:hAnsi="Times New Roman" w:cs="Times New Roman"/>
          <w:bCs/>
        </w:rPr>
        <w:t>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lang w:val="en-US"/>
        </w:rPr>
        <w:t>tiff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-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документов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текстовым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содержанием,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числе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включающих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формулы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(или)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графические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изображения,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также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документов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графическим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содержанием;</w:t>
      </w:r>
    </w:p>
    <w:p w14:paraId="2AC04C64" w14:textId="0F2539D1" w:rsidR="005F2CF2" w:rsidRDefault="00C077B6">
      <w:pPr>
        <w:ind w:firstLine="709"/>
        <w:contextualSpacing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г)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lang w:val="en-US"/>
        </w:rPr>
        <w:t>zip</w:t>
      </w:r>
      <w:r>
        <w:rPr>
          <w:rFonts w:ascii="Times New Roman" w:eastAsiaTheme="minorEastAsia" w:hAnsi="Times New Roman" w:cs="Times New Roman"/>
          <w:bCs/>
        </w:rPr>
        <w:t>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Cs/>
          <w:lang w:val="en-US"/>
        </w:rPr>
        <w:t>rar</w:t>
      </w:r>
      <w:proofErr w:type="spellEnd"/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–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сжатых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документов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один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файл;</w:t>
      </w:r>
    </w:p>
    <w:p w14:paraId="2E3F6B5A" w14:textId="03245BD3" w:rsidR="005F2CF2" w:rsidRDefault="00C077B6">
      <w:pPr>
        <w:ind w:firstLine="709"/>
        <w:contextualSpacing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д)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lang w:val="en-US"/>
        </w:rPr>
        <w:t>sig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–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для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открепленной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усиленной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квалифицированной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электронной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подписи.</w:t>
      </w:r>
    </w:p>
    <w:p w14:paraId="52061910" w14:textId="77777777" w:rsidR="005F2CF2" w:rsidRDefault="005F2CF2">
      <w:pPr>
        <w:ind w:firstLine="709"/>
        <w:contextualSpacing/>
        <w:rPr>
          <w:rFonts w:ascii="Times New Roman" w:hAnsi="Times New Roman" w:cs="Times New Roman"/>
          <w:bCs/>
        </w:rPr>
      </w:pPr>
    </w:p>
    <w:p w14:paraId="4EFC4B96" w14:textId="4395B78A" w:rsidR="005F2CF2" w:rsidRDefault="00C077B6">
      <w:pPr>
        <w:pStyle w:val="11"/>
        <w:numPr>
          <w:ilvl w:val="2"/>
          <w:numId w:val="2"/>
        </w:numPr>
        <w:tabs>
          <w:tab w:val="left" w:pos="1598"/>
        </w:tabs>
        <w:ind w:left="0" w:firstLine="709"/>
        <w:jc w:val="both"/>
      </w:pPr>
      <w:bookmarkStart w:id="319" w:name="bookmark381"/>
      <w:bookmarkEnd w:id="319"/>
      <w:r>
        <w:t>Допускается</w:t>
      </w:r>
      <w:r w:rsidR="00BC509F">
        <w:t xml:space="preserve"> </w:t>
      </w:r>
      <w:r>
        <w:t>формирование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путем</w:t>
      </w:r>
      <w:r w:rsidR="00BC509F">
        <w:t xml:space="preserve"> </w:t>
      </w:r>
      <w:r>
        <w:t>сканирования</w:t>
      </w:r>
      <w:r w:rsidR="00BC509F">
        <w:t xml:space="preserve"> </w:t>
      </w:r>
      <w:r>
        <w:t>непосредственно</w:t>
      </w:r>
      <w:r w:rsidR="00BC509F">
        <w:t xml:space="preserve"> </w:t>
      </w:r>
      <w:r>
        <w:t>с</w:t>
      </w:r>
      <w:r w:rsidR="00BC509F">
        <w:t xml:space="preserve"> </w:t>
      </w:r>
      <w:r>
        <w:t>оригинала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(использование</w:t>
      </w:r>
      <w:r w:rsidR="00BC509F">
        <w:t xml:space="preserve"> </w:t>
      </w:r>
      <w:r>
        <w:t>копий</w:t>
      </w:r>
      <w:r w:rsidR="00BC509F">
        <w:t xml:space="preserve"> </w:t>
      </w:r>
      <w:r>
        <w:t>не</w:t>
      </w:r>
      <w:r w:rsidR="00BC509F">
        <w:t xml:space="preserve"> </w:t>
      </w:r>
      <w:r>
        <w:t>допускается),</w:t>
      </w:r>
      <w:r w:rsidR="00BC509F">
        <w:t xml:space="preserve"> </w:t>
      </w:r>
      <w:r>
        <w:t>которое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с</w:t>
      </w:r>
      <w:r w:rsidR="00BC509F">
        <w:t xml:space="preserve"> </w:t>
      </w:r>
      <w:r>
        <w:t>сохранением</w:t>
      </w:r>
      <w:r w:rsidR="00BC509F">
        <w:t xml:space="preserve"> </w:t>
      </w:r>
      <w:r>
        <w:t>ориентации</w:t>
      </w:r>
      <w:r w:rsidR="00BC509F">
        <w:t xml:space="preserve"> </w:t>
      </w:r>
      <w:r>
        <w:t>оригинала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в</w:t>
      </w:r>
      <w:r w:rsidR="00BC509F">
        <w:t xml:space="preserve"> </w:t>
      </w:r>
      <w:r>
        <w:t>разрешении</w:t>
      </w:r>
      <w:r w:rsidR="00BC509F">
        <w:t xml:space="preserve"> </w:t>
      </w:r>
      <w:r>
        <w:t>300-500</w:t>
      </w:r>
      <w:r w:rsidR="00BC509F">
        <w:t xml:space="preserve"> </w:t>
      </w:r>
      <w:proofErr w:type="spellStart"/>
      <w:r>
        <w:t>dpi</w:t>
      </w:r>
      <w:proofErr w:type="spellEnd"/>
      <w:r w:rsidR="00BC509F">
        <w:t xml:space="preserve"> </w:t>
      </w:r>
      <w:r>
        <w:t>(масштаб</w:t>
      </w:r>
      <w:r w:rsidR="00BC509F">
        <w:t xml:space="preserve"> </w:t>
      </w:r>
      <w:r>
        <w:t>1:1)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следующих</w:t>
      </w:r>
      <w:r w:rsidR="00BC509F">
        <w:t xml:space="preserve"> </w:t>
      </w:r>
      <w:r>
        <w:t>режимов:</w:t>
      </w:r>
    </w:p>
    <w:p w14:paraId="3FEC8BFD" w14:textId="6AB595E3" w:rsidR="005F2CF2" w:rsidRDefault="00C45502">
      <w:pPr>
        <w:pStyle w:val="11"/>
        <w:ind w:firstLine="709"/>
        <w:jc w:val="both"/>
      </w:pPr>
      <w:r>
        <w:t>«</w:t>
      </w:r>
      <w:r w:rsidR="00C077B6">
        <w:t>черно-белый</w:t>
      </w:r>
      <w:r>
        <w:t>»</w:t>
      </w:r>
      <w:r w:rsidR="00BC509F">
        <w:t xml:space="preserve"> </w:t>
      </w:r>
      <w:r w:rsidR="00C077B6">
        <w:t>(при</w:t>
      </w:r>
      <w:r w:rsidR="00BC509F">
        <w:t xml:space="preserve"> </w:t>
      </w:r>
      <w:r w:rsidR="00C077B6">
        <w:t>отсутствии</w:t>
      </w:r>
      <w:r w:rsidR="00BC509F">
        <w:t xml:space="preserve"> </w:t>
      </w:r>
      <w:r w:rsidR="00C077B6">
        <w:t>в</w:t>
      </w:r>
      <w:r w:rsidR="00BC509F">
        <w:t xml:space="preserve"> </w:t>
      </w:r>
      <w:r w:rsidR="00C077B6">
        <w:t>документе</w:t>
      </w:r>
      <w:r w:rsidR="00BC509F">
        <w:t xml:space="preserve"> </w:t>
      </w:r>
      <w:r w:rsidR="00C077B6">
        <w:t>графических</w:t>
      </w:r>
      <w:r w:rsidR="00BC509F">
        <w:t xml:space="preserve"> </w:t>
      </w:r>
      <w:r w:rsidR="00C077B6">
        <w:t>изображений</w:t>
      </w:r>
      <w:r w:rsidR="00BC509F">
        <w:t xml:space="preserve"> </w:t>
      </w:r>
      <w:r w:rsidR="00C077B6">
        <w:t>и</w:t>
      </w:r>
      <w:r w:rsidR="00BC509F">
        <w:t xml:space="preserve"> </w:t>
      </w:r>
      <w:r w:rsidR="00C077B6">
        <w:t>(или)</w:t>
      </w:r>
      <w:r w:rsidR="00BC509F">
        <w:t xml:space="preserve"> </w:t>
      </w:r>
      <w:r w:rsidR="00C077B6">
        <w:t>цветного</w:t>
      </w:r>
      <w:r w:rsidR="00BC509F">
        <w:t xml:space="preserve"> </w:t>
      </w:r>
      <w:r w:rsidR="00C077B6">
        <w:t>текста);</w:t>
      </w:r>
    </w:p>
    <w:p w14:paraId="70C34239" w14:textId="4BE4D8E6" w:rsidR="005F2CF2" w:rsidRDefault="00C45502">
      <w:pPr>
        <w:pStyle w:val="11"/>
        <w:ind w:firstLine="709"/>
        <w:jc w:val="both"/>
      </w:pPr>
      <w:r>
        <w:t>«</w:t>
      </w:r>
      <w:r w:rsidR="00C077B6">
        <w:t>оттенки</w:t>
      </w:r>
      <w:r w:rsidR="00BC509F">
        <w:t xml:space="preserve"> </w:t>
      </w:r>
      <w:r w:rsidR="00C077B6">
        <w:t>серого</w:t>
      </w:r>
      <w:r>
        <w:t>»</w:t>
      </w:r>
      <w:r w:rsidR="00BC509F">
        <w:t xml:space="preserve"> </w:t>
      </w:r>
      <w:r w:rsidR="00C077B6">
        <w:t>(при</w:t>
      </w:r>
      <w:r w:rsidR="00BC509F">
        <w:t xml:space="preserve"> </w:t>
      </w:r>
      <w:r w:rsidR="00C077B6">
        <w:t>наличии</w:t>
      </w:r>
      <w:r w:rsidR="00BC509F">
        <w:t xml:space="preserve"> </w:t>
      </w:r>
      <w:r w:rsidR="00C077B6">
        <w:t>в</w:t>
      </w:r>
      <w:r w:rsidR="00BC509F">
        <w:t xml:space="preserve"> </w:t>
      </w:r>
      <w:r w:rsidR="00C077B6">
        <w:t>документе</w:t>
      </w:r>
      <w:r w:rsidR="00BC509F">
        <w:t xml:space="preserve"> </w:t>
      </w:r>
      <w:r w:rsidR="00C077B6">
        <w:t>графических</w:t>
      </w:r>
      <w:r w:rsidR="00BC509F">
        <w:t xml:space="preserve"> </w:t>
      </w:r>
      <w:r w:rsidR="00C077B6">
        <w:t>изображений,</w:t>
      </w:r>
      <w:r w:rsidR="00BC509F">
        <w:t xml:space="preserve"> </w:t>
      </w:r>
      <w:r w:rsidR="00C077B6">
        <w:t>отличных</w:t>
      </w:r>
      <w:r w:rsidR="00BC509F">
        <w:t xml:space="preserve"> </w:t>
      </w:r>
      <w:r w:rsidR="00C077B6">
        <w:t>от</w:t>
      </w:r>
      <w:r w:rsidR="00BC509F">
        <w:t xml:space="preserve"> </w:t>
      </w:r>
      <w:r w:rsidR="00C077B6">
        <w:t>цветного</w:t>
      </w:r>
      <w:r w:rsidR="00BC509F">
        <w:t xml:space="preserve"> </w:t>
      </w:r>
      <w:r w:rsidR="00C077B6">
        <w:t>графического</w:t>
      </w:r>
      <w:r w:rsidR="00BC509F">
        <w:t xml:space="preserve"> </w:t>
      </w:r>
      <w:r w:rsidR="00C077B6">
        <w:t>изображения);</w:t>
      </w:r>
    </w:p>
    <w:p w14:paraId="0DD07255" w14:textId="655D75B1" w:rsidR="005F2CF2" w:rsidRDefault="00C45502">
      <w:pPr>
        <w:pStyle w:val="11"/>
        <w:ind w:firstLine="709"/>
        <w:jc w:val="both"/>
      </w:pPr>
      <w:r>
        <w:t>«</w:t>
      </w:r>
      <w:r w:rsidR="00C077B6">
        <w:t>цветной</w:t>
      </w:r>
      <w:r>
        <w:t>»</w:t>
      </w:r>
      <w:r w:rsidR="00BC509F">
        <w:t xml:space="preserve"> </w:t>
      </w:r>
      <w:r w:rsidR="00C077B6">
        <w:t>или</w:t>
      </w:r>
      <w:r w:rsidR="00BC509F">
        <w:t xml:space="preserve"> </w:t>
      </w:r>
      <w:r>
        <w:t>«</w:t>
      </w:r>
      <w:r w:rsidR="00C077B6">
        <w:t>режим</w:t>
      </w:r>
      <w:r w:rsidR="00BC509F">
        <w:t xml:space="preserve"> </w:t>
      </w:r>
      <w:r w:rsidR="00C077B6">
        <w:t>полной</w:t>
      </w:r>
      <w:r w:rsidR="00BC509F">
        <w:t xml:space="preserve"> </w:t>
      </w:r>
      <w:r w:rsidR="00C077B6">
        <w:t>цветопередачи</w:t>
      </w:r>
      <w:r>
        <w:t>»</w:t>
      </w:r>
      <w:r w:rsidR="00BC509F">
        <w:t xml:space="preserve"> </w:t>
      </w:r>
      <w:r w:rsidR="00C077B6">
        <w:t>(при</w:t>
      </w:r>
      <w:r w:rsidR="00BC509F">
        <w:t xml:space="preserve"> </w:t>
      </w:r>
      <w:r w:rsidR="00C077B6">
        <w:t>наличии</w:t>
      </w:r>
      <w:r w:rsidR="00BC509F">
        <w:t xml:space="preserve"> </w:t>
      </w:r>
      <w:r w:rsidR="00C077B6">
        <w:t>в</w:t>
      </w:r>
      <w:r w:rsidR="00BC509F">
        <w:t xml:space="preserve"> </w:t>
      </w:r>
      <w:r w:rsidR="00C077B6">
        <w:t>документе</w:t>
      </w:r>
      <w:r w:rsidR="00BC509F">
        <w:t xml:space="preserve"> </w:t>
      </w:r>
      <w:r w:rsidR="00C077B6">
        <w:t>цветных</w:t>
      </w:r>
      <w:r w:rsidR="00BC509F">
        <w:t xml:space="preserve"> </w:t>
      </w:r>
      <w:r w:rsidR="00C077B6">
        <w:t>графических</w:t>
      </w:r>
      <w:r w:rsidR="00BC509F">
        <w:t xml:space="preserve"> </w:t>
      </w:r>
      <w:r w:rsidR="00C077B6">
        <w:t>изображений</w:t>
      </w:r>
      <w:r w:rsidR="00BC509F">
        <w:t xml:space="preserve"> </w:t>
      </w:r>
      <w:r w:rsidR="00C077B6">
        <w:t>либо</w:t>
      </w:r>
      <w:r w:rsidR="00BC509F">
        <w:t xml:space="preserve"> </w:t>
      </w:r>
      <w:r w:rsidR="00C077B6">
        <w:t>цветного</w:t>
      </w:r>
      <w:r w:rsidR="00BC509F">
        <w:t xml:space="preserve"> </w:t>
      </w:r>
      <w:r w:rsidR="00C077B6">
        <w:t>текста);</w:t>
      </w:r>
    </w:p>
    <w:p w14:paraId="10BED078" w14:textId="4F2E7F0E" w:rsidR="005F2CF2" w:rsidRDefault="00C077B6">
      <w:pPr>
        <w:pStyle w:val="11"/>
        <w:ind w:firstLine="709"/>
        <w:jc w:val="both"/>
      </w:pPr>
      <w:r>
        <w:t>сохранением</w:t>
      </w:r>
      <w:r w:rsidR="00BC509F">
        <w:t xml:space="preserve"> </w:t>
      </w:r>
      <w:r>
        <w:t>всех</w:t>
      </w:r>
      <w:r w:rsidR="00BC509F">
        <w:t xml:space="preserve"> </w:t>
      </w:r>
      <w:r>
        <w:t>аутентичных</w:t>
      </w:r>
      <w:r w:rsidR="00BC509F">
        <w:t xml:space="preserve"> </w:t>
      </w:r>
      <w:r>
        <w:t>признаков</w:t>
      </w:r>
      <w:r w:rsidR="00BC509F">
        <w:t xml:space="preserve"> </w:t>
      </w:r>
      <w:r>
        <w:t>подлинности,</w:t>
      </w:r>
      <w:r w:rsidR="00BC509F">
        <w:t xml:space="preserve"> </w:t>
      </w:r>
      <w:r>
        <w:t>а</w:t>
      </w:r>
      <w:r w:rsidR="00BC509F">
        <w:t xml:space="preserve"> </w:t>
      </w:r>
      <w:r>
        <w:t>именно:</w:t>
      </w:r>
      <w:r w:rsidR="00BC509F">
        <w:t xml:space="preserve"> </w:t>
      </w:r>
      <w:r>
        <w:t>графической</w:t>
      </w:r>
      <w:r w:rsidR="00BC509F">
        <w:t xml:space="preserve"> </w:t>
      </w:r>
      <w:r>
        <w:t>подписи</w:t>
      </w:r>
      <w:r w:rsidR="00BC509F">
        <w:t xml:space="preserve"> </w:t>
      </w:r>
      <w:r>
        <w:t>лица,</w:t>
      </w:r>
      <w:r w:rsidR="00BC509F">
        <w:t xml:space="preserve"> </w:t>
      </w:r>
      <w:r>
        <w:t>печати,</w:t>
      </w:r>
      <w:r w:rsidR="00BC509F">
        <w:t xml:space="preserve"> </w:t>
      </w:r>
      <w:r>
        <w:t>углового</w:t>
      </w:r>
      <w:r w:rsidR="00BC509F">
        <w:t xml:space="preserve"> </w:t>
      </w:r>
      <w:r>
        <w:t>штампа</w:t>
      </w:r>
      <w:r w:rsidR="00BC509F">
        <w:t xml:space="preserve"> </w:t>
      </w:r>
      <w:r>
        <w:t>бланка;</w:t>
      </w:r>
    </w:p>
    <w:p w14:paraId="035037CE" w14:textId="4E961C37" w:rsidR="005F2CF2" w:rsidRDefault="00C077B6">
      <w:pPr>
        <w:pStyle w:val="11"/>
        <w:ind w:firstLine="709"/>
        <w:jc w:val="both"/>
      </w:pPr>
      <w:r>
        <w:t>количество</w:t>
      </w:r>
      <w:r w:rsidR="00BC509F">
        <w:t xml:space="preserve"> </w:t>
      </w:r>
      <w:r>
        <w:t>файлов</w:t>
      </w:r>
      <w:r w:rsidR="00BC509F">
        <w:t xml:space="preserve"> </w:t>
      </w:r>
      <w:r>
        <w:t>должно</w:t>
      </w:r>
      <w:r w:rsidR="00BC509F">
        <w:t xml:space="preserve"> </w:t>
      </w:r>
      <w:r>
        <w:t>соответствовать</w:t>
      </w:r>
      <w:r w:rsidR="00BC509F">
        <w:t xml:space="preserve"> </w:t>
      </w:r>
      <w:r>
        <w:t>количеству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каждый</w:t>
      </w:r>
      <w:r w:rsidR="00BC509F">
        <w:t xml:space="preserve"> </w:t>
      </w:r>
      <w:r>
        <w:t>из</w:t>
      </w:r>
      <w:r w:rsidR="00BC509F">
        <w:t xml:space="preserve"> </w:t>
      </w:r>
      <w:r>
        <w:t>которых</w:t>
      </w:r>
      <w:r w:rsidR="00BC509F">
        <w:t xml:space="preserve"> </w:t>
      </w:r>
      <w:r>
        <w:t>содержит</w:t>
      </w:r>
      <w:r w:rsidR="00BC509F">
        <w:t xml:space="preserve"> </w:t>
      </w:r>
      <w:r>
        <w:t>текстовую</w:t>
      </w:r>
      <w:r w:rsidR="00BC509F">
        <w:t xml:space="preserve"> </w:t>
      </w:r>
      <w:r>
        <w:t>и</w:t>
      </w:r>
      <w:r w:rsidR="00BC509F">
        <w:t xml:space="preserve"> </w:t>
      </w:r>
      <w:r>
        <w:t>(или)</w:t>
      </w:r>
      <w:r w:rsidR="00BC509F">
        <w:t xml:space="preserve"> </w:t>
      </w:r>
      <w:r>
        <w:t>графическую</w:t>
      </w:r>
      <w:r w:rsidR="00BC509F">
        <w:t xml:space="preserve"> </w:t>
      </w:r>
      <w:r>
        <w:t>информацию.</w:t>
      </w:r>
    </w:p>
    <w:p w14:paraId="377993C2" w14:textId="44F3204A" w:rsidR="005F2CF2" w:rsidRDefault="00C077B6">
      <w:pPr>
        <w:pStyle w:val="11"/>
        <w:numPr>
          <w:ilvl w:val="2"/>
          <w:numId w:val="2"/>
        </w:numPr>
        <w:tabs>
          <w:tab w:val="left" w:pos="1554"/>
        </w:tabs>
        <w:ind w:left="0" w:firstLine="709"/>
        <w:jc w:val="both"/>
      </w:pPr>
      <w:bookmarkStart w:id="320" w:name="bookmark382"/>
      <w:bookmarkEnd w:id="320"/>
      <w:r>
        <w:t>Электронные</w:t>
      </w:r>
      <w:r w:rsidR="00BC509F">
        <w:t xml:space="preserve"> </w:t>
      </w:r>
      <w:r>
        <w:t>документы</w:t>
      </w:r>
      <w:r w:rsidR="00BC509F">
        <w:t xml:space="preserve"> </w:t>
      </w:r>
      <w:r>
        <w:t>должны</w:t>
      </w:r>
      <w:r w:rsidR="00BC509F">
        <w:t xml:space="preserve"> </w:t>
      </w:r>
      <w:r>
        <w:t>обеспечивать:</w:t>
      </w:r>
    </w:p>
    <w:p w14:paraId="4E263C9D" w14:textId="01681906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возможность</w:t>
      </w:r>
      <w:r w:rsidR="00BC509F">
        <w:t xml:space="preserve"> </w:t>
      </w:r>
      <w:r>
        <w:t>идентифицировать</w:t>
      </w:r>
      <w:r w:rsidR="00BC509F">
        <w:t xml:space="preserve"> </w:t>
      </w:r>
      <w:r>
        <w:t>документ</w:t>
      </w:r>
      <w:r w:rsidR="00BC509F">
        <w:t xml:space="preserve"> </w:t>
      </w:r>
      <w:r>
        <w:t>и</w:t>
      </w:r>
      <w:r w:rsidR="00BC509F">
        <w:t xml:space="preserve"> </w:t>
      </w:r>
      <w:r>
        <w:t>количество</w:t>
      </w:r>
      <w:r w:rsidR="00BC509F">
        <w:t xml:space="preserve"> </w:t>
      </w:r>
      <w:r>
        <w:t>листов</w:t>
      </w:r>
      <w:r w:rsidR="00BC509F">
        <w:t xml:space="preserve"> </w:t>
      </w:r>
      <w:r>
        <w:t>в</w:t>
      </w:r>
      <w:r w:rsidR="00BC509F">
        <w:t xml:space="preserve"> </w:t>
      </w:r>
      <w:r>
        <w:t>документе;</w:t>
      </w:r>
    </w:p>
    <w:p w14:paraId="2BF03A4A" w14:textId="03EAAFB4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возможность</w:t>
      </w:r>
      <w:r w:rsidR="00BC509F">
        <w:t xml:space="preserve"> </w:t>
      </w:r>
      <w:r>
        <w:t>поиска</w:t>
      </w:r>
      <w:r w:rsidR="00BC509F">
        <w:t xml:space="preserve"> </w:t>
      </w:r>
      <w:r>
        <w:t>по</w:t>
      </w:r>
      <w:r w:rsidR="00BC509F">
        <w:t xml:space="preserve"> </w:t>
      </w:r>
      <w:r>
        <w:t>текстовому</w:t>
      </w:r>
      <w:r w:rsidR="00BC509F">
        <w:t xml:space="preserve"> </w:t>
      </w:r>
      <w:r>
        <w:t>содержанию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и</w:t>
      </w:r>
      <w:r w:rsidR="00BC509F">
        <w:t xml:space="preserve"> </w:t>
      </w:r>
      <w:r>
        <w:t>возможность</w:t>
      </w:r>
      <w:r w:rsidR="00BC509F">
        <w:t xml:space="preserve"> </w:t>
      </w:r>
      <w:r>
        <w:t>копирования</w:t>
      </w:r>
      <w:r w:rsidR="00BC509F">
        <w:t xml:space="preserve"> </w:t>
      </w:r>
      <w:r>
        <w:t>текста</w:t>
      </w:r>
      <w:r w:rsidR="00BC509F">
        <w:t xml:space="preserve"> </w:t>
      </w:r>
      <w:r>
        <w:t>(за</w:t>
      </w:r>
      <w:r w:rsidR="00BC509F">
        <w:t xml:space="preserve"> </w:t>
      </w:r>
      <w:r>
        <w:t>исключением</w:t>
      </w:r>
      <w:r w:rsidR="00BC509F">
        <w:t xml:space="preserve"> </w:t>
      </w:r>
      <w:r>
        <w:t>случаев,</w:t>
      </w:r>
      <w:r w:rsidR="00BC509F">
        <w:t xml:space="preserve"> </w:t>
      </w:r>
      <w:r>
        <w:t>когда</w:t>
      </w:r>
      <w:r w:rsidR="00BC509F">
        <w:t xml:space="preserve"> </w:t>
      </w:r>
      <w:r>
        <w:t>текст</w:t>
      </w:r>
      <w:r w:rsidR="00BC509F">
        <w:t xml:space="preserve"> </w:t>
      </w:r>
      <w:r>
        <w:t>является</w:t>
      </w:r>
      <w:r w:rsidR="00BC509F">
        <w:t xml:space="preserve"> </w:t>
      </w:r>
      <w:r>
        <w:t>частью</w:t>
      </w:r>
      <w:r w:rsidR="00BC509F">
        <w:t xml:space="preserve"> </w:t>
      </w:r>
      <w:r>
        <w:t>графического</w:t>
      </w:r>
      <w:r w:rsidR="00BC509F">
        <w:t xml:space="preserve"> </w:t>
      </w:r>
      <w:r>
        <w:t>изображения);</w:t>
      </w:r>
    </w:p>
    <w:p w14:paraId="39F8E7E6" w14:textId="6B15FA99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содержать</w:t>
      </w:r>
      <w:r w:rsidR="00BC509F">
        <w:t xml:space="preserve"> </w:t>
      </w:r>
      <w:r>
        <w:t>оглавление,</w:t>
      </w:r>
      <w:r w:rsidR="00BC509F">
        <w:t xml:space="preserve"> </w:t>
      </w:r>
      <w:r>
        <w:t>соответствующее</w:t>
      </w:r>
      <w:r w:rsidR="00BC509F">
        <w:t xml:space="preserve"> </w:t>
      </w:r>
      <w:r>
        <w:t>их</w:t>
      </w:r>
      <w:r w:rsidR="00BC509F">
        <w:t xml:space="preserve"> </w:t>
      </w:r>
      <w:r>
        <w:t>смыслу</w:t>
      </w:r>
      <w:r w:rsidR="00BC509F">
        <w:t xml:space="preserve"> </w:t>
      </w:r>
      <w:r>
        <w:t>и</w:t>
      </w:r>
      <w:r w:rsidR="00BC509F">
        <w:t xml:space="preserve"> </w:t>
      </w:r>
      <w:r>
        <w:t>содержанию;</w:t>
      </w:r>
    </w:p>
    <w:p w14:paraId="1CE5332E" w14:textId="762F789D" w:rsidR="005F2CF2" w:rsidRDefault="00C077B6">
      <w:pPr>
        <w:pStyle w:val="11"/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для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содержащих</w:t>
      </w:r>
      <w:r w:rsidR="00BC509F">
        <w:t xml:space="preserve"> </w:t>
      </w:r>
      <w:r>
        <w:t>структурированные</w:t>
      </w:r>
      <w:r w:rsidR="00BC509F">
        <w:t xml:space="preserve"> </w:t>
      </w:r>
      <w:r>
        <w:t>по</w:t>
      </w:r>
      <w:r w:rsidR="00BC509F">
        <w:t xml:space="preserve"> </w:t>
      </w:r>
      <w:r>
        <w:t>частям,</w:t>
      </w:r>
      <w:r w:rsidR="00BC509F">
        <w:t xml:space="preserve"> </w:t>
      </w:r>
      <w:r>
        <w:t>главам,</w:t>
      </w:r>
      <w:r w:rsidR="00BC509F">
        <w:t xml:space="preserve"> </w:t>
      </w:r>
      <w:r>
        <w:t>разделам</w:t>
      </w:r>
      <w:r w:rsidR="00BC509F">
        <w:t xml:space="preserve"> </w:t>
      </w:r>
      <w:r>
        <w:t>(подразделам)</w:t>
      </w:r>
      <w:r w:rsidR="00BC509F">
        <w:t xml:space="preserve"> </w:t>
      </w:r>
      <w:r>
        <w:t>данные</w:t>
      </w:r>
      <w:r w:rsidR="00BC509F">
        <w:t xml:space="preserve"> </w:t>
      </w:r>
      <w:r>
        <w:t>и</w:t>
      </w:r>
      <w:r w:rsidR="00BC509F">
        <w:t xml:space="preserve"> </w:t>
      </w:r>
      <w:r>
        <w:t>закладки,</w:t>
      </w:r>
      <w:r w:rsidR="00BC509F">
        <w:t xml:space="preserve"> </w:t>
      </w:r>
      <w:r>
        <w:t>обеспечивающие</w:t>
      </w:r>
      <w:r w:rsidR="00BC509F">
        <w:t xml:space="preserve"> </w:t>
      </w:r>
      <w:r>
        <w:t>переходы</w:t>
      </w:r>
      <w:r w:rsidR="00BC509F">
        <w:t xml:space="preserve"> </w:t>
      </w:r>
      <w:r>
        <w:t>по</w:t>
      </w:r>
      <w:r w:rsidR="00BC509F">
        <w:t xml:space="preserve"> </w:t>
      </w:r>
      <w:r>
        <w:t>оглавлению</w:t>
      </w:r>
      <w:r w:rsidR="00BC509F">
        <w:t xml:space="preserve"> </w:t>
      </w:r>
      <w:r>
        <w:t>и</w:t>
      </w:r>
      <w:r w:rsidR="00BC509F">
        <w:t xml:space="preserve"> </w:t>
      </w:r>
      <w:r>
        <w:t>(или)</w:t>
      </w:r>
      <w:r w:rsidR="00BC509F">
        <w:t xml:space="preserve"> </w:t>
      </w:r>
      <w:r>
        <w:t>к</w:t>
      </w:r>
      <w:r w:rsidR="00BC509F">
        <w:t xml:space="preserve"> </w:t>
      </w:r>
      <w:r>
        <w:t>содержащимся</w:t>
      </w:r>
      <w:r w:rsidR="00BC509F">
        <w:t xml:space="preserve"> </w:t>
      </w:r>
      <w:r>
        <w:t>в</w:t>
      </w:r>
      <w:r w:rsidR="00BC509F">
        <w:t xml:space="preserve"> </w:t>
      </w:r>
      <w:r>
        <w:t>тексте</w:t>
      </w:r>
      <w:r w:rsidR="00BC509F">
        <w:t xml:space="preserve"> </w:t>
      </w:r>
      <w:r>
        <w:t>рисункам</w:t>
      </w:r>
      <w:r w:rsidR="00BC509F">
        <w:t xml:space="preserve"> </w:t>
      </w:r>
      <w:r>
        <w:t>и</w:t>
      </w:r>
      <w:r w:rsidR="00BC509F">
        <w:t xml:space="preserve"> </w:t>
      </w:r>
      <w:r>
        <w:t>таблицам.</w:t>
      </w:r>
    </w:p>
    <w:p w14:paraId="1FE93046" w14:textId="428A2343" w:rsidR="005F2CF2" w:rsidRDefault="00C077B6">
      <w:pPr>
        <w:pStyle w:val="11"/>
        <w:numPr>
          <w:ilvl w:val="2"/>
          <w:numId w:val="2"/>
        </w:numPr>
        <w:tabs>
          <w:tab w:val="left" w:pos="1539"/>
        </w:tabs>
        <w:ind w:left="0" w:firstLine="709"/>
        <w:jc w:val="both"/>
      </w:pPr>
      <w:bookmarkStart w:id="321" w:name="bookmark383"/>
      <w:bookmarkEnd w:id="321"/>
      <w:r>
        <w:t>Документы,</w:t>
      </w:r>
      <w:r w:rsidR="00BC509F">
        <w:t xml:space="preserve"> </w:t>
      </w:r>
      <w:r>
        <w:t>подлежащие</w:t>
      </w:r>
      <w:r w:rsidR="00BC509F">
        <w:t xml:space="preserve"> </w:t>
      </w:r>
      <w:r>
        <w:t>представлению</w:t>
      </w:r>
      <w:r w:rsidR="00BC509F">
        <w:t xml:space="preserve"> </w:t>
      </w:r>
      <w:r>
        <w:t>в</w:t>
      </w:r>
      <w:r w:rsidR="00BC509F">
        <w:t xml:space="preserve"> </w:t>
      </w:r>
      <w:r>
        <w:t>форматах</w:t>
      </w:r>
      <w:r w:rsidR="00BC509F">
        <w:t xml:space="preserve"> </w:t>
      </w:r>
      <w:proofErr w:type="spellStart"/>
      <w:r>
        <w:t>xls</w:t>
      </w:r>
      <w:proofErr w:type="spellEnd"/>
      <w:r>
        <w:t>,</w:t>
      </w:r>
      <w:r w:rsidR="00BC509F">
        <w:t xml:space="preserve"> </w:t>
      </w:r>
      <w:r>
        <w:rPr>
          <w:rFonts w:eastAsiaTheme="minorEastAsia"/>
          <w:smallCaps/>
        </w:rPr>
        <w:t>x</w:t>
      </w:r>
      <w:ins w:id="322" w:author="Колесникова Елена Александровна" w:date="2022-05-04T12:51:00Z">
        <w:r>
          <w:rPr>
            <w:rFonts w:eastAsiaTheme="minorEastAsia"/>
            <w:smallCaps/>
            <w:lang w:val="en-US"/>
          </w:rPr>
          <w:t>l</w:t>
        </w:r>
      </w:ins>
      <w:del w:id="323" w:author="Колесникова Елена Александровна" w:date="2022-05-04T12:51:00Z">
        <w:r>
          <w:rPr>
            <w:rFonts w:eastAsiaTheme="minorEastAsia"/>
            <w:smallCaps/>
          </w:rPr>
          <w:delText>I</w:delText>
        </w:r>
      </w:del>
      <w:proofErr w:type="spellStart"/>
      <w:r>
        <w:rPr>
          <w:rFonts w:eastAsiaTheme="minorEastAsia"/>
          <w:smallCaps/>
        </w:rPr>
        <w:t>sx</w:t>
      </w:r>
      <w:proofErr w:type="spellEnd"/>
      <w:r w:rsidR="00BC509F">
        <w:t xml:space="preserve"> </w:t>
      </w:r>
      <w:r>
        <w:t>или</w:t>
      </w:r>
      <w:r w:rsidR="00BC509F">
        <w:t xml:space="preserve"> </w:t>
      </w:r>
      <w:proofErr w:type="spellStart"/>
      <w:r>
        <w:t>ods</w:t>
      </w:r>
      <w:proofErr w:type="spellEnd"/>
      <w:r>
        <w:t>,</w:t>
      </w:r>
      <w:r w:rsidR="00BC509F">
        <w:t xml:space="preserve"> </w:t>
      </w:r>
      <w:r>
        <w:t>формируются</w:t>
      </w:r>
      <w:r w:rsidR="00BC509F">
        <w:t xml:space="preserve"> </w:t>
      </w:r>
      <w:r>
        <w:t>в</w:t>
      </w:r>
      <w:r w:rsidR="00BC509F">
        <w:t xml:space="preserve"> </w:t>
      </w:r>
      <w:r>
        <w:t>виде</w:t>
      </w:r>
      <w:r w:rsidR="00BC509F">
        <w:t xml:space="preserve"> </w:t>
      </w:r>
      <w:r>
        <w:t>отдельного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документа.</w:t>
      </w:r>
    </w:p>
    <w:p w14:paraId="6B6AC8A1" w14:textId="77777777" w:rsidR="005F2CF2" w:rsidRDefault="005F2CF2">
      <w:pPr>
        <w:pStyle w:val="11"/>
        <w:tabs>
          <w:tab w:val="left" w:pos="1539"/>
        </w:tabs>
        <w:ind w:firstLine="709"/>
        <w:jc w:val="both"/>
      </w:pPr>
    </w:p>
    <w:p w14:paraId="7A9FC5C4" w14:textId="514A026E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483"/>
        </w:tabs>
        <w:ind w:left="0" w:firstLine="709"/>
        <w:jc w:val="center"/>
      </w:pPr>
      <w:bookmarkStart w:id="324" w:name="bookmark384"/>
      <w:bookmarkStart w:id="325" w:name="bookmark387"/>
      <w:bookmarkStart w:id="326" w:name="bookmark385"/>
      <w:bookmarkStart w:id="327" w:name="bookmark386"/>
      <w:bookmarkStart w:id="328" w:name="bookmark388"/>
      <w:bookmarkStart w:id="329" w:name="_Toc103862222"/>
      <w:bookmarkStart w:id="330" w:name="_Toc103862257"/>
      <w:bookmarkStart w:id="331" w:name="_Toc103863884"/>
      <w:bookmarkStart w:id="332" w:name="_Toc103877702"/>
      <w:bookmarkEnd w:id="324"/>
      <w:bookmarkEnd w:id="325"/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МФЦ</w:t>
      </w:r>
      <w:bookmarkEnd w:id="326"/>
      <w:bookmarkEnd w:id="327"/>
      <w:bookmarkEnd w:id="328"/>
      <w:bookmarkEnd w:id="329"/>
      <w:bookmarkEnd w:id="330"/>
      <w:bookmarkEnd w:id="331"/>
      <w:bookmarkEnd w:id="332"/>
    </w:p>
    <w:p w14:paraId="5E72E504" w14:textId="3BC7F63C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</w:pPr>
      <w:bookmarkStart w:id="333" w:name="bookmark389"/>
      <w:bookmarkEnd w:id="333"/>
      <w:r>
        <w:t>Организация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на</w:t>
      </w:r>
      <w:r w:rsidR="00BC509F">
        <w:t xml:space="preserve"> </w:t>
      </w:r>
      <w:r>
        <w:t>базе</w:t>
      </w:r>
      <w:r w:rsidR="00BC509F">
        <w:t xml:space="preserve"> </w:t>
      </w:r>
      <w:r>
        <w:t>МФЦ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соглашением</w:t>
      </w:r>
      <w:r w:rsidR="00BC509F">
        <w:t xml:space="preserve"> </w:t>
      </w:r>
      <w:r>
        <w:t>о</w:t>
      </w:r>
      <w:r w:rsidR="00BC509F">
        <w:t xml:space="preserve"> </w:t>
      </w:r>
      <w:r>
        <w:t>взаимодействии</w:t>
      </w:r>
      <w:r w:rsidR="00BC509F">
        <w:t xml:space="preserve"> </w:t>
      </w:r>
      <w:r>
        <w:t>между</w:t>
      </w:r>
      <w:r w:rsidR="00BC509F">
        <w:t xml:space="preserve"> </w:t>
      </w:r>
      <w:r>
        <w:t>МФЦ</w:t>
      </w:r>
      <w:r w:rsidR="00BC509F">
        <w:t xml:space="preserve"> </w:t>
      </w:r>
      <w:r>
        <w:t>и</w:t>
      </w:r>
      <w:r w:rsidR="00BC509F">
        <w:t xml:space="preserve"> </w:t>
      </w:r>
      <w:r>
        <w:t>Администрацией.</w:t>
      </w:r>
      <w:bookmarkStart w:id="334" w:name="bookmark390"/>
      <w:bookmarkStart w:id="335" w:name="bookmark423"/>
      <w:bookmarkStart w:id="336" w:name="bookmark421"/>
      <w:bookmarkStart w:id="337" w:name="bookmark424"/>
      <w:bookmarkEnd w:id="334"/>
      <w:bookmarkEnd w:id="335"/>
    </w:p>
    <w:p w14:paraId="78C8AB2F" w14:textId="2299DC3E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</w:pPr>
      <w:r>
        <w:t>Особенности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процедур</w:t>
      </w:r>
      <w:r w:rsidR="00BC509F">
        <w:t xml:space="preserve"> </w:t>
      </w:r>
      <w:r>
        <w:t>(действий)</w:t>
      </w:r>
      <w:r w:rsidR="00BC509F">
        <w:t xml:space="preserve"> </w:t>
      </w:r>
      <w:r>
        <w:t>в</w:t>
      </w:r>
      <w:r w:rsidR="00BC509F">
        <w:t xml:space="preserve"> </w:t>
      </w:r>
      <w:r>
        <w:lastRenderedPageBreak/>
        <w:t>многофункциональных</w:t>
      </w:r>
      <w:r w:rsidR="00BC509F">
        <w:t xml:space="preserve"> </w:t>
      </w:r>
      <w:r>
        <w:t>центрах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услуг.</w:t>
      </w:r>
    </w:p>
    <w:p w14:paraId="455C1705" w14:textId="0DD9DF1C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</w:pPr>
      <w:r>
        <w:t>Исчерпывающий</w:t>
      </w:r>
      <w:r w:rsidR="00BC509F">
        <w:t xml:space="preserve"> </w:t>
      </w:r>
      <w:r>
        <w:t>перечень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процедур</w:t>
      </w:r>
      <w:r w:rsidR="00BC509F">
        <w:t xml:space="preserve"> </w:t>
      </w:r>
      <w:r>
        <w:t>(действий)</w:t>
      </w:r>
      <w:r w:rsidR="00BC509F">
        <w:t xml:space="preserve"> </w:t>
      </w:r>
      <w:r>
        <w:t>при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(муниципальной)</w:t>
      </w:r>
      <w:r w:rsidR="00BC509F">
        <w:t xml:space="preserve"> </w:t>
      </w:r>
      <w:r>
        <w:t>услуги,</w:t>
      </w:r>
      <w:r w:rsidR="00BC509F">
        <w:t xml:space="preserve"> </w:t>
      </w:r>
      <w:r>
        <w:t>выполняемых</w:t>
      </w:r>
      <w:r w:rsidR="00BC509F">
        <w:t xml:space="preserve"> </w:t>
      </w:r>
      <w:r>
        <w:t>многофункциональными</w:t>
      </w:r>
      <w:r w:rsidR="00BC509F">
        <w:t xml:space="preserve"> </w:t>
      </w:r>
      <w:r>
        <w:t>центрами.</w:t>
      </w:r>
    </w:p>
    <w:p w14:paraId="5F35F18A" w14:textId="77777777" w:rsidR="00BC509F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</w:pPr>
      <w:r>
        <w:t>Многофункциональный</w:t>
      </w:r>
      <w:r w:rsidR="00BC509F">
        <w:t xml:space="preserve"> </w:t>
      </w:r>
      <w:r>
        <w:t>центр</w:t>
      </w:r>
      <w:r w:rsidR="00BC509F">
        <w:t xml:space="preserve"> </w:t>
      </w:r>
      <w:r>
        <w:t>осуществляет:</w:t>
      </w:r>
    </w:p>
    <w:p w14:paraId="2601D34B" w14:textId="0AB1B9EA" w:rsidR="00BC509F" w:rsidRDefault="00C077B6">
      <w:pPr>
        <w:pStyle w:val="11"/>
        <w:numPr>
          <w:ilvl w:val="0"/>
          <w:numId w:val="8"/>
        </w:numPr>
        <w:tabs>
          <w:tab w:val="left" w:pos="426"/>
        </w:tabs>
        <w:ind w:left="0" w:firstLine="709"/>
        <w:jc w:val="both"/>
      </w:pPr>
      <w:r>
        <w:t>информирование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центре,</w:t>
      </w:r>
      <w:r w:rsidR="00BC509F">
        <w:t xml:space="preserve"> </w:t>
      </w:r>
      <w:r>
        <w:t>по</w:t>
      </w:r>
      <w:r w:rsidR="00BC509F">
        <w:t xml:space="preserve"> </w:t>
      </w:r>
      <w:r>
        <w:t>иным</w:t>
      </w:r>
      <w:r w:rsidR="00BC509F">
        <w:t xml:space="preserve"> </w:t>
      </w:r>
      <w:r>
        <w:t>вопросам,</w:t>
      </w:r>
      <w:r w:rsidR="00BC509F">
        <w:t xml:space="preserve"> </w:t>
      </w:r>
      <w:r>
        <w:t>связанным</w:t>
      </w:r>
      <w:r w:rsidR="00BC509F">
        <w:t xml:space="preserve"> </w:t>
      </w:r>
      <w:r>
        <w:t>с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услуги,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консультирование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многофункциональном</w:t>
      </w:r>
      <w:r w:rsidR="00BC509F">
        <w:t xml:space="preserve"> </w:t>
      </w:r>
      <w:r>
        <w:t>центре;</w:t>
      </w:r>
    </w:p>
    <w:p w14:paraId="6B76D6CE" w14:textId="1913C1E3" w:rsidR="005F2CF2" w:rsidRDefault="00C077B6">
      <w:pPr>
        <w:pStyle w:val="11"/>
        <w:numPr>
          <w:ilvl w:val="0"/>
          <w:numId w:val="8"/>
        </w:numPr>
        <w:tabs>
          <w:tab w:val="left" w:pos="426"/>
        </w:tabs>
        <w:ind w:left="0" w:firstLine="709"/>
        <w:jc w:val="both"/>
      </w:pPr>
      <w:r>
        <w:t>выдачу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услуги,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носителе,</w:t>
      </w:r>
      <w:r w:rsidR="00BC509F">
        <w:t xml:space="preserve"> </w:t>
      </w:r>
      <w:r>
        <w:t>подтверждающих</w:t>
      </w:r>
      <w:r w:rsidR="00BC509F">
        <w:t xml:space="preserve"> </w:t>
      </w:r>
      <w:r>
        <w:t>содержание</w:t>
      </w:r>
      <w:r w:rsidR="00BC509F">
        <w:t xml:space="preserve"> </w:t>
      </w:r>
      <w:r>
        <w:t>электронных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направленных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многофункциональный</w:t>
      </w:r>
      <w:r w:rsidR="00BC509F">
        <w:t xml:space="preserve"> </w:t>
      </w:r>
      <w:r>
        <w:t>центр</w:t>
      </w:r>
      <w:r w:rsidR="00BC509F">
        <w:t xml:space="preserve"> </w:t>
      </w:r>
      <w:r>
        <w:t>по</w:t>
      </w:r>
      <w:r w:rsidR="00BC509F">
        <w:t xml:space="preserve"> </w:t>
      </w:r>
      <w:r>
        <w:t>результатам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выдача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включая</w:t>
      </w:r>
      <w:r w:rsidR="00BC509F">
        <w:t xml:space="preserve"> </w:t>
      </w:r>
      <w:r>
        <w:t>составление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и</w:t>
      </w:r>
      <w:r w:rsidR="00BC509F">
        <w:t xml:space="preserve"> </w:t>
      </w:r>
      <w:r>
        <w:t>заверение</w:t>
      </w:r>
      <w:r w:rsidR="00BC509F">
        <w:t xml:space="preserve"> </w:t>
      </w:r>
      <w:r>
        <w:t>выписок</w:t>
      </w:r>
      <w:r w:rsidR="00BC509F">
        <w:t xml:space="preserve"> </w:t>
      </w:r>
      <w:r>
        <w:t>из</w:t>
      </w:r>
      <w:r w:rsidR="00BC509F">
        <w:t xml:space="preserve"> </w:t>
      </w:r>
      <w:r>
        <w:t>информационных</w:t>
      </w:r>
      <w:r w:rsidR="00BC509F">
        <w:t xml:space="preserve"> </w:t>
      </w:r>
      <w:r>
        <w:t>систем</w:t>
      </w:r>
      <w:r w:rsidR="00BC509F">
        <w:t xml:space="preserve"> </w:t>
      </w:r>
      <w:r>
        <w:t>уполномоченных</w:t>
      </w:r>
      <w:r w:rsidR="00BC509F">
        <w:t xml:space="preserve"> </w:t>
      </w:r>
      <w:r>
        <w:t>органов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органов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самоуправления;</w:t>
      </w:r>
      <w:r w:rsidR="00BC509F">
        <w:t xml:space="preserve"> </w:t>
      </w:r>
      <w:r>
        <w:t>иные</w:t>
      </w:r>
      <w:r w:rsidR="00BC509F">
        <w:t xml:space="preserve"> </w:t>
      </w:r>
      <w:r>
        <w:t>процедуры</w:t>
      </w:r>
      <w:r w:rsidR="00BC509F">
        <w:t xml:space="preserve"> </w:t>
      </w:r>
      <w:r>
        <w:t>и</w:t>
      </w:r>
      <w:r w:rsidR="00BC509F">
        <w:t xml:space="preserve"> </w:t>
      </w:r>
      <w:r>
        <w:t>действия,</w:t>
      </w:r>
      <w:r w:rsidR="00BC509F">
        <w:t xml:space="preserve"> </w:t>
      </w:r>
      <w:r>
        <w:t>предусмотренные</w:t>
      </w:r>
      <w:r w:rsidR="00BC509F">
        <w:t xml:space="preserve"> </w:t>
      </w:r>
      <w:r>
        <w:t>Федеральным</w:t>
      </w:r>
      <w:r w:rsidR="00BC509F">
        <w:t xml:space="preserve"> </w:t>
      </w:r>
      <w:r>
        <w:t>законом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210-ФЗ.</w:t>
      </w:r>
    </w:p>
    <w:p w14:paraId="56C222D2" w14:textId="77777777" w:rsidR="00BC509F" w:rsidRDefault="00C077B6">
      <w:pPr>
        <w:pStyle w:val="11"/>
        <w:numPr>
          <w:ilvl w:val="1"/>
          <w:numId w:val="2"/>
        </w:numPr>
        <w:tabs>
          <w:tab w:val="left" w:pos="426"/>
        </w:tabs>
        <w:ind w:left="0" w:firstLine="709"/>
        <w:jc w:val="both"/>
      </w:pP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частью</w:t>
      </w:r>
      <w:r w:rsidR="00BC509F">
        <w:t xml:space="preserve"> </w:t>
      </w:r>
      <w:r>
        <w:t>1.1</w:t>
      </w:r>
      <w:r w:rsidR="00BC509F">
        <w:t xml:space="preserve"> </w:t>
      </w:r>
      <w:r>
        <w:t>статьи</w:t>
      </w:r>
      <w:r w:rsidR="00BC509F">
        <w:t xml:space="preserve"> </w:t>
      </w:r>
      <w:r>
        <w:t>16</w:t>
      </w:r>
      <w:r w:rsidR="00BC509F">
        <w:t xml:space="preserve"> </w:t>
      </w:r>
      <w:r>
        <w:t>Федерального</w:t>
      </w:r>
      <w:r w:rsidR="00BC509F">
        <w:t xml:space="preserve"> </w:t>
      </w:r>
      <w:r>
        <w:t>закона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210-ФЗ</w:t>
      </w:r>
      <w:r w:rsidR="00BC509F">
        <w:t xml:space="preserve"> </w:t>
      </w:r>
      <w:r>
        <w:t>для</w:t>
      </w:r>
      <w:r w:rsidR="00BC509F">
        <w:t xml:space="preserve"> </w:t>
      </w:r>
      <w:r>
        <w:t>реализации</w:t>
      </w:r>
      <w:r w:rsidR="00BC509F">
        <w:t xml:space="preserve"> </w:t>
      </w:r>
      <w:r>
        <w:t>своих</w:t>
      </w:r>
      <w:r w:rsidR="00BC509F">
        <w:t xml:space="preserve"> </w:t>
      </w:r>
      <w:r>
        <w:t>функций</w:t>
      </w:r>
      <w:r w:rsidR="00BC509F">
        <w:t xml:space="preserve"> </w:t>
      </w:r>
      <w:r>
        <w:t>многофункциональные</w:t>
      </w:r>
      <w:r w:rsidR="00BC509F">
        <w:t xml:space="preserve"> </w:t>
      </w:r>
      <w:r>
        <w:t>центры</w:t>
      </w:r>
      <w:r w:rsidR="00BC509F">
        <w:t xml:space="preserve"> </w:t>
      </w:r>
      <w:r>
        <w:t>вправе</w:t>
      </w:r>
      <w:r w:rsidR="00BC509F">
        <w:t xml:space="preserve"> </w:t>
      </w:r>
      <w:r>
        <w:t>привлекать</w:t>
      </w:r>
      <w:r w:rsidR="00BC509F">
        <w:t xml:space="preserve"> </w:t>
      </w:r>
      <w:r>
        <w:t>иные</w:t>
      </w:r>
      <w:r w:rsidR="00BC509F">
        <w:t xml:space="preserve"> </w:t>
      </w:r>
      <w:r>
        <w:t>организации.</w:t>
      </w:r>
    </w:p>
    <w:p w14:paraId="41229473" w14:textId="3380296E" w:rsidR="005F2CF2" w:rsidRDefault="00C077B6">
      <w:pPr>
        <w:pStyle w:val="11"/>
        <w:numPr>
          <w:ilvl w:val="1"/>
          <w:numId w:val="2"/>
        </w:numPr>
        <w:tabs>
          <w:tab w:val="left" w:pos="426"/>
        </w:tabs>
        <w:ind w:left="0" w:firstLine="709"/>
        <w:jc w:val="both"/>
      </w:pPr>
      <w:r>
        <w:t>Информирование</w:t>
      </w:r>
      <w:r w:rsidR="00BC509F">
        <w:t xml:space="preserve"> </w:t>
      </w:r>
      <w:r>
        <w:t>заявителей</w:t>
      </w:r>
    </w:p>
    <w:p w14:paraId="61ACB3D1" w14:textId="77777777" w:rsidR="00BC509F" w:rsidRDefault="00C077B6">
      <w:pPr>
        <w:pStyle w:val="11"/>
        <w:tabs>
          <w:tab w:val="left" w:pos="1357"/>
        </w:tabs>
        <w:ind w:firstLine="709"/>
        <w:jc w:val="both"/>
      </w:pPr>
      <w:r>
        <w:t>Информирование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многофункциональными</w:t>
      </w:r>
      <w:r w:rsidR="00BC509F">
        <w:t xml:space="preserve"> </w:t>
      </w:r>
      <w:r>
        <w:t>центрами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следующими</w:t>
      </w:r>
      <w:r w:rsidR="00BC509F">
        <w:t xml:space="preserve"> </w:t>
      </w:r>
      <w:r>
        <w:t>способами:</w:t>
      </w:r>
    </w:p>
    <w:p w14:paraId="0346F7D3" w14:textId="70BEC587" w:rsidR="005F2CF2" w:rsidRDefault="00C077B6">
      <w:pPr>
        <w:pStyle w:val="11"/>
        <w:tabs>
          <w:tab w:val="left" w:pos="1357"/>
        </w:tabs>
        <w:ind w:firstLine="709"/>
        <w:jc w:val="both"/>
      </w:pPr>
      <w:r>
        <w:t>а)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привлечения</w:t>
      </w:r>
      <w:r w:rsidR="00BC509F">
        <w:t xml:space="preserve"> </w:t>
      </w:r>
      <w:r>
        <w:t>средств</w:t>
      </w:r>
      <w:r w:rsidR="00BC509F">
        <w:t xml:space="preserve"> </w:t>
      </w:r>
      <w:r>
        <w:t>массовой</w:t>
      </w:r>
      <w:r w:rsidR="00BC509F">
        <w:t xml:space="preserve"> </w:t>
      </w:r>
      <w:r>
        <w:t>информации,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путем</w:t>
      </w:r>
      <w:r w:rsidR="00BC509F">
        <w:t xml:space="preserve"> </w:t>
      </w:r>
      <w:r>
        <w:t>размещения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на</w:t>
      </w:r>
      <w:r w:rsidR="00BC509F">
        <w:t xml:space="preserve"> </w:t>
      </w:r>
      <w:r>
        <w:t>официальных</w:t>
      </w:r>
      <w:r w:rsidR="00BC509F">
        <w:t xml:space="preserve"> </w:t>
      </w:r>
      <w:r>
        <w:t>сайтах</w:t>
      </w:r>
      <w:r w:rsidR="00BC509F">
        <w:t xml:space="preserve"> </w:t>
      </w:r>
      <w:r>
        <w:t>и</w:t>
      </w:r>
      <w:r w:rsidR="00BC509F">
        <w:t xml:space="preserve"> </w:t>
      </w:r>
      <w:r>
        <w:t>информационных</w:t>
      </w:r>
      <w:r w:rsidR="00BC509F">
        <w:t xml:space="preserve"> </w:t>
      </w:r>
      <w:r>
        <w:t>стендах</w:t>
      </w:r>
      <w:r w:rsidR="00BC509F">
        <w:t xml:space="preserve"> </w:t>
      </w:r>
      <w:r>
        <w:t>многофункциональных</w:t>
      </w:r>
      <w:r w:rsidR="00BC509F">
        <w:t xml:space="preserve"> </w:t>
      </w:r>
      <w:r>
        <w:t>центров;</w:t>
      </w:r>
    </w:p>
    <w:p w14:paraId="49A474DA" w14:textId="77777777" w:rsidR="00BC509F" w:rsidRDefault="00C077B6">
      <w:pPr>
        <w:pStyle w:val="11"/>
        <w:tabs>
          <w:tab w:val="left" w:pos="1357"/>
        </w:tabs>
        <w:ind w:firstLine="709"/>
        <w:jc w:val="both"/>
      </w:pPr>
      <w:r>
        <w:t>б)</w:t>
      </w:r>
      <w:r w:rsidR="00BC509F">
        <w:t xml:space="preserve"> </w:t>
      </w:r>
      <w:r>
        <w:t>при</w:t>
      </w:r>
      <w:r w:rsidR="00BC509F">
        <w:t xml:space="preserve"> </w:t>
      </w:r>
      <w:r>
        <w:t>обращении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многофункциональный</w:t>
      </w:r>
      <w:r w:rsidR="00BC509F">
        <w:t xml:space="preserve"> </w:t>
      </w:r>
      <w:r>
        <w:t>центр</w:t>
      </w:r>
      <w:r w:rsidR="00BC509F">
        <w:t xml:space="preserve"> </w:t>
      </w:r>
      <w:r>
        <w:t>лично,</w:t>
      </w:r>
      <w:r w:rsidR="00BC509F">
        <w:t xml:space="preserve"> </w:t>
      </w:r>
      <w:r>
        <w:t>по</w:t>
      </w:r>
      <w:r w:rsidR="00BC509F">
        <w:t xml:space="preserve"> </w:t>
      </w:r>
      <w:r>
        <w:t>телефону,</w:t>
      </w:r>
      <w:r w:rsidR="00BC509F">
        <w:t xml:space="preserve"> </w:t>
      </w:r>
      <w:r>
        <w:t>посредством</w:t>
      </w:r>
      <w:r w:rsidR="00BC509F">
        <w:t xml:space="preserve"> </w:t>
      </w:r>
      <w:r>
        <w:t>почтовых</w:t>
      </w:r>
      <w:r w:rsidR="00BC509F">
        <w:t xml:space="preserve"> </w:t>
      </w:r>
      <w:r>
        <w:t>отправлений,</w:t>
      </w:r>
      <w:r w:rsidR="00BC509F">
        <w:t xml:space="preserve"> </w:t>
      </w:r>
      <w:r>
        <w:t>либо</w:t>
      </w:r>
      <w:r w:rsidR="00BC509F">
        <w:t xml:space="preserve"> </w:t>
      </w:r>
      <w:r>
        <w:t>по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почте.</w:t>
      </w:r>
    </w:p>
    <w:p w14:paraId="223C9181" w14:textId="397B48CB" w:rsidR="00BC509F" w:rsidRDefault="00C077B6">
      <w:pPr>
        <w:pStyle w:val="11"/>
        <w:tabs>
          <w:tab w:val="left" w:pos="1357"/>
        </w:tabs>
        <w:ind w:firstLine="709"/>
        <w:jc w:val="both"/>
      </w:pPr>
      <w:r>
        <w:t>При</w:t>
      </w:r>
      <w:r w:rsidR="00BC509F">
        <w:t xml:space="preserve"> </w:t>
      </w:r>
      <w:r>
        <w:t>личном</w:t>
      </w:r>
      <w:r w:rsidR="00BC509F">
        <w:t xml:space="preserve"> </w:t>
      </w:r>
      <w:r>
        <w:t>обращении</w:t>
      </w:r>
      <w:r w:rsidR="00BC509F">
        <w:t xml:space="preserve"> </w:t>
      </w:r>
      <w:r>
        <w:t>работник</w:t>
      </w:r>
      <w:r w:rsidR="00BC509F">
        <w:t xml:space="preserve"> </w:t>
      </w:r>
      <w:r>
        <w:t>многофункционального</w:t>
      </w:r>
      <w:r w:rsidR="00BC509F">
        <w:t xml:space="preserve"> </w:t>
      </w:r>
      <w:r>
        <w:t>центра</w:t>
      </w:r>
      <w:r w:rsidR="00BC509F">
        <w:t xml:space="preserve"> </w:t>
      </w:r>
      <w:r>
        <w:t>подробно</w:t>
      </w:r>
      <w:r w:rsidR="00BC509F">
        <w:t xml:space="preserve"> </w:t>
      </w:r>
      <w:r>
        <w:t>информирует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по</w:t>
      </w:r>
      <w:r w:rsidR="00BC509F">
        <w:t xml:space="preserve"> </w:t>
      </w:r>
      <w:r>
        <w:t>интересующим</w:t>
      </w:r>
      <w:r w:rsidR="00BC509F">
        <w:t xml:space="preserve"> </w:t>
      </w:r>
      <w:r>
        <w:t>их</w:t>
      </w:r>
      <w:r w:rsidR="00BC509F">
        <w:t xml:space="preserve"> </w:t>
      </w:r>
      <w:r>
        <w:t>вопросам</w:t>
      </w:r>
      <w:r w:rsidR="00BC509F">
        <w:t xml:space="preserve"> </w:t>
      </w:r>
      <w:r>
        <w:t>в</w:t>
      </w:r>
      <w:r w:rsidR="00BC509F">
        <w:t xml:space="preserve"> </w:t>
      </w:r>
      <w:r>
        <w:t>вежливой</w:t>
      </w:r>
      <w:r w:rsidR="00BC509F">
        <w:t xml:space="preserve"> </w:t>
      </w:r>
      <w:r>
        <w:t>корректной</w:t>
      </w:r>
      <w:r w:rsidR="00BC509F">
        <w:t xml:space="preserve"> </w:t>
      </w:r>
      <w:r>
        <w:t>форме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официально-делового</w:t>
      </w:r>
      <w:r w:rsidR="00BC509F">
        <w:t xml:space="preserve"> </w:t>
      </w:r>
      <w:r>
        <w:t>стиля</w:t>
      </w:r>
      <w:r w:rsidR="00BC509F">
        <w:t xml:space="preserve"> </w:t>
      </w:r>
      <w:r>
        <w:t>речи.</w:t>
      </w:r>
      <w:r w:rsidR="00BC509F">
        <w:t xml:space="preserve"> </w:t>
      </w:r>
      <w:r>
        <w:t>Рекомендуемое</w:t>
      </w:r>
      <w:r w:rsidR="00BC509F">
        <w:t xml:space="preserve"> </w:t>
      </w:r>
      <w:r>
        <w:t>время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консультации</w:t>
      </w:r>
      <w:r w:rsidR="00BC509F">
        <w:t xml:space="preserve"> </w:t>
      </w:r>
      <w:r>
        <w:t>–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15</w:t>
      </w:r>
      <w:r w:rsidR="00BC509F">
        <w:t xml:space="preserve"> </w:t>
      </w:r>
      <w:r>
        <w:t>минут,</w:t>
      </w:r>
      <w:r w:rsidR="00BC509F">
        <w:t xml:space="preserve"> </w:t>
      </w:r>
      <w:r>
        <w:t>время</w:t>
      </w:r>
      <w:r w:rsidR="00BC509F">
        <w:t xml:space="preserve"> </w:t>
      </w:r>
      <w:r>
        <w:t>ожидания</w:t>
      </w:r>
      <w:r w:rsidR="00BC509F">
        <w:t xml:space="preserve"> </w:t>
      </w:r>
      <w:r>
        <w:t>в</w:t>
      </w:r>
      <w:r w:rsidR="00BC509F">
        <w:t xml:space="preserve"> </w:t>
      </w:r>
      <w:r>
        <w:t>очереди</w:t>
      </w:r>
      <w:r w:rsidR="00BC509F">
        <w:t xml:space="preserve"> </w:t>
      </w:r>
      <w:r>
        <w:t>в</w:t>
      </w:r>
      <w:r w:rsidR="00BC509F">
        <w:t xml:space="preserve"> </w:t>
      </w:r>
      <w:r>
        <w:t>секторе</w:t>
      </w:r>
      <w:r w:rsidR="00BC509F">
        <w:t xml:space="preserve"> </w:t>
      </w:r>
      <w:r>
        <w:t>информирования</w:t>
      </w:r>
      <w:r w:rsidR="00BC509F">
        <w:t xml:space="preserve"> </w:t>
      </w:r>
      <w:r>
        <w:t>для</w:t>
      </w:r>
      <w:r w:rsidR="00BC509F">
        <w:t xml:space="preserve"> </w:t>
      </w:r>
      <w:r>
        <w:t>получения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о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услугах</w:t>
      </w:r>
      <w:r w:rsidR="00BC509F">
        <w:t xml:space="preserve"> </w:t>
      </w:r>
      <w:r>
        <w:t>не</w:t>
      </w:r>
      <w:r w:rsidR="00BC509F">
        <w:t xml:space="preserve"> </w:t>
      </w:r>
      <w:r>
        <w:t>может</w:t>
      </w:r>
      <w:r w:rsidR="00BC509F">
        <w:t xml:space="preserve"> </w:t>
      </w:r>
      <w:r>
        <w:t>превышать</w:t>
      </w:r>
      <w:r w:rsidR="00BC509F">
        <w:t xml:space="preserve"> </w:t>
      </w:r>
      <w:r>
        <w:t>15</w:t>
      </w:r>
      <w:r w:rsidR="00BC509F">
        <w:t xml:space="preserve"> </w:t>
      </w:r>
      <w:r>
        <w:t>минут.</w:t>
      </w:r>
      <w:r w:rsidR="00BC509F">
        <w:t xml:space="preserve"> </w:t>
      </w:r>
      <w:r>
        <w:t>Ответ</w:t>
      </w:r>
      <w:r w:rsidR="00BC509F">
        <w:t xml:space="preserve"> </w:t>
      </w:r>
      <w:r>
        <w:t>на</w:t>
      </w:r>
      <w:r w:rsidR="00BC509F">
        <w:t xml:space="preserve"> </w:t>
      </w:r>
      <w:r>
        <w:t>телефонный</w:t>
      </w:r>
      <w:r w:rsidR="00BC509F">
        <w:t xml:space="preserve"> </w:t>
      </w:r>
      <w:r>
        <w:t>звонок</w:t>
      </w:r>
      <w:r w:rsidR="00BC509F">
        <w:t xml:space="preserve"> </w:t>
      </w:r>
      <w:r>
        <w:t>должен</w:t>
      </w:r>
      <w:r w:rsidR="00BC509F">
        <w:t xml:space="preserve"> </w:t>
      </w:r>
      <w:r>
        <w:t>начинаться</w:t>
      </w:r>
      <w:r w:rsidR="00BC509F">
        <w:t xml:space="preserve"> </w:t>
      </w:r>
      <w:r>
        <w:t>с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о</w:t>
      </w:r>
      <w:r w:rsidR="00BC509F">
        <w:t xml:space="preserve"> </w:t>
      </w:r>
      <w:r>
        <w:t>наименовании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фамилии,</w:t>
      </w:r>
      <w:r w:rsidR="00BC509F">
        <w:t xml:space="preserve"> </w:t>
      </w:r>
      <w:r>
        <w:t>имени,</w:t>
      </w:r>
      <w:r w:rsidR="00BC509F">
        <w:t xml:space="preserve"> </w:t>
      </w:r>
      <w:r>
        <w:t>отчестве</w:t>
      </w:r>
      <w:r w:rsidR="00BC509F">
        <w:t xml:space="preserve"> </w:t>
      </w:r>
      <w:r>
        <w:t>и</w:t>
      </w:r>
      <w:r w:rsidR="00BC509F">
        <w:t xml:space="preserve"> </w:t>
      </w:r>
      <w:r>
        <w:t>должности</w:t>
      </w:r>
      <w:r w:rsidR="00BC509F">
        <w:t xml:space="preserve"> </w:t>
      </w:r>
      <w:r>
        <w:t>работника</w:t>
      </w:r>
      <w:r w:rsidR="00BC509F">
        <w:t xml:space="preserve"> </w:t>
      </w:r>
      <w:r>
        <w:t>многофункционального</w:t>
      </w:r>
      <w:r w:rsidR="00BC509F">
        <w:t xml:space="preserve"> </w:t>
      </w:r>
      <w:r>
        <w:t>центра,</w:t>
      </w:r>
      <w:r w:rsidR="00BC509F">
        <w:t xml:space="preserve"> </w:t>
      </w:r>
      <w:r>
        <w:t>принявшего</w:t>
      </w:r>
      <w:r w:rsidR="00BC509F">
        <w:t xml:space="preserve"> </w:t>
      </w:r>
      <w:r>
        <w:t>телефонный</w:t>
      </w:r>
      <w:r w:rsidR="00BC509F">
        <w:t xml:space="preserve"> </w:t>
      </w:r>
      <w:r>
        <w:t>звонок.</w:t>
      </w:r>
      <w:r w:rsidR="00BC509F">
        <w:t xml:space="preserve"> </w:t>
      </w:r>
      <w:r>
        <w:t>Индивидуальное</w:t>
      </w:r>
      <w:r w:rsidR="00BC509F">
        <w:t xml:space="preserve"> </w:t>
      </w:r>
      <w:r>
        <w:t>устное</w:t>
      </w:r>
      <w:r w:rsidR="00BC509F">
        <w:t xml:space="preserve"> </w:t>
      </w:r>
      <w:r>
        <w:t>консультирование</w:t>
      </w:r>
      <w:r w:rsidR="00BC509F">
        <w:t xml:space="preserve"> </w:t>
      </w:r>
      <w:r>
        <w:t>при</w:t>
      </w:r>
      <w:r w:rsidR="00BC509F">
        <w:t xml:space="preserve"> </w:t>
      </w:r>
      <w:r>
        <w:t>обращении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по</w:t>
      </w:r>
      <w:r w:rsidR="00BC509F">
        <w:t xml:space="preserve"> </w:t>
      </w:r>
      <w:r>
        <w:t>телефону</w:t>
      </w:r>
      <w:r w:rsidR="00BC509F">
        <w:t xml:space="preserve"> </w:t>
      </w:r>
      <w:r>
        <w:t>работник</w:t>
      </w:r>
      <w:r w:rsidR="00BC509F">
        <w:t xml:space="preserve"> </w:t>
      </w:r>
      <w:r>
        <w:t>многофункционального</w:t>
      </w:r>
      <w:r w:rsidR="00BC509F">
        <w:t xml:space="preserve"> </w:t>
      </w:r>
      <w:r>
        <w:t>центра</w:t>
      </w:r>
      <w:r w:rsidR="00BC509F">
        <w:t xml:space="preserve"> </w:t>
      </w:r>
      <w:r>
        <w:t>осуществляет</w:t>
      </w:r>
      <w:r w:rsidR="00BC509F">
        <w:t xml:space="preserve"> </w:t>
      </w:r>
      <w:r>
        <w:t>не</w:t>
      </w:r>
      <w:r w:rsidR="00BC509F">
        <w:t xml:space="preserve"> </w:t>
      </w:r>
      <w:r>
        <w:t>более</w:t>
      </w:r>
      <w:r w:rsidR="00BC509F">
        <w:t xml:space="preserve"> </w:t>
      </w:r>
      <w:r>
        <w:t>10</w:t>
      </w:r>
      <w:r w:rsidR="00BC509F">
        <w:t xml:space="preserve"> </w:t>
      </w:r>
      <w:r>
        <w:t>минут.</w:t>
      </w:r>
    </w:p>
    <w:p w14:paraId="3AD13BFE" w14:textId="2F13B612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</w:pP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если</w:t>
      </w:r>
      <w:r w:rsidR="00BC509F">
        <w:t xml:space="preserve"> </w:t>
      </w:r>
      <w:r>
        <w:t>для</w:t>
      </w:r>
      <w:r w:rsidR="00BC509F">
        <w:t xml:space="preserve"> </w:t>
      </w:r>
      <w:r>
        <w:t>подготовки</w:t>
      </w:r>
      <w:r w:rsidR="00BC509F">
        <w:t xml:space="preserve"> </w:t>
      </w:r>
      <w:r>
        <w:t>ответа</w:t>
      </w:r>
      <w:r w:rsidR="00BC509F">
        <w:t xml:space="preserve"> </w:t>
      </w:r>
      <w:r>
        <w:t>требуется</w:t>
      </w:r>
      <w:r w:rsidR="00BC509F">
        <w:t xml:space="preserve"> </w:t>
      </w:r>
      <w:r>
        <w:t>более</w:t>
      </w:r>
      <w:r w:rsidR="00BC509F">
        <w:t xml:space="preserve"> </w:t>
      </w:r>
      <w:r>
        <w:t>продолжительное</w:t>
      </w:r>
      <w:r w:rsidR="00BC509F">
        <w:t xml:space="preserve"> </w:t>
      </w:r>
      <w:r>
        <w:t>время,</w:t>
      </w:r>
      <w:r w:rsidR="00BC509F">
        <w:t xml:space="preserve"> </w:t>
      </w:r>
      <w:r>
        <w:t>работник</w:t>
      </w:r>
      <w:r w:rsidR="00BC509F">
        <w:t xml:space="preserve"> </w:t>
      </w:r>
      <w:r>
        <w:t>многофункционального</w:t>
      </w:r>
      <w:r w:rsidR="00BC509F">
        <w:t xml:space="preserve"> </w:t>
      </w:r>
      <w:r>
        <w:t>центра,</w:t>
      </w:r>
      <w:r w:rsidR="00BC509F">
        <w:t xml:space="preserve"> </w:t>
      </w:r>
      <w:r>
        <w:t>осуществляющий</w:t>
      </w:r>
      <w:r w:rsidR="00BC509F">
        <w:t xml:space="preserve"> </w:t>
      </w:r>
      <w:r>
        <w:t>индивидуальное</w:t>
      </w:r>
      <w:r w:rsidR="00BC509F">
        <w:t xml:space="preserve"> </w:t>
      </w:r>
      <w:r>
        <w:t>устное</w:t>
      </w:r>
      <w:r w:rsidR="00BC509F">
        <w:t xml:space="preserve"> </w:t>
      </w:r>
      <w:r>
        <w:t>консультирование</w:t>
      </w:r>
      <w:r w:rsidR="00BC509F">
        <w:t xml:space="preserve"> </w:t>
      </w:r>
      <w:r>
        <w:t>по</w:t>
      </w:r>
      <w:r w:rsidR="00BC509F">
        <w:t xml:space="preserve"> </w:t>
      </w:r>
      <w:r>
        <w:t>телефону,</w:t>
      </w:r>
      <w:r w:rsidR="00BC509F">
        <w:t xml:space="preserve"> </w:t>
      </w:r>
      <w:r>
        <w:t>может</w:t>
      </w:r>
      <w:r w:rsidR="00BC509F">
        <w:t xml:space="preserve"> </w:t>
      </w:r>
      <w:r>
        <w:t>предложить</w:t>
      </w:r>
      <w:r w:rsidR="00BC509F">
        <w:t xml:space="preserve"> </w:t>
      </w:r>
      <w:r>
        <w:t>заявителю:</w:t>
      </w:r>
    </w:p>
    <w:p w14:paraId="07F7584B" w14:textId="2FBA7AF7" w:rsidR="005F2CF2" w:rsidRDefault="00C077B6">
      <w:pPr>
        <w:pStyle w:val="11"/>
        <w:tabs>
          <w:tab w:val="left" w:pos="1357"/>
        </w:tabs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изложить</w:t>
      </w:r>
      <w:r w:rsidR="00BC509F">
        <w:t xml:space="preserve"> </w:t>
      </w:r>
      <w:r>
        <w:t>обращение</w:t>
      </w:r>
      <w:r w:rsidR="00BC509F">
        <w:t xml:space="preserve"> </w:t>
      </w:r>
      <w:r>
        <w:t>в</w:t>
      </w:r>
      <w:r w:rsidR="00BC509F">
        <w:t xml:space="preserve"> </w:t>
      </w:r>
      <w:r>
        <w:t>письменной</w:t>
      </w:r>
      <w:r w:rsidR="00BC509F">
        <w:t xml:space="preserve"> </w:t>
      </w:r>
      <w:r>
        <w:t>форме</w:t>
      </w:r>
      <w:r w:rsidR="00BC509F">
        <w:t xml:space="preserve"> </w:t>
      </w:r>
      <w:r>
        <w:t>(ответ</w:t>
      </w:r>
      <w:r w:rsidR="00BC509F">
        <w:t xml:space="preserve"> </w:t>
      </w:r>
      <w:r>
        <w:t>направляется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со</w:t>
      </w:r>
      <w:r w:rsidR="00BC509F">
        <w:t xml:space="preserve"> </w:t>
      </w:r>
      <w:r>
        <w:t>способом,</w:t>
      </w:r>
      <w:r w:rsidR="00BC509F">
        <w:t xml:space="preserve"> </w:t>
      </w:r>
      <w:r>
        <w:t>указанным</w:t>
      </w:r>
      <w:r w:rsidR="00BC509F">
        <w:t xml:space="preserve"> </w:t>
      </w:r>
      <w:r>
        <w:t>в</w:t>
      </w:r>
      <w:r w:rsidR="00BC509F">
        <w:t xml:space="preserve"> </w:t>
      </w:r>
      <w:r>
        <w:t>обращении);</w:t>
      </w:r>
    </w:p>
    <w:p w14:paraId="014D9C57" w14:textId="77777777" w:rsidR="00BC509F" w:rsidRDefault="00C077B6">
      <w:pPr>
        <w:pStyle w:val="11"/>
        <w:tabs>
          <w:tab w:val="left" w:pos="1357"/>
        </w:tabs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назначить</w:t>
      </w:r>
      <w:r w:rsidR="00BC509F">
        <w:t xml:space="preserve"> </w:t>
      </w:r>
      <w:r>
        <w:t>другое</w:t>
      </w:r>
      <w:r w:rsidR="00BC509F">
        <w:t xml:space="preserve"> </w:t>
      </w:r>
      <w:r>
        <w:t>время</w:t>
      </w:r>
      <w:r w:rsidR="00BC509F">
        <w:t xml:space="preserve"> </w:t>
      </w:r>
      <w:r>
        <w:t>для</w:t>
      </w:r>
      <w:r w:rsidR="00BC509F">
        <w:t xml:space="preserve"> </w:t>
      </w:r>
      <w:r>
        <w:t>консультаций.</w:t>
      </w:r>
    </w:p>
    <w:p w14:paraId="066E750C" w14:textId="77777777" w:rsidR="00BC509F" w:rsidRDefault="00C077B6">
      <w:pPr>
        <w:pStyle w:val="11"/>
        <w:numPr>
          <w:ilvl w:val="1"/>
          <w:numId w:val="2"/>
        </w:numPr>
        <w:tabs>
          <w:tab w:val="left" w:pos="0"/>
        </w:tabs>
        <w:ind w:left="0" w:firstLine="709"/>
        <w:jc w:val="both"/>
      </w:pPr>
      <w:r>
        <w:t>При</w:t>
      </w:r>
      <w:r w:rsidR="00BC509F">
        <w:t xml:space="preserve"> </w:t>
      </w:r>
      <w:r>
        <w:t>консультировании</w:t>
      </w:r>
      <w:r w:rsidR="00BC509F">
        <w:t xml:space="preserve"> </w:t>
      </w:r>
      <w:r>
        <w:t>по</w:t>
      </w:r>
      <w:r w:rsidR="00BC509F">
        <w:t xml:space="preserve"> </w:t>
      </w:r>
      <w:r>
        <w:t>письменным</w:t>
      </w:r>
      <w:r w:rsidR="00BC509F">
        <w:t xml:space="preserve"> </w:t>
      </w:r>
      <w:r>
        <w:t>обращениям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ответ</w:t>
      </w:r>
      <w:r w:rsidR="00BC509F">
        <w:t xml:space="preserve"> </w:t>
      </w:r>
      <w:r>
        <w:t>направляется</w:t>
      </w:r>
      <w:r w:rsidR="00BC509F">
        <w:t xml:space="preserve"> </w:t>
      </w:r>
      <w:r>
        <w:t>в</w:t>
      </w:r>
      <w:r w:rsidR="00BC509F">
        <w:t xml:space="preserve"> </w:t>
      </w:r>
      <w:r>
        <w:t>письменном</w:t>
      </w:r>
      <w:r w:rsidR="00BC509F">
        <w:t xml:space="preserve"> </w:t>
      </w:r>
      <w:r>
        <w:t>виде</w:t>
      </w:r>
      <w:r w:rsidR="00BC509F">
        <w:t xml:space="preserve"> </w:t>
      </w:r>
      <w:r>
        <w:t>в</w:t>
      </w:r>
      <w:r w:rsidR="00BC509F">
        <w:t xml:space="preserve"> </w:t>
      </w:r>
      <w:r>
        <w:t>срок</w:t>
      </w:r>
      <w:r w:rsidR="00BC509F">
        <w:t xml:space="preserve"> </w:t>
      </w:r>
      <w:r>
        <w:t>не</w:t>
      </w:r>
      <w:r w:rsidR="00BC509F">
        <w:t xml:space="preserve"> </w:t>
      </w:r>
      <w:r>
        <w:t>позднее</w:t>
      </w:r>
      <w:r w:rsidR="00BC509F">
        <w:t xml:space="preserve"> </w:t>
      </w:r>
      <w:r>
        <w:t>30</w:t>
      </w:r>
      <w:r w:rsidR="00BC509F">
        <w:t xml:space="preserve"> </w:t>
      </w:r>
      <w:r>
        <w:t>календарных</w:t>
      </w:r>
      <w:r w:rsidR="00BC509F">
        <w:t xml:space="preserve"> </w:t>
      </w:r>
      <w:r>
        <w:t>дней</w:t>
      </w:r>
      <w:r w:rsidR="00BC509F">
        <w:t xml:space="preserve"> </w:t>
      </w:r>
      <w:r>
        <w:t>с</w:t>
      </w:r>
      <w:r w:rsidR="00BC509F">
        <w:t xml:space="preserve"> </w:t>
      </w:r>
      <w:r>
        <w:t>момента</w:t>
      </w:r>
      <w:r w:rsidR="00BC509F">
        <w:t xml:space="preserve"> </w:t>
      </w:r>
      <w:r>
        <w:t>регистрации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по</w:t>
      </w:r>
      <w:r w:rsidR="00BC509F">
        <w:t xml:space="preserve"> </w:t>
      </w:r>
      <w:r>
        <w:t>адресу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почты,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обращении,</w:t>
      </w:r>
      <w:r w:rsidR="00BC509F">
        <w:t xml:space="preserve"> </w:t>
      </w:r>
      <w:r>
        <w:t>поступившем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многофункциональный</w:t>
      </w:r>
      <w:r w:rsidR="00BC509F">
        <w:t xml:space="preserve"> </w:t>
      </w:r>
      <w:r>
        <w:t>центр</w:t>
      </w:r>
      <w:r w:rsidR="00BC509F">
        <w:t xml:space="preserve"> </w:t>
      </w:r>
      <w:r>
        <w:t>в</w:t>
      </w:r>
      <w:r w:rsidR="00BC509F">
        <w:t xml:space="preserve"> </w:t>
      </w:r>
      <w:r>
        <w:t>форме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и</w:t>
      </w:r>
      <w:r w:rsidR="00BC509F">
        <w:t xml:space="preserve"> </w:t>
      </w:r>
      <w:r>
        <w:t>в</w:t>
      </w:r>
      <w:r w:rsidR="00BC509F">
        <w:t xml:space="preserve"> </w:t>
      </w:r>
      <w:r>
        <w:t>письменной</w:t>
      </w:r>
      <w:r w:rsidR="00BC509F">
        <w:t xml:space="preserve"> </w:t>
      </w:r>
      <w:r>
        <w:t>форме</w:t>
      </w:r>
      <w:r w:rsidR="00BC509F">
        <w:t xml:space="preserve"> </w:t>
      </w:r>
      <w:r>
        <w:t>по</w:t>
      </w:r>
      <w:r w:rsidR="00BC509F">
        <w:t xml:space="preserve"> </w:t>
      </w:r>
      <w:r>
        <w:t>почтовому</w:t>
      </w:r>
      <w:r w:rsidR="00BC509F">
        <w:t xml:space="preserve"> </w:t>
      </w:r>
      <w:r>
        <w:t>адресу,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в</w:t>
      </w:r>
      <w:r w:rsidR="00BC509F">
        <w:t xml:space="preserve"> </w:t>
      </w:r>
      <w:r>
        <w:t>обращении,</w:t>
      </w:r>
      <w:r w:rsidR="00BC509F">
        <w:t xml:space="preserve"> </w:t>
      </w:r>
      <w:r>
        <w:t>поступившем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многофункциональный</w:t>
      </w:r>
      <w:r w:rsidR="00BC509F">
        <w:t xml:space="preserve"> </w:t>
      </w:r>
      <w:r>
        <w:t>центр</w:t>
      </w:r>
      <w:r w:rsidR="00BC509F">
        <w:t xml:space="preserve"> </w:t>
      </w:r>
      <w:r>
        <w:t>в</w:t>
      </w:r>
      <w:r w:rsidR="00BC509F">
        <w:t xml:space="preserve"> </w:t>
      </w:r>
      <w:r>
        <w:t>письменной</w:t>
      </w:r>
      <w:r w:rsidR="00BC509F">
        <w:t xml:space="preserve"> </w:t>
      </w:r>
      <w:r>
        <w:t>форме.</w:t>
      </w:r>
    </w:p>
    <w:p w14:paraId="66402EEF" w14:textId="4523B89F" w:rsidR="005F2CF2" w:rsidRDefault="00C077B6">
      <w:pPr>
        <w:pStyle w:val="11"/>
        <w:numPr>
          <w:ilvl w:val="1"/>
          <w:numId w:val="2"/>
        </w:numPr>
        <w:tabs>
          <w:tab w:val="left" w:pos="1357"/>
        </w:tabs>
        <w:ind w:left="0" w:firstLine="709"/>
        <w:jc w:val="both"/>
      </w:pPr>
      <w:r>
        <w:t>Выдача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(муниципальной)</w:t>
      </w:r>
      <w:r w:rsidR="00BC509F">
        <w:t xml:space="preserve"> </w:t>
      </w:r>
      <w:r>
        <w:t>услуги.</w:t>
      </w:r>
    </w:p>
    <w:p w14:paraId="47557951" w14:textId="1A293DE7" w:rsidR="005F2CF2" w:rsidRDefault="00C077B6">
      <w:pPr>
        <w:pStyle w:val="11"/>
        <w:tabs>
          <w:tab w:val="left" w:pos="1357"/>
        </w:tabs>
        <w:ind w:firstLine="709"/>
        <w:jc w:val="both"/>
      </w:pPr>
      <w:r>
        <w:lastRenderedPageBreak/>
        <w:t>При</w:t>
      </w:r>
      <w:r w:rsidR="00BC509F">
        <w:t xml:space="preserve"> </w:t>
      </w:r>
      <w:r>
        <w:t>наличии</w:t>
      </w:r>
      <w:r w:rsidR="00BC509F">
        <w:t xml:space="preserve"> </w:t>
      </w:r>
      <w:r>
        <w:t>в</w:t>
      </w:r>
      <w:r w:rsidR="00BC509F">
        <w:t xml:space="preserve"> </w:t>
      </w:r>
      <w:r>
        <w:t>заявлении</w:t>
      </w:r>
      <w:r w:rsidR="00BC509F">
        <w:t xml:space="preserve"> </w:t>
      </w:r>
      <w:r>
        <w:t>о</w:t>
      </w:r>
      <w:r w:rsidR="00BC509F">
        <w:t xml:space="preserve"> </w:t>
      </w:r>
      <w:r>
        <w:t>выдаче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ввод</w:t>
      </w:r>
      <w:r w:rsidR="00BC509F">
        <w:t xml:space="preserve"> </w:t>
      </w:r>
      <w:r>
        <w:t>объекта</w:t>
      </w:r>
      <w:r w:rsidR="00BC509F">
        <w:t xml:space="preserve"> </w:t>
      </w:r>
      <w:r>
        <w:t>в</w:t>
      </w:r>
      <w:r w:rsidR="00BC509F">
        <w:t xml:space="preserve"> </w:t>
      </w:r>
      <w:r>
        <w:t>эксплуатацию</w:t>
      </w:r>
      <w:r w:rsidR="00BC509F">
        <w:t xml:space="preserve"> </w:t>
      </w:r>
      <w:r>
        <w:t>указания</w:t>
      </w:r>
      <w:r w:rsidR="00BC509F">
        <w:t xml:space="preserve"> </w:t>
      </w:r>
      <w:r>
        <w:t>о</w:t>
      </w:r>
      <w:r w:rsidR="00BC509F">
        <w:t xml:space="preserve"> </w:t>
      </w:r>
      <w:r>
        <w:t>выдаче</w:t>
      </w:r>
      <w:r w:rsidR="00BC509F">
        <w:t xml:space="preserve"> </w:t>
      </w:r>
      <w:r>
        <w:t>результатов</w:t>
      </w:r>
      <w:r w:rsidR="00BC509F">
        <w:t xml:space="preserve"> </w:t>
      </w:r>
      <w:r>
        <w:t>оказания</w:t>
      </w:r>
      <w:r w:rsidR="00BC509F">
        <w:t xml:space="preserve"> </w:t>
      </w:r>
      <w:r>
        <w:t>услуги</w:t>
      </w:r>
      <w:r w:rsidR="00BC509F">
        <w:t xml:space="preserve"> </w:t>
      </w:r>
      <w:r>
        <w:t>через</w:t>
      </w:r>
      <w:r w:rsidR="00BC509F">
        <w:t xml:space="preserve"> </w:t>
      </w:r>
      <w:r>
        <w:t>многофункциональный</w:t>
      </w:r>
      <w:r w:rsidR="00BC509F">
        <w:t xml:space="preserve"> </w:t>
      </w:r>
      <w:r>
        <w:t>центр,</w:t>
      </w:r>
      <w:r w:rsidR="00BC509F">
        <w:t xml:space="preserve"> </w:t>
      </w:r>
      <w:r>
        <w:t>уполномоченный</w:t>
      </w:r>
      <w:r w:rsidR="00BC509F">
        <w:t xml:space="preserve"> </w:t>
      </w:r>
      <w:r>
        <w:t>орган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передает</w:t>
      </w:r>
      <w:r w:rsidR="00BC509F">
        <w:t xml:space="preserve"> </w:t>
      </w:r>
      <w:r>
        <w:t>документы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многофункциональный</w:t>
      </w:r>
      <w:r w:rsidR="00BC509F">
        <w:t xml:space="preserve"> </w:t>
      </w:r>
      <w:r>
        <w:t>центр</w:t>
      </w:r>
      <w:r w:rsidR="00BC509F">
        <w:t xml:space="preserve"> </w:t>
      </w:r>
      <w:r>
        <w:t>для</w:t>
      </w:r>
      <w:r w:rsidR="00BC509F">
        <w:t xml:space="preserve"> </w:t>
      </w:r>
      <w:r>
        <w:t>последующей</w:t>
      </w:r>
      <w:r w:rsidR="00BC509F">
        <w:t xml:space="preserve"> </w:t>
      </w:r>
      <w:r>
        <w:t>выдачи</w:t>
      </w:r>
      <w:r w:rsidR="00BC509F">
        <w:t xml:space="preserve"> </w:t>
      </w:r>
      <w:r>
        <w:t>заявителю</w:t>
      </w:r>
      <w:r w:rsidR="00BC509F">
        <w:t xml:space="preserve"> </w:t>
      </w:r>
      <w:r>
        <w:t>(представителю)</w:t>
      </w:r>
      <w:r w:rsidR="00BC509F">
        <w:t xml:space="preserve"> </w:t>
      </w:r>
      <w:r>
        <w:t>способом,</w:t>
      </w:r>
      <w:r w:rsidR="00BC509F">
        <w:t xml:space="preserve"> </w:t>
      </w:r>
      <w:r>
        <w:t>согласно</w:t>
      </w:r>
      <w:r w:rsidR="00BC509F">
        <w:t xml:space="preserve"> </w:t>
      </w:r>
      <w:r>
        <w:t>заключенным</w:t>
      </w:r>
      <w:r w:rsidR="00BC509F">
        <w:t xml:space="preserve"> </w:t>
      </w:r>
      <w:r>
        <w:t>соглашениям</w:t>
      </w:r>
      <w:r w:rsidR="00BC509F">
        <w:t xml:space="preserve"> </w:t>
      </w:r>
      <w:r>
        <w:t>о</w:t>
      </w:r>
      <w:r w:rsidR="00BC509F">
        <w:t xml:space="preserve"> </w:t>
      </w:r>
      <w:r>
        <w:t>взаимодействии</w:t>
      </w:r>
      <w:r w:rsidR="00BC509F">
        <w:t xml:space="preserve"> </w:t>
      </w:r>
      <w:r>
        <w:t>заключенным</w:t>
      </w:r>
      <w:r w:rsidR="00BC509F">
        <w:t xml:space="preserve"> </w:t>
      </w:r>
      <w:r>
        <w:t>между</w:t>
      </w:r>
      <w:r w:rsidR="00BC509F">
        <w:t xml:space="preserve"> </w:t>
      </w:r>
      <w:r>
        <w:t>уполномоченным</w:t>
      </w:r>
      <w:r w:rsidR="00BC509F">
        <w:t xml:space="preserve"> </w:t>
      </w:r>
      <w:r>
        <w:t>органом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органом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и</w:t>
      </w:r>
      <w:r w:rsidR="00BC509F">
        <w:t xml:space="preserve"> </w:t>
      </w:r>
      <w:r>
        <w:t>многофункциональным</w:t>
      </w:r>
      <w:r w:rsidR="00BC509F">
        <w:t xml:space="preserve"> </w:t>
      </w:r>
      <w:r>
        <w:t>центром</w:t>
      </w:r>
      <w:r w:rsidR="00BC509F">
        <w:t xml:space="preserve"> </w:t>
      </w:r>
      <w:r>
        <w:t>в</w:t>
      </w:r>
      <w:r w:rsidR="00BC509F">
        <w:t xml:space="preserve"> </w:t>
      </w:r>
      <w:r>
        <w:t>порядке,</w:t>
      </w:r>
      <w:r w:rsidR="00BC509F">
        <w:t xml:space="preserve"> </w:t>
      </w:r>
      <w:r>
        <w:t>утвержденном</w:t>
      </w:r>
      <w:r w:rsidR="00BC509F">
        <w:t xml:space="preserve"> </w:t>
      </w:r>
      <w:r>
        <w:t>постановлением</w:t>
      </w:r>
      <w:r w:rsidR="00BC509F">
        <w:t xml:space="preserve"> </w:t>
      </w:r>
      <w:r>
        <w:t>Правительства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от</w:t>
      </w:r>
      <w:r w:rsidR="00BC509F">
        <w:t xml:space="preserve"> </w:t>
      </w:r>
      <w:r>
        <w:t>27</w:t>
      </w:r>
      <w:r w:rsidR="00BC509F">
        <w:t xml:space="preserve"> </w:t>
      </w:r>
      <w:r>
        <w:t>сентября</w:t>
      </w:r>
      <w:r w:rsidR="00BC509F">
        <w:t xml:space="preserve"> </w:t>
      </w:r>
      <w:r>
        <w:t>2011</w:t>
      </w:r>
      <w:r w:rsidR="00BC509F">
        <w:t xml:space="preserve"> </w:t>
      </w:r>
      <w:r>
        <w:t>г.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797</w:t>
      </w:r>
      <w:r w:rsidR="00BC509F">
        <w:t xml:space="preserve"> </w:t>
      </w:r>
      <w:r w:rsidR="00C45502">
        <w:t>«</w:t>
      </w:r>
      <w:r>
        <w:t>О</w:t>
      </w:r>
      <w:r w:rsidR="00BC509F">
        <w:t xml:space="preserve"> </w:t>
      </w:r>
      <w:r>
        <w:t>взаимодействии</w:t>
      </w:r>
      <w:r w:rsidR="00BC509F">
        <w:t xml:space="preserve"> </w:t>
      </w:r>
      <w:r>
        <w:t>между</w:t>
      </w:r>
      <w:r w:rsidR="00BC509F">
        <w:t xml:space="preserve"> </w:t>
      </w:r>
      <w:r>
        <w:t>многофункциональными</w:t>
      </w:r>
      <w:r w:rsidR="00BC509F">
        <w:t xml:space="preserve"> </w:t>
      </w:r>
      <w:r>
        <w:t>центрами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и</w:t>
      </w:r>
      <w:r w:rsidR="00BC509F">
        <w:t xml:space="preserve"> </w:t>
      </w:r>
      <w:r>
        <w:t>федеральными</w:t>
      </w:r>
      <w:r w:rsidR="00BC509F">
        <w:t xml:space="preserve"> </w:t>
      </w:r>
      <w:r>
        <w:t>органами</w:t>
      </w:r>
      <w:r w:rsidR="00BC509F">
        <w:t xml:space="preserve"> </w:t>
      </w:r>
      <w:r>
        <w:t>исполнительной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внебюджетных</w:t>
      </w:r>
      <w:r w:rsidR="00BC509F">
        <w:t xml:space="preserve"> </w:t>
      </w:r>
      <w:r>
        <w:t>фондов,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</w:t>
      </w:r>
      <w:r w:rsidR="00BC509F">
        <w:t xml:space="preserve"> </w:t>
      </w:r>
      <w:r>
        <w:t>субъектов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C45502">
        <w:t>»</w:t>
      </w:r>
      <w:r>
        <w:t>.</w:t>
      </w:r>
    </w:p>
    <w:p w14:paraId="351BE0E2" w14:textId="0273FC39" w:rsidR="005F2CF2" w:rsidRDefault="00C077B6">
      <w:pPr>
        <w:pStyle w:val="11"/>
        <w:tabs>
          <w:tab w:val="left" w:pos="1357"/>
        </w:tabs>
        <w:ind w:firstLine="709"/>
        <w:jc w:val="both"/>
      </w:pPr>
      <w:r>
        <w:t>22.10.</w:t>
      </w:r>
      <w:r w:rsidR="00BC509F">
        <w:t xml:space="preserve"> </w:t>
      </w:r>
      <w:r>
        <w:t>Порядок</w:t>
      </w:r>
      <w:r w:rsidR="00BC509F">
        <w:t xml:space="preserve"> </w:t>
      </w:r>
      <w:r>
        <w:t>и</w:t>
      </w:r>
      <w:r w:rsidR="00BC509F">
        <w:t xml:space="preserve"> </w:t>
      </w:r>
      <w:r>
        <w:t>сроки</w:t>
      </w:r>
      <w:r w:rsidR="00BC509F">
        <w:t xml:space="preserve"> </w:t>
      </w:r>
      <w:r>
        <w:t>передачи</w:t>
      </w:r>
      <w:r w:rsidR="00BC509F">
        <w:t xml:space="preserve"> </w:t>
      </w:r>
      <w:r>
        <w:t>уполномоченным</w:t>
      </w:r>
      <w:r w:rsidR="00BC509F">
        <w:t xml:space="preserve"> </w:t>
      </w:r>
      <w:r>
        <w:t>органом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органом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таких</w:t>
      </w:r>
      <w:r w:rsidR="00BC509F">
        <w:t xml:space="preserve"> </w:t>
      </w:r>
      <w:r>
        <w:t>документов</w:t>
      </w:r>
      <w:r w:rsidR="00BC509F">
        <w:t xml:space="preserve"> </w:t>
      </w:r>
      <w:r>
        <w:t>в</w:t>
      </w:r>
      <w:r w:rsidR="00BC509F">
        <w:t xml:space="preserve"> </w:t>
      </w:r>
      <w:r>
        <w:t>многофункциональный</w:t>
      </w:r>
      <w:r w:rsidR="00BC509F">
        <w:t xml:space="preserve"> </w:t>
      </w:r>
      <w:r>
        <w:t>центр</w:t>
      </w:r>
      <w:r w:rsidR="00BC509F">
        <w:t xml:space="preserve"> </w:t>
      </w:r>
      <w:r>
        <w:t>определяются</w:t>
      </w:r>
      <w:r w:rsidR="00BC509F">
        <w:t xml:space="preserve"> </w:t>
      </w:r>
      <w:r>
        <w:t>соглашением</w:t>
      </w:r>
      <w:r w:rsidR="00BC509F">
        <w:t xml:space="preserve"> </w:t>
      </w:r>
      <w:r>
        <w:t>о</w:t>
      </w:r>
      <w:r w:rsidR="00BC509F">
        <w:t xml:space="preserve"> </w:t>
      </w:r>
      <w:r>
        <w:t>взаимодействии,</w:t>
      </w:r>
      <w:r w:rsidR="00BC509F">
        <w:t xml:space="preserve"> </w:t>
      </w:r>
      <w:r>
        <w:t>заключенным</w:t>
      </w:r>
      <w:r w:rsidR="00BC509F">
        <w:t xml:space="preserve"> </w:t>
      </w:r>
      <w:r>
        <w:t>ими</w:t>
      </w:r>
      <w:r w:rsidR="00BC509F">
        <w:t xml:space="preserve"> </w:t>
      </w:r>
      <w:r>
        <w:t>в</w:t>
      </w:r>
      <w:r w:rsidR="00BC509F">
        <w:t xml:space="preserve"> </w:t>
      </w:r>
      <w:r>
        <w:t>порядке,</w:t>
      </w:r>
      <w:r w:rsidR="00BC509F">
        <w:t xml:space="preserve"> </w:t>
      </w:r>
      <w:r>
        <w:t>установленном</w:t>
      </w:r>
      <w:r w:rsidR="00BC509F">
        <w:t xml:space="preserve"> </w:t>
      </w:r>
      <w:r>
        <w:t>постановлением</w:t>
      </w:r>
      <w:r w:rsidR="00BC509F">
        <w:t xml:space="preserve"> </w:t>
      </w:r>
      <w:r>
        <w:t>Правительства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от</w:t>
      </w:r>
      <w:r w:rsidR="00BC509F">
        <w:t xml:space="preserve"> </w:t>
      </w:r>
      <w:r>
        <w:t>27</w:t>
      </w:r>
      <w:r w:rsidR="00BC509F">
        <w:t xml:space="preserve"> </w:t>
      </w:r>
      <w:r>
        <w:t>сентября</w:t>
      </w:r>
      <w:r w:rsidR="00BC509F">
        <w:t xml:space="preserve"> </w:t>
      </w:r>
      <w:r>
        <w:t>2011</w:t>
      </w:r>
      <w:r w:rsidR="00BC509F">
        <w:t xml:space="preserve"> </w:t>
      </w:r>
      <w:r>
        <w:t>г.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797</w:t>
      </w:r>
      <w:r w:rsidR="00BC509F">
        <w:t xml:space="preserve"> </w:t>
      </w:r>
      <w:r w:rsidR="00C45502">
        <w:t>«</w:t>
      </w:r>
      <w:r>
        <w:t>О</w:t>
      </w:r>
      <w:r w:rsidR="00BC509F">
        <w:t xml:space="preserve"> </w:t>
      </w:r>
      <w:r>
        <w:t>взаимодействии</w:t>
      </w:r>
      <w:r w:rsidR="00BC509F">
        <w:t xml:space="preserve"> </w:t>
      </w:r>
      <w:r>
        <w:t>между</w:t>
      </w:r>
      <w:r w:rsidR="00BC509F">
        <w:t xml:space="preserve"> </w:t>
      </w:r>
      <w:r>
        <w:t>многофункциональными</w:t>
      </w:r>
      <w:r w:rsidR="00BC509F">
        <w:t xml:space="preserve"> </w:t>
      </w:r>
      <w:r>
        <w:t>центрами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и</w:t>
      </w:r>
      <w:r w:rsidR="00BC509F">
        <w:t xml:space="preserve"> </w:t>
      </w:r>
      <w:r>
        <w:t>федеральными</w:t>
      </w:r>
      <w:r w:rsidR="00BC509F">
        <w:t xml:space="preserve"> </w:t>
      </w:r>
      <w:r>
        <w:t>органами</w:t>
      </w:r>
      <w:r w:rsidR="00BC509F">
        <w:t xml:space="preserve"> </w:t>
      </w:r>
      <w:r>
        <w:t>исполнительной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внебюджетных</w:t>
      </w:r>
      <w:r w:rsidR="00BC509F">
        <w:t xml:space="preserve"> </w:t>
      </w:r>
      <w:r>
        <w:t>фондов,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</w:t>
      </w:r>
      <w:r w:rsidR="00BC509F">
        <w:t xml:space="preserve"> </w:t>
      </w:r>
      <w:r>
        <w:t>субъектов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Федерации,</w:t>
      </w:r>
      <w:r w:rsidR="00BC509F">
        <w:t xml:space="preserve"> </w:t>
      </w:r>
      <w:r>
        <w:t>органами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C45502">
        <w:t>»</w:t>
      </w:r>
      <w:r>
        <w:t>.</w:t>
      </w:r>
    </w:p>
    <w:p w14:paraId="098F0A62" w14:textId="12DA1CE3" w:rsidR="005F2CF2" w:rsidRDefault="00C077B6">
      <w:pPr>
        <w:pStyle w:val="11"/>
        <w:tabs>
          <w:tab w:val="left" w:pos="1357"/>
        </w:tabs>
        <w:ind w:firstLine="709"/>
        <w:jc w:val="both"/>
      </w:pPr>
      <w:r>
        <w:t>22.11.</w:t>
      </w:r>
      <w:r w:rsidR="00BC509F">
        <w:t xml:space="preserve"> </w:t>
      </w:r>
      <w:r>
        <w:t>Прием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для</w:t>
      </w:r>
      <w:r w:rsidR="00BC509F">
        <w:t xml:space="preserve"> </w:t>
      </w:r>
      <w:r>
        <w:t>выдачи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являющихся</w:t>
      </w:r>
      <w:r w:rsidR="00BC509F">
        <w:t xml:space="preserve"> </w:t>
      </w:r>
      <w:r>
        <w:t>результатом</w:t>
      </w:r>
      <w:r w:rsidR="00BC509F">
        <w:t xml:space="preserve"> </w:t>
      </w:r>
      <w:r>
        <w:t>услуги,</w:t>
      </w:r>
      <w:r w:rsidR="00BC509F">
        <w:t xml:space="preserve"> </w:t>
      </w:r>
      <w:r>
        <w:t>в</w:t>
      </w:r>
      <w:r w:rsidR="00BC509F">
        <w:t xml:space="preserve"> </w:t>
      </w:r>
      <w:r>
        <w:t>порядке</w:t>
      </w:r>
      <w:r w:rsidR="00BC509F">
        <w:t xml:space="preserve"> </w:t>
      </w:r>
      <w:r>
        <w:t>очередности</w:t>
      </w:r>
      <w:r w:rsidR="00BC509F">
        <w:t xml:space="preserve"> </w:t>
      </w:r>
      <w:r>
        <w:t>при</w:t>
      </w:r>
      <w:r w:rsidR="00BC509F">
        <w:t xml:space="preserve"> </w:t>
      </w:r>
      <w:r>
        <w:t>получении</w:t>
      </w:r>
      <w:r w:rsidR="00BC509F">
        <w:t xml:space="preserve"> </w:t>
      </w:r>
      <w:r>
        <w:t>номерного</w:t>
      </w:r>
      <w:r w:rsidR="00BC509F">
        <w:t xml:space="preserve"> </w:t>
      </w:r>
      <w:r>
        <w:t>талона</w:t>
      </w:r>
      <w:r w:rsidR="00BC509F">
        <w:t xml:space="preserve"> </w:t>
      </w:r>
      <w:r>
        <w:t>из</w:t>
      </w:r>
      <w:r w:rsidR="00BC509F">
        <w:t xml:space="preserve"> </w:t>
      </w:r>
      <w:r>
        <w:t>терминала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очереди,</w:t>
      </w:r>
      <w:r w:rsidR="00BC509F">
        <w:t xml:space="preserve"> </w:t>
      </w:r>
      <w:r>
        <w:t>соответствующего</w:t>
      </w:r>
      <w:r w:rsidR="00BC509F">
        <w:t xml:space="preserve"> </w:t>
      </w:r>
      <w:r>
        <w:t>цели</w:t>
      </w:r>
      <w:r w:rsidR="00BC509F">
        <w:t xml:space="preserve"> </w:t>
      </w:r>
      <w:r>
        <w:t>обращения,</w:t>
      </w:r>
      <w:r w:rsidR="00BC509F">
        <w:t xml:space="preserve"> </w:t>
      </w:r>
      <w:r>
        <w:t>либо</w:t>
      </w:r>
      <w:r w:rsidR="00BC509F">
        <w:t xml:space="preserve"> </w:t>
      </w:r>
      <w:r>
        <w:t>по</w:t>
      </w:r>
      <w:r w:rsidR="00BC509F">
        <w:t xml:space="preserve"> </w:t>
      </w:r>
      <w:r>
        <w:t>предварительной</w:t>
      </w:r>
      <w:r w:rsidR="00BC509F">
        <w:t xml:space="preserve"> </w:t>
      </w:r>
      <w:r>
        <w:t>записи.</w:t>
      </w:r>
    </w:p>
    <w:p w14:paraId="4F8E01A1" w14:textId="397173F1" w:rsidR="005F2CF2" w:rsidRDefault="00C077B6">
      <w:pPr>
        <w:pStyle w:val="11"/>
        <w:tabs>
          <w:tab w:val="left" w:pos="1357"/>
        </w:tabs>
        <w:ind w:firstLine="709"/>
        <w:jc w:val="both"/>
      </w:pPr>
      <w:r>
        <w:t>22.12.</w:t>
      </w:r>
      <w:r w:rsidR="00BC509F">
        <w:t xml:space="preserve"> </w:t>
      </w:r>
      <w:r>
        <w:t>Работник</w:t>
      </w:r>
      <w:r w:rsidR="00BC509F">
        <w:t xml:space="preserve"> </w:t>
      </w:r>
      <w:r>
        <w:t>многофункционального</w:t>
      </w:r>
      <w:r w:rsidR="00BC509F">
        <w:t xml:space="preserve"> </w:t>
      </w:r>
      <w:r>
        <w:t>центра</w:t>
      </w:r>
      <w:r w:rsidR="00BC509F">
        <w:t xml:space="preserve"> </w:t>
      </w:r>
      <w:r>
        <w:t>осуществляет</w:t>
      </w:r>
      <w:r w:rsidR="00BC509F">
        <w:t xml:space="preserve"> </w:t>
      </w:r>
      <w:r>
        <w:t>следующие</w:t>
      </w:r>
      <w:r w:rsidR="00BC509F">
        <w:t xml:space="preserve"> </w:t>
      </w:r>
      <w:r>
        <w:t>действия:</w:t>
      </w:r>
    </w:p>
    <w:p w14:paraId="15E167E4" w14:textId="2F40E8F5" w:rsidR="005F2CF2" w:rsidRDefault="00C077B6">
      <w:pPr>
        <w:pStyle w:val="11"/>
        <w:numPr>
          <w:ilvl w:val="0"/>
          <w:numId w:val="7"/>
        </w:numPr>
        <w:tabs>
          <w:tab w:val="left" w:pos="1357"/>
        </w:tabs>
        <w:ind w:left="0" w:firstLine="709"/>
        <w:jc w:val="both"/>
      </w:pPr>
      <w:r>
        <w:t>устанавливает</w:t>
      </w:r>
      <w:r w:rsidR="00BC509F">
        <w:t xml:space="preserve"> </w:t>
      </w:r>
      <w:r>
        <w:t>личность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на</w:t>
      </w:r>
      <w:r w:rsidR="00BC509F">
        <w:t xml:space="preserve"> </w:t>
      </w:r>
      <w:r>
        <w:t>основании</w:t>
      </w:r>
      <w:r w:rsidR="00BC509F">
        <w:t xml:space="preserve"> </w:t>
      </w:r>
      <w:r>
        <w:t>документа,</w:t>
      </w:r>
      <w:r w:rsidR="00BC509F">
        <w:t xml:space="preserve"> </w:t>
      </w:r>
      <w:r>
        <w:t>удостоверяющего</w:t>
      </w:r>
      <w:r w:rsidR="00BC509F">
        <w:t xml:space="preserve"> </w:t>
      </w:r>
      <w:r>
        <w:t>личность</w:t>
      </w:r>
      <w:r w:rsidR="00BC509F">
        <w:t xml:space="preserve"> </w:t>
      </w:r>
      <w:r>
        <w:t>в</w:t>
      </w:r>
      <w:r w:rsidR="00BC509F">
        <w:t xml:space="preserve"> </w:t>
      </w:r>
      <w:r>
        <w:t>соответствии</w:t>
      </w:r>
      <w:r w:rsidR="00BC509F">
        <w:t xml:space="preserve"> </w:t>
      </w:r>
      <w:r>
        <w:t>с</w:t>
      </w:r>
      <w:r w:rsidR="00BC509F">
        <w:t xml:space="preserve"> </w:t>
      </w:r>
      <w:r>
        <w:t>законодательством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Федерации;</w:t>
      </w:r>
    </w:p>
    <w:p w14:paraId="035B469C" w14:textId="142ADFD0" w:rsidR="005F2CF2" w:rsidRDefault="00C077B6">
      <w:pPr>
        <w:pStyle w:val="11"/>
        <w:numPr>
          <w:ilvl w:val="0"/>
          <w:numId w:val="7"/>
        </w:numPr>
        <w:tabs>
          <w:tab w:val="left" w:pos="1357"/>
        </w:tabs>
        <w:ind w:left="0" w:firstLine="709"/>
        <w:jc w:val="both"/>
      </w:pPr>
      <w:r>
        <w:t>проверяет</w:t>
      </w:r>
      <w:r w:rsidR="00BC509F">
        <w:t xml:space="preserve"> </w:t>
      </w:r>
      <w:r>
        <w:t>полномочия</w:t>
      </w:r>
      <w:r w:rsidR="00BC509F">
        <w:t xml:space="preserve"> </w:t>
      </w:r>
      <w:r>
        <w:t>представителя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(в</w:t>
      </w:r>
      <w:r w:rsidR="00BC509F">
        <w:t xml:space="preserve"> </w:t>
      </w:r>
      <w:r>
        <w:t>случае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представителя</w:t>
      </w:r>
      <w:r w:rsidR="00BC509F">
        <w:t xml:space="preserve"> </w:t>
      </w:r>
      <w:r>
        <w:t>заявителя);</w:t>
      </w:r>
    </w:p>
    <w:p w14:paraId="785ABAF3" w14:textId="77777777" w:rsidR="00BC509F" w:rsidRDefault="00C077B6">
      <w:pPr>
        <w:pStyle w:val="11"/>
        <w:numPr>
          <w:ilvl w:val="0"/>
          <w:numId w:val="7"/>
        </w:numPr>
        <w:tabs>
          <w:tab w:val="left" w:pos="1357"/>
        </w:tabs>
        <w:ind w:left="0" w:firstLine="709"/>
        <w:jc w:val="both"/>
      </w:pPr>
      <w:r>
        <w:t>определяет</w:t>
      </w:r>
      <w:r w:rsidR="00BC509F">
        <w:t xml:space="preserve"> </w:t>
      </w:r>
      <w:r>
        <w:t>статус</w:t>
      </w:r>
      <w:r w:rsidR="00BC509F">
        <w:t xml:space="preserve"> </w:t>
      </w:r>
      <w:r>
        <w:t>исполнения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о</w:t>
      </w:r>
      <w:r w:rsidR="00BC509F">
        <w:t xml:space="preserve"> </w:t>
      </w:r>
      <w:r>
        <w:t>выдаче</w:t>
      </w:r>
      <w:r w:rsidR="00BC509F">
        <w:t xml:space="preserve"> </w:t>
      </w:r>
      <w:r>
        <w:t>разрешения</w:t>
      </w:r>
      <w:r w:rsidR="00BC509F">
        <w:t xml:space="preserve"> </w:t>
      </w:r>
      <w:r>
        <w:t>на</w:t>
      </w:r>
      <w:r w:rsidR="00BC509F">
        <w:t xml:space="preserve"> </w:t>
      </w:r>
      <w:r>
        <w:t>ввод</w:t>
      </w:r>
      <w:r w:rsidR="00BC509F">
        <w:t xml:space="preserve"> </w:t>
      </w:r>
      <w:r>
        <w:t>объекта</w:t>
      </w:r>
      <w:r w:rsidR="00BC509F">
        <w:t xml:space="preserve"> </w:t>
      </w:r>
      <w:r>
        <w:t>в</w:t>
      </w:r>
      <w:r w:rsidR="00BC509F">
        <w:t xml:space="preserve"> </w:t>
      </w:r>
      <w:r>
        <w:t>эксплуатацию</w:t>
      </w:r>
      <w:r w:rsidR="00BC509F">
        <w:t xml:space="preserve"> </w:t>
      </w:r>
      <w:r>
        <w:t>в</w:t>
      </w:r>
      <w:r w:rsidR="00BC509F">
        <w:t xml:space="preserve"> </w:t>
      </w:r>
      <w:r>
        <w:t>ГИС;</w:t>
      </w:r>
    </w:p>
    <w:p w14:paraId="0FB66AF4" w14:textId="77777777" w:rsidR="00BC509F" w:rsidRDefault="00C077B6">
      <w:pPr>
        <w:pStyle w:val="11"/>
        <w:numPr>
          <w:ilvl w:val="0"/>
          <w:numId w:val="7"/>
        </w:numPr>
        <w:tabs>
          <w:tab w:val="left" w:pos="1357"/>
        </w:tabs>
        <w:ind w:left="0" w:firstLine="709"/>
        <w:jc w:val="both"/>
      </w:pPr>
      <w:r>
        <w:t>распечатывает</w:t>
      </w:r>
      <w:r w:rsidR="00BC509F">
        <w:t xml:space="preserve"> </w:t>
      </w:r>
      <w:r>
        <w:t>результат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</w:t>
      </w:r>
      <w:r w:rsidR="00BC509F">
        <w:t xml:space="preserve"> </w:t>
      </w:r>
      <w:r>
        <w:t>в</w:t>
      </w:r>
      <w:r w:rsidR="00BC509F">
        <w:t xml:space="preserve"> </w:t>
      </w:r>
      <w:r>
        <w:t>виде</w:t>
      </w:r>
      <w:r w:rsidR="00BC509F">
        <w:t xml:space="preserve"> </w:t>
      </w:r>
      <w:r>
        <w:t>экземпляра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и</w:t>
      </w:r>
      <w:r w:rsidR="00BC509F">
        <w:t xml:space="preserve"> </w:t>
      </w:r>
      <w:r>
        <w:t>заверяет</w:t>
      </w:r>
      <w:r w:rsidR="00BC509F">
        <w:t xml:space="preserve"> </w:t>
      </w:r>
      <w:r>
        <w:t>его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печати</w:t>
      </w:r>
      <w:r w:rsidR="00BC509F">
        <w:t xml:space="preserve"> </w:t>
      </w:r>
      <w:r>
        <w:t>многофункционального</w:t>
      </w:r>
      <w:r w:rsidR="00BC509F">
        <w:t xml:space="preserve"> </w:t>
      </w:r>
      <w:r>
        <w:t>центра</w:t>
      </w:r>
      <w:r w:rsidR="00BC509F">
        <w:t xml:space="preserve"> </w:t>
      </w:r>
      <w:r>
        <w:t>(в</w:t>
      </w:r>
      <w:r w:rsidR="00BC509F">
        <w:t xml:space="preserve"> </w:t>
      </w:r>
      <w:r>
        <w:t>предусмотренных</w:t>
      </w:r>
      <w:r w:rsidR="00BC509F">
        <w:t xml:space="preserve"> </w:t>
      </w:r>
      <w:r>
        <w:t>нормативными</w:t>
      </w:r>
      <w:r w:rsidR="00BC509F">
        <w:t xml:space="preserve"> </w:t>
      </w:r>
      <w:r>
        <w:t>правовыми</w:t>
      </w:r>
      <w:r w:rsidR="00BC509F">
        <w:t xml:space="preserve"> </w:t>
      </w:r>
      <w:r>
        <w:t>актами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случаях</w:t>
      </w:r>
      <w:r w:rsidR="00BC509F">
        <w:t xml:space="preserve"> </w:t>
      </w:r>
      <w:r>
        <w:t>–</w:t>
      </w:r>
      <w:r w:rsidR="00BC509F">
        <w:t xml:space="preserve"> </w:t>
      </w:r>
      <w:r>
        <w:t>печати</w:t>
      </w:r>
      <w:r w:rsidR="00BC509F">
        <w:t xml:space="preserve"> </w:t>
      </w:r>
      <w:r>
        <w:t>с</w:t>
      </w:r>
      <w:r w:rsidR="00BC509F">
        <w:t xml:space="preserve"> </w:t>
      </w:r>
      <w:r>
        <w:t>изображением</w:t>
      </w:r>
      <w:r w:rsidR="00BC509F">
        <w:t xml:space="preserve"> </w:t>
      </w:r>
      <w:r>
        <w:t>Государственного</w:t>
      </w:r>
      <w:r w:rsidR="00BC509F">
        <w:t xml:space="preserve"> </w:t>
      </w:r>
      <w:r>
        <w:t>герба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Федерации);</w:t>
      </w:r>
    </w:p>
    <w:p w14:paraId="54C952D3" w14:textId="4BC2EACC" w:rsidR="005F2CF2" w:rsidRDefault="00C077B6">
      <w:pPr>
        <w:pStyle w:val="11"/>
        <w:numPr>
          <w:ilvl w:val="0"/>
          <w:numId w:val="7"/>
        </w:numPr>
        <w:tabs>
          <w:tab w:val="left" w:pos="1357"/>
        </w:tabs>
        <w:ind w:left="0" w:firstLine="709"/>
        <w:jc w:val="both"/>
      </w:pPr>
      <w:r>
        <w:t>заверяет</w:t>
      </w:r>
      <w:r w:rsidR="00BC509F">
        <w:t xml:space="preserve"> </w:t>
      </w:r>
      <w:r>
        <w:t>экземпляр</w:t>
      </w:r>
      <w:r w:rsidR="00BC509F">
        <w:t xml:space="preserve"> </w:t>
      </w:r>
      <w:r>
        <w:t>электронного</w:t>
      </w:r>
      <w:r w:rsidR="00BC509F">
        <w:t xml:space="preserve"> </w:t>
      </w:r>
      <w:r>
        <w:t>документа</w:t>
      </w:r>
      <w:r w:rsidR="00BC509F">
        <w:t xml:space="preserve"> </w:t>
      </w:r>
      <w:r>
        <w:t>на</w:t>
      </w:r>
      <w:r w:rsidR="00BC509F">
        <w:t xml:space="preserve"> </w:t>
      </w:r>
      <w:r>
        <w:t>бумажном</w:t>
      </w:r>
      <w:r w:rsidR="00BC509F">
        <w:t xml:space="preserve"> </w:t>
      </w:r>
      <w:r>
        <w:t>носителе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печати</w:t>
      </w:r>
      <w:r w:rsidR="00BC509F">
        <w:t xml:space="preserve"> </w:t>
      </w:r>
      <w:r>
        <w:t>многофункционального</w:t>
      </w:r>
      <w:r w:rsidR="00BC509F">
        <w:t xml:space="preserve"> </w:t>
      </w:r>
      <w:r>
        <w:t>центра</w:t>
      </w:r>
      <w:r w:rsidR="00BC509F">
        <w:t xml:space="preserve"> </w:t>
      </w:r>
      <w:r>
        <w:t>(в</w:t>
      </w:r>
      <w:r w:rsidR="00BC509F">
        <w:t xml:space="preserve"> </w:t>
      </w:r>
      <w:r>
        <w:t>предусмотренных</w:t>
      </w:r>
      <w:r w:rsidR="00BC509F">
        <w:t xml:space="preserve"> </w:t>
      </w:r>
      <w:r>
        <w:t>нормативными</w:t>
      </w:r>
      <w:r w:rsidR="00BC509F">
        <w:t xml:space="preserve"> </w:t>
      </w:r>
      <w:r>
        <w:t>правовыми</w:t>
      </w:r>
      <w:r w:rsidR="00BC509F">
        <w:t xml:space="preserve"> </w:t>
      </w:r>
      <w:r>
        <w:t>актами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случаях</w:t>
      </w:r>
      <w:r w:rsidR="00BC509F">
        <w:t xml:space="preserve"> </w:t>
      </w:r>
      <w:r>
        <w:t>–</w:t>
      </w:r>
      <w:r w:rsidR="00BC509F">
        <w:t xml:space="preserve"> </w:t>
      </w:r>
      <w:r>
        <w:t>печати</w:t>
      </w:r>
      <w:r w:rsidR="00BC509F">
        <w:t xml:space="preserve"> </w:t>
      </w:r>
      <w:r>
        <w:t>с</w:t>
      </w:r>
      <w:r w:rsidR="00BC509F">
        <w:t xml:space="preserve"> </w:t>
      </w:r>
      <w:r>
        <w:t>изображением</w:t>
      </w:r>
      <w:r w:rsidR="00BC509F">
        <w:t xml:space="preserve"> </w:t>
      </w:r>
      <w:r>
        <w:t>Государственного</w:t>
      </w:r>
      <w:r w:rsidR="00BC509F">
        <w:t xml:space="preserve"> </w:t>
      </w:r>
      <w:r>
        <w:t>герба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Федерации);</w:t>
      </w:r>
    </w:p>
    <w:p w14:paraId="4A7B4018" w14:textId="4FC36439" w:rsidR="005F2CF2" w:rsidRDefault="00C077B6">
      <w:pPr>
        <w:pStyle w:val="11"/>
        <w:numPr>
          <w:ilvl w:val="0"/>
          <w:numId w:val="7"/>
        </w:numPr>
        <w:tabs>
          <w:tab w:val="left" w:pos="1357"/>
        </w:tabs>
        <w:ind w:left="0" w:firstLine="709"/>
        <w:jc w:val="both"/>
      </w:pPr>
      <w:r>
        <w:t>выдает</w:t>
      </w:r>
      <w:r w:rsidR="00BC509F">
        <w:t xml:space="preserve"> </w:t>
      </w:r>
      <w:r>
        <w:t>документы</w:t>
      </w:r>
      <w:r w:rsidR="00BC509F">
        <w:t xml:space="preserve"> </w:t>
      </w:r>
      <w:r>
        <w:t>заявителю,</w:t>
      </w:r>
      <w:r w:rsidR="00BC509F">
        <w:t xml:space="preserve"> </w:t>
      </w:r>
      <w:r>
        <w:t>при</w:t>
      </w:r>
      <w:r w:rsidR="00BC509F">
        <w:t xml:space="preserve"> </w:t>
      </w:r>
      <w:r>
        <w:t>необходимости</w:t>
      </w:r>
      <w:r w:rsidR="00BC509F">
        <w:t xml:space="preserve"> </w:t>
      </w:r>
      <w:r>
        <w:t>запрашивает</w:t>
      </w:r>
      <w:r w:rsidR="00BC509F">
        <w:t xml:space="preserve"> </w:t>
      </w:r>
      <w:r>
        <w:t>у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подписи</w:t>
      </w:r>
      <w:r w:rsidR="00BC509F">
        <w:t xml:space="preserve"> </w:t>
      </w:r>
      <w:r>
        <w:t>за</w:t>
      </w:r>
      <w:r w:rsidR="00BC509F">
        <w:t xml:space="preserve"> </w:t>
      </w:r>
      <w:r>
        <w:t>каждый</w:t>
      </w:r>
      <w:r w:rsidR="00BC509F">
        <w:t xml:space="preserve"> </w:t>
      </w:r>
      <w:r>
        <w:t>выданный</w:t>
      </w:r>
      <w:r w:rsidR="00BC509F">
        <w:t xml:space="preserve"> </w:t>
      </w:r>
      <w:r>
        <w:t>документ;</w:t>
      </w:r>
    </w:p>
    <w:p w14:paraId="7556B195" w14:textId="586EE129" w:rsidR="005F2CF2" w:rsidRDefault="00C077B6">
      <w:pPr>
        <w:pStyle w:val="11"/>
        <w:numPr>
          <w:ilvl w:val="0"/>
          <w:numId w:val="7"/>
        </w:numPr>
        <w:tabs>
          <w:tab w:val="left" w:pos="1357"/>
        </w:tabs>
        <w:ind w:left="0" w:firstLine="709"/>
        <w:jc w:val="both"/>
      </w:pPr>
      <w:r>
        <w:t>запрашивает</w:t>
      </w:r>
      <w:r w:rsidR="00BC509F">
        <w:t xml:space="preserve"> </w:t>
      </w:r>
      <w:r>
        <w:t>согласие</w:t>
      </w:r>
      <w:r w:rsidR="00BC509F">
        <w:t xml:space="preserve"> </w:t>
      </w:r>
      <w:r>
        <w:t>заявителя</w:t>
      </w:r>
      <w:r w:rsidR="00BC509F">
        <w:t xml:space="preserve"> </w:t>
      </w:r>
      <w:r>
        <w:t>на</w:t>
      </w:r>
      <w:r w:rsidR="00BC509F">
        <w:t xml:space="preserve"> </w:t>
      </w:r>
      <w:r>
        <w:t>участие</w:t>
      </w:r>
      <w:r w:rsidR="00BC509F">
        <w:t xml:space="preserve"> </w:t>
      </w:r>
      <w:r>
        <w:t>в</w:t>
      </w:r>
      <w:r w:rsidR="00BC509F">
        <w:t xml:space="preserve"> </w:t>
      </w:r>
      <w:r>
        <w:t>смс-опросе</w:t>
      </w:r>
      <w:r w:rsidR="00BC509F">
        <w:t xml:space="preserve"> </w:t>
      </w:r>
      <w:r>
        <w:t>для</w:t>
      </w:r>
      <w:r w:rsidR="00BC509F">
        <w:t xml:space="preserve"> </w:t>
      </w:r>
      <w:r>
        <w:t>оценки</w:t>
      </w:r>
      <w:r w:rsidR="00BC509F">
        <w:t xml:space="preserve"> </w:t>
      </w:r>
      <w:r>
        <w:t>качества</w:t>
      </w:r>
      <w:r>
        <w:br/>
        <w:t>предоставленных</w:t>
      </w:r>
      <w:r w:rsidR="00BC509F">
        <w:t xml:space="preserve"> </w:t>
      </w:r>
      <w:r>
        <w:t>услуг</w:t>
      </w:r>
      <w:r w:rsidR="00BC509F">
        <w:t xml:space="preserve"> </w:t>
      </w:r>
      <w:r>
        <w:t>многофункциональным</w:t>
      </w:r>
      <w:r w:rsidR="00BC509F">
        <w:t xml:space="preserve"> </w:t>
      </w:r>
      <w:r>
        <w:t>центром.</w:t>
      </w:r>
    </w:p>
    <w:p w14:paraId="19E78B4E" w14:textId="77777777" w:rsidR="005F2CF2" w:rsidRDefault="005F2CF2">
      <w:pPr>
        <w:pStyle w:val="11"/>
        <w:tabs>
          <w:tab w:val="left" w:pos="1357"/>
        </w:tabs>
        <w:ind w:firstLine="709"/>
        <w:jc w:val="both"/>
      </w:pPr>
    </w:p>
    <w:p w14:paraId="62D7F1A5" w14:textId="47903DE7" w:rsidR="005F2CF2" w:rsidRDefault="00C077B6">
      <w:pPr>
        <w:pStyle w:val="24"/>
        <w:keepNext/>
        <w:keepLines/>
        <w:numPr>
          <w:ilvl w:val="0"/>
          <w:numId w:val="1"/>
        </w:numPr>
        <w:tabs>
          <w:tab w:val="left" w:pos="1043"/>
        </w:tabs>
        <w:ind w:left="0" w:firstLine="709"/>
        <w:jc w:val="center"/>
        <w:outlineLvl w:val="0"/>
        <w:rPr>
          <w:sz w:val="24"/>
          <w:szCs w:val="24"/>
        </w:rPr>
      </w:pPr>
      <w:bookmarkStart w:id="338" w:name="_Toc103862223"/>
      <w:bookmarkStart w:id="339" w:name="_Toc103862258"/>
      <w:bookmarkStart w:id="340" w:name="_Toc103863885"/>
      <w:bookmarkStart w:id="341" w:name="_Toc103877703"/>
      <w:r>
        <w:rPr>
          <w:rFonts w:eastAsiaTheme="minorEastAsia"/>
          <w:sz w:val="24"/>
          <w:szCs w:val="24"/>
        </w:rPr>
        <w:lastRenderedPageBreak/>
        <w:t>Состав,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последовательность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и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сроки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выполнения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административных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процедур,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требования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порядку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их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выполнения</w:t>
      </w:r>
      <w:bookmarkEnd w:id="336"/>
      <w:bookmarkEnd w:id="337"/>
      <w:bookmarkEnd w:id="338"/>
      <w:bookmarkEnd w:id="339"/>
      <w:bookmarkEnd w:id="340"/>
      <w:bookmarkEnd w:id="341"/>
    </w:p>
    <w:p w14:paraId="159927B2" w14:textId="77777777" w:rsidR="00BC509F" w:rsidRDefault="00C077B6">
      <w:pPr>
        <w:pStyle w:val="32"/>
        <w:keepNext/>
        <w:keepLines/>
        <w:numPr>
          <w:ilvl w:val="0"/>
          <w:numId w:val="2"/>
        </w:numPr>
        <w:tabs>
          <w:tab w:val="left" w:pos="1203"/>
        </w:tabs>
        <w:spacing w:after="220"/>
        <w:ind w:left="0" w:firstLine="709"/>
        <w:jc w:val="center"/>
      </w:pPr>
      <w:bookmarkStart w:id="342" w:name="bookmark427"/>
      <w:bookmarkStart w:id="343" w:name="bookmark425"/>
      <w:bookmarkStart w:id="344" w:name="bookmark428"/>
      <w:bookmarkStart w:id="345" w:name="_Toc103862224"/>
      <w:bookmarkStart w:id="346" w:name="_Toc103862259"/>
      <w:bookmarkStart w:id="347" w:name="_Toc103863886"/>
      <w:bookmarkStart w:id="348" w:name="_Toc103877704"/>
      <w:bookmarkEnd w:id="342"/>
      <w:r>
        <w:t>Состав,</w:t>
      </w:r>
      <w:r w:rsidR="00BC509F">
        <w:t xml:space="preserve"> </w:t>
      </w:r>
      <w:r>
        <w:t>последовательность</w:t>
      </w:r>
      <w:r w:rsidR="00BC509F">
        <w:t xml:space="preserve"> </w:t>
      </w:r>
      <w:r>
        <w:t>и</w:t>
      </w:r>
      <w:r w:rsidR="00BC509F">
        <w:t xml:space="preserve"> </w:t>
      </w:r>
      <w:r>
        <w:t>сроки</w:t>
      </w:r>
      <w:r w:rsidR="00BC509F">
        <w:t xml:space="preserve"> </w:t>
      </w:r>
      <w:r>
        <w:t>выполнения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процедур</w:t>
      </w:r>
      <w:r w:rsidR="00BC509F">
        <w:t xml:space="preserve"> </w:t>
      </w:r>
      <w:r>
        <w:t>(действий)</w:t>
      </w:r>
      <w:r w:rsidR="00BC509F">
        <w:t xml:space="preserve"> </w:t>
      </w:r>
      <w:r>
        <w:t>при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Start w:id="349" w:name="bookmark429"/>
      <w:bookmarkStart w:id="350" w:name="_Toc103862225"/>
      <w:bookmarkStart w:id="351" w:name="_Toc103862260"/>
      <w:bookmarkStart w:id="352" w:name="_Toc103863887"/>
      <w:bookmarkEnd w:id="343"/>
      <w:bookmarkEnd w:id="344"/>
      <w:bookmarkEnd w:id="345"/>
      <w:bookmarkEnd w:id="346"/>
      <w:bookmarkEnd w:id="347"/>
      <w:bookmarkEnd w:id="348"/>
      <w:bookmarkEnd w:id="349"/>
    </w:p>
    <w:p w14:paraId="676F1889" w14:textId="58DC46E8" w:rsidR="005F2CF2" w:rsidRDefault="00C077B6">
      <w:pPr>
        <w:pStyle w:val="32"/>
        <w:keepNext/>
        <w:keepLines/>
        <w:numPr>
          <w:ilvl w:val="1"/>
          <w:numId w:val="2"/>
        </w:numPr>
        <w:tabs>
          <w:tab w:val="left" w:pos="1203"/>
        </w:tabs>
        <w:spacing w:after="220"/>
        <w:ind w:left="788" w:hanging="431"/>
        <w:jc w:val="both"/>
        <w:outlineLvl w:val="9"/>
        <w:rPr>
          <w:b w:val="0"/>
          <w:i w:val="0"/>
        </w:rPr>
      </w:pPr>
      <w:r>
        <w:rPr>
          <w:rFonts w:eastAsiaTheme="minorEastAsia"/>
          <w:b w:val="0"/>
          <w:i w:val="0"/>
        </w:rPr>
        <w:t>Перечень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административных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процедур:</w:t>
      </w:r>
      <w:bookmarkEnd w:id="350"/>
      <w:bookmarkEnd w:id="351"/>
      <w:bookmarkEnd w:id="352"/>
    </w:p>
    <w:p w14:paraId="2C0D31D0" w14:textId="65964055" w:rsidR="005F2CF2" w:rsidRDefault="00C077B6">
      <w:pPr>
        <w:pStyle w:val="11"/>
        <w:tabs>
          <w:tab w:val="left" w:pos="1083"/>
        </w:tabs>
        <w:ind w:firstLine="709"/>
        <w:jc w:val="both"/>
      </w:pPr>
      <w:bookmarkStart w:id="353" w:name="bookmark430"/>
      <w:r>
        <w:t>а</w:t>
      </w:r>
      <w:bookmarkEnd w:id="353"/>
      <w:r>
        <w:t>)</w:t>
      </w:r>
      <w:r w:rsidR="00BC509F">
        <w:t xml:space="preserve"> </w:t>
      </w:r>
      <w:r>
        <w:t>Прием</w:t>
      </w:r>
      <w:r w:rsidR="00BC509F">
        <w:t xml:space="preserve"> </w:t>
      </w:r>
      <w:r>
        <w:t>и</w:t>
      </w:r>
      <w:r w:rsidR="00BC509F">
        <w:t xml:space="preserve"> </w:t>
      </w:r>
      <w:r>
        <w:t>регистрация</w:t>
      </w:r>
      <w:r w:rsidR="00BC509F">
        <w:t xml:space="preserve"> </w:t>
      </w:r>
      <w:r>
        <w:t>Заявления</w:t>
      </w:r>
      <w:r w:rsidR="00BC509F">
        <w:t xml:space="preserve"> </w:t>
      </w:r>
      <w:r>
        <w:t>и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113CBD93" w14:textId="7363C577" w:rsidR="005F2CF2" w:rsidRDefault="00C077B6">
      <w:pPr>
        <w:pStyle w:val="11"/>
        <w:tabs>
          <w:tab w:val="left" w:pos="1093"/>
        </w:tabs>
        <w:ind w:firstLine="709"/>
        <w:jc w:val="both"/>
      </w:pPr>
      <w:bookmarkStart w:id="354" w:name="bookmark431"/>
      <w:r>
        <w:t>б</w:t>
      </w:r>
      <w:bookmarkEnd w:id="354"/>
      <w:r>
        <w:t>)</w:t>
      </w:r>
      <w:r w:rsidR="00BC509F">
        <w:t xml:space="preserve"> </w:t>
      </w:r>
      <w:r>
        <w:t>Обработка</w:t>
      </w:r>
      <w:r w:rsidR="00BC509F">
        <w:t xml:space="preserve"> </w:t>
      </w:r>
      <w:r>
        <w:t>и</w:t>
      </w:r>
      <w:r w:rsidR="00BC509F">
        <w:t xml:space="preserve"> </w:t>
      </w:r>
      <w:r>
        <w:t>предварительное</w:t>
      </w:r>
      <w:r w:rsidR="00BC509F">
        <w:t xml:space="preserve"> </w:t>
      </w:r>
      <w:r>
        <w:t>рассмотрение</w:t>
      </w:r>
      <w:r w:rsidR="00BC509F">
        <w:t xml:space="preserve"> </w:t>
      </w:r>
      <w:r>
        <w:t>документов,</w:t>
      </w:r>
      <w:r w:rsidR="00BC509F">
        <w:t xml:space="preserve"> </w:t>
      </w:r>
      <w:r>
        <w:t>необходимых</w:t>
      </w:r>
      <w:r w:rsidR="00BC509F">
        <w:t xml:space="preserve"> </w:t>
      </w:r>
      <w:r>
        <w:t>для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62416F0A" w14:textId="18680061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355" w:name="bookmark432"/>
      <w:r>
        <w:t>в</w:t>
      </w:r>
      <w:bookmarkEnd w:id="355"/>
      <w:r>
        <w:t>)</w:t>
      </w:r>
      <w:r w:rsidR="00BC509F">
        <w:t xml:space="preserve"> </w:t>
      </w:r>
      <w:r>
        <w:t>Формирование</w:t>
      </w:r>
      <w:r w:rsidR="00BC509F">
        <w:t xml:space="preserve"> </w:t>
      </w:r>
      <w:r>
        <w:t>и</w:t>
      </w:r>
      <w:r w:rsidR="00BC509F">
        <w:t xml:space="preserve"> </w:t>
      </w:r>
      <w:r>
        <w:t>направление</w:t>
      </w:r>
      <w:r w:rsidR="00BC509F">
        <w:t xml:space="preserve"> </w:t>
      </w:r>
      <w:r>
        <w:t>межведомственных</w:t>
      </w:r>
      <w:r w:rsidR="00BC509F">
        <w:t xml:space="preserve"> </w:t>
      </w:r>
      <w:r>
        <w:t>запросов</w:t>
      </w:r>
      <w:r w:rsidR="00BC509F">
        <w:t xml:space="preserve"> </w:t>
      </w:r>
      <w:r>
        <w:t>в</w:t>
      </w:r>
      <w:r w:rsidR="00BC509F">
        <w:t xml:space="preserve"> </w:t>
      </w:r>
      <w:r>
        <w:t>органы</w:t>
      </w:r>
      <w:r w:rsidR="00BC509F">
        <w:t xml:space="preserve"> </w:t>
      </w:r>
      <w:r>
        <w:t>(организации),</w:t>
      </w:r>
      <w:r w:rsidR="00BC509F">
        <w:t xml:space="preserve"> </w:t>
      </w:r>
      <w:r>
        <w:t>участвующие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034DCD25" w14:textId="3E3D6AF1" w:rsidR="005F2CF2" w:rsidRDefault="00C077B6">
      <w:pPr>
        <w:pStyle w:val="11"/>
        <w:tabs>
          <w:tab w:val="left" w:pos="1088"/>
        </w:tabs>
        <w:ind w:firstLine="709"/>
        <w:jc w:val="both"/>
      </w:pPr>
      <w:bookmarkStart w:id="356" w:name="bookmark433"/>
      <w:r>
        <w:t>г</w:t>
      </w:r>
      <w:bookmarkEnd w:id="356"/>
      <w:r>
        <w:t>)</w:t>
      </w:r>
      <w:r w:rsidR="00BC509F">
        <w:t xml:space="preserve"> </w:t>
      </w:r>
      <w:r>
        <w:t>Определение</w:t>
      </w:r>
      <w:r w:rsidR="00BC509F">
        <w:t xml:space="preserve"> </w:t>
      </w:r>
      <w:r>
        <w:t>возможности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подготовка</w:t>
      </w:r>
      <w:r w:rsidR="00BC509F">
        <w:t xml:space="preserve"> </w:t>
      </w:r>
      <w:r>
        <w:t>проекта</w:t>
      </w:r>
      <w:r w:rsidR="00BC509F">
        <w:t xml:space="preserve"> </w:t>
      </w:r>
      <w:r>
        <w:t>решения;</w:t>
      </w:r>
    </w:p>
    <w:p w14:paraId="5AC3B73E" w14:textId="340DD8D3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357" w:name="bookmark434"/>
      <w:r>
        <w:t>д</w:t>
      </w:r>
      <w:bookmarkEnd w:id="357"/>
      <w:r>
        <w:t>)</w:t>
      </w:r>
      <w:r w:rsidR="00BC509F">
        <w:t xml:space="preserve"> </w:t>
      </w:r>
      <w:r>
        <w:t>Принятие</w:t>
      </w:r>
      <w:r w:rsidR="00BC509F">
        <w:t xml:space="preserve"> </w:t>
      </w:r>
      <w:r>
        <w:t>решения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(об</w:t>
      </w:r>
      <w:r w:rsidR="00BC509F">
        <w:t xml:space="preserve"> </w:t>
      </w:r>
      <w:r>
        <w:t>отказе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предоставлении)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услуги;</w:t>
      </w:r>
    </w:p>
    <w:p w14:paraId="2159A536" w14:textId="0BE6C396" w:rsidR="005F2CF2" w:rsidRDefault="00C077B6">
      <w:pPr>
        <w:pStyle w:val="11"/>
        <w:tabs>
          <w:tab w:val="left" w:pos="1102"/>
        </w:tabs>
        <w:ind w:firstLine="709"/>
        <w:jc w:val="both"/>
      </w:pPr>
      <w:bookmarkStart w:id="358" w:name="bookmark435"/>
      <w:r>
        <w:t>е</w:t>
      </w:r>
      <w:bookmarkEnd w:id="358"/>
      <w:r>
        <w:t>)</w:t>
      </w:r>
      <w:r w:rsidR="00BC509F">
        <w:t xml:space="preserve"> </w:t>
      </w:r>
      <w:r>
        <w:t>Подписание</w:t>
      </w:r>
      <w:r w:rsidR="00BC509F">
        <w:t xml:space="preserve"> </w:t>
      </w:r>
      <w:r>
        <w:t>и</w:t>
      </w:r>
      <w:r w:rsidR="00BC509F">
        <w:t xml:space="preserve"> </w:t>
      </w:r>
      <w:r>
        <w:t>направление</w:t>
      </w:r>
      <w:r w:rsidR="00BC509F">
        <w:t xml:space="preserve"> </w:t>
      </w:r>
      <w:r>
        <w:t>(выдача)</w:t>
      </w:r>
      <w:r w:rsidR="00BC509F">
        <w:t xml:space="preserve"> </w:t>
      </w:r>
      <w:r>
        <w:t>результата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Заявителю.</w:t>
      </w:r>
    </w:p>
    <w:p w14:paraId="0723D160" w14:textId="2D164C63" w:rsidR="005F2CF2" w:rsidRDefault="00C077B6">
      <w:pPr>
        <w:pStyle w:val="11"/>
        <w:numPr>
          <w:ilvl w:val="1"/>
          <w:numId w:val="2"/>
        </w:numPr>
        <w:ind w:left="0" w:firstLine="709"/>
        <w:jc w:val="both"/>
      </w:pPr>
      <w:bookmarkStart w:id="359" w:name="bookmark436"/>
      <w:bookmarkEnd w:id="359"/>
      <w:r>
        <w:t>Каждая</w:t>
      </w:r>
      <w:r w:rsidR="00BC509F">
        <w:t xml:space="preserve"> </w:t>
      </w:r>
      <w:r>
        <w:t>административная</w:t>
      </w:r>
      <w:r w:rsidR="00BC509F">
        <w:t xml:space="preserve"> </w:t>
      </w:r>
      <w:r>
        <w:t>процедура</w:t>
      </w:r>
      <w:r w:rsidR="00BC509F">
        <w:t xml:space="preserve"> </w:t>
      </w:r>
      <w:r>
        <w:t>состоит</w:t>
      </w:r>
      <w:r w:rsidR="00BC509F">
        <w:t xml:space="preserve"> </w:t>
      </w:r>
      <w:r>
        <w:t>из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действий.</w:t>
      </w:r>
      <w:r w:rsidR="00BC509F">
        <w:t xml:space="preserve"> </w:t>
      </w:r>
      <w:r>
        <w:t>Перечень</w:t>
      </w:r>
      <w:r w:rsidR="00BC509F">
        <w:t xml:space="preserve"> </w:t>
      </w:r>
      <w:r>
        <w:t>и</w:t>
      </w:r>
      <w:r w:rsidR="00BC509F">
        <w:t xml:space="preserve"> </w:t>
      </w:r>
      <w:r>
        <w:t>содержание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действий,</w:t>
      </w:r>
      <w:r w:rsidR="00BC509F">
        <w:t xml:space="preserve"> </w:t>
      </w:r>
      <w:r>
        <w:t>составляющих</w:t>
      </w:r>
      <w:r w:rsidR="00BC509F">
        <w:t xml:space="preserve"> </w:t>
      </w:r>
      <w:r>
        <w:t>каждую</w:t>
      </w:r>
      <w:r w:rsidR="00BC509F">
        <w:t xml:space="preserve"> </w:t>
      </w:r>
      <w:r>
        <w:t>административную</w:t>
      </w:r>
      <w:r w:rsidR="00BC509F">
        <w:t xml:space="preserve"> </w:t>
      </w:r>
      <w:r>
        <w:t>процедуру</w:t>
      </w:r>
      <w:r w:rsidR="00BC509F">
        <w:t xml:space="preserve"> </w:t>
      </w:r>
      <w:r>
        <w:t>приведен</w:t>
      </w:r>
      <w:r w:rsidR="00BC509F">
        <w:t xml:space="preserve"> </w:t>
      </w:r>
      <w:r>
        <w:t>в</w:t>
      </w:r>
      <w:r w:rsidR="00BC509F">
        <w:t xml:space="preserve"> </w:t>
      </w:r>
      <w:r>
        <w:t>Приложении</w:t>
      </w:r>
      <w:r w:rsidR="00BC509F">
        <w:t xml:space="preserve"> </w:t>
      </w:r>
      <w:r>
        <w:t>9</w:t>
      </w:r>
      <w:r w:rsidR="00BC509F">
        <w:t xml:space="preserve"> </w:t>
      </w:r>
      <w:r>
        <w:t>к</w:t>
      </w:r>
      <w:r w:rsidR="00BC509F">
        <w:t xml:space="preserve"> </w:t>
      </w:r>
      <w:r>
        <w:t>настоящему</w:t>
      </w:r>
      <w:r w:rsidR="00BC509F">
        <w:t xml:space="preserve"> </w:t>
      </w:r>
      <w:r>
        <w:t>Административному</w:t>
      </w:r>
      <w:r w:rsidR="00BC509F">
        <w:t xml:space="preserve"> </w:t>
      </w:r>
      <w:r>
        <w:t>регламенту.</w:t>
      </w:r>
    </w:p>
    <w:p w14:paraId="042411AB" w14:textId="77777777" w:rsidR="005F2CF2" w:rsidRDefault="005F2CF2">
      <w:pPr>
        <w:pStyle w:val="11"/>
        <w:tabs>
          <w:tab w:val="left" w:pos="1407"/>
        </w:tabs>
        <w:ind w:firstLine="709"/>
        <w:jc w:val="both"/>
      </w:pPr>
    </w:p>
    <w:p w14:paraId="76C66CAA" w14:textId="75DAD922" w:rsidR="005F2CF2" w:rsidRDefault="00C077B6">
      <w:pPr>
        <w:pStyle w:val="24"/>
        <w:keepNext/>
        <w:keepLines/>
        <w:numPr>
          <w:ilvl w:val="0"/>
          <w:numId w:val="1"/>
        </w:numPr>
        <w:tabs>
          <w:tab w:val="left" w:pos="1397"/>
        </w:tabs>
        <w:spacing w:after="0"/>
        <w:ind w:left="0" w:firstLine="709"/>
        <w:jc w:val="center"/>
        <w:outlineLvl w:val="0"/>
        <w:rPr>
          <w:sz w:val="24"/>
          <w:szCs w:val="24"/>
        </w:rPr>
      </w:pPr>
      <w:bookmarkStart w:id="360" w:name="bookmark437"/>
      <w:bookmarkStart w:id="361" w:name="bookmark440"/>
      <w:bookmarkStart w:id="362" w:name="bookmark438"/>
      <w:bookmarkStart w:id="363" w:name="bookmark439"/>
      <w:bookmarkStart w:id="364" w:name="bookmark441"/>
      <w:bookmarkStart w:id="365" w:name="_Toc103862226"/>
      <w:bookmarkStart w:id="366" w:name="_Toc103862261"/>
      <w:bookmarkStart w:id="367" w:name="_Toc103863888"/>
      <w:bookmarkStart w:id="368" w:name="_Toc103877705"/>
      <w:bookmarkEnd w:id="360"/>
      <w:bookmarkEnd w:id="361"/>
      <w:r>
        <w:rPr>
          <w:rFonts w:eastAsiaTheme="minorEastAsia"/>
          <w:sz w:val="24"/>
          <w:szCs w:val="24"/>
        </w:rPr>
        <w:t>Порядок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и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формы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контроля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за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исполнением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Административного</w:t>
      </w:r>
      <w:r w:rsidR="00BC509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регламента</w:t>
      </w:r>
      <w:bookmarkStart w:id="369" w:name="bookmark442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14:paraId="3543A1A8" w14:textId="77777777" w:rsidR="005F2CF2" w:rsidRDefault="005F2CF2">
      <w:pPr>
        <w:pStyle w:val="24"/>
        <w:keepNext/>
        <w:keepLines/>
        <w:tabs>
          <w:tab w:val="left" w:pos="1397"/>
        </w:tabs>
        <w:spacing w:after="0"/>
        <w:ind w:left="709" w:firstLine="0"/>
        <w:rPr>
          <w:sz w:val="24"/>
          <w:szCs w:val="24"/>
        </w:rPr>
      </w:pPr>
    </w:p>
    <w:p w14:paraId="7E9D7315" w14:textId="52559BE8" w:rsidR="005F2CF2" w:rsidRDefault="00C077B6">
      <w:pPr>
        <w:pStyle w:val="11"/>
        <w:numPr>
          <w:ilvl w:val="0"/>
          <w:numId w:val="2"/>
        </w:numPr>
        <w:tabs>
          <w:tab w:val="left" w:pos="1397"/>
        </w:tabs>
        <w:ind w:left="0" w:firstLine="709"/>
        <w:jc w:val="center"/>
        <w:outlineLvl w:val="2"/>
      </w:pPr>
      <w:bookmarkStart w:id="370" w:name="_Toc103877706"/>
      <w:r>
        <w:rPr>
          <w:rFonts w:eastAsiaTheme="minorEastAsia"/>
          <w:b/>
          <w:bCs/>
          <w:i/>
          <w:iCs/>
        </w:rPr>
        <w:t>Порядок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осуществления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текущего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контроля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за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соблюдением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исполнением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ответственными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должностными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лицами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Администрации,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положений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Административного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регламента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иных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нормативных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правовых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актов,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устанавливающих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требования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к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предоставлению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Муниципальной</w:t>
      </w:r>
      <w:r w:rsidR="00BC509F">
        <w:rPr>
          <w:rFonts w:eastAsiaTheme="minorEastAsia"/>
          <w:b/>
          <w:bCs/>
          <w:i/>
          <w:iCs/>
        </w:rPr>
        <w:t xml:space="preserve"> </w:t>
      </w:r>
      <w:r>
        <w:rPr>
          <w:rFonts w:eastAsiaTheme="minorEastAsia"/>
          <w:b/>
          <w:bCs/>
          <w:i/>
          <w:iCs/>
        </w:rPr>
        <w:t>услуги</w:t>
      </w:r>
      <w:bookmarkEnd w:id="370"/>
    </w:p>
    <w:p w14:paraId="7954F0A6" w14:textId="77777777" w:rsidR="005F2CF2" w:rsidRDefault="005F2CF2">
      <w:pPr>
        <w:pStyle w:val="11"/>
        <w:tabs>
          <w:tab w:val="left" w:pos="1397"/>
        </w:tabs>
        <w:ind w:firstLine="709"/>
      </w:pPr>
    </w:p>
    <w:p w14:paraId="75FA2ECB" w14:textId="77777777" w:rsidR="00BC509F" w:rsidRDefault="00C077B6">
      <w:pPr>
        <w:pStyle w:val="11"/>
        <w:numPr>
          <w:ilvl w:val="1"/>
          <w:numId w:val="2"/>
        </w:numPr>
        <w:tabs>
          <w:tab w:val="left" w:pos="1397"/>
        </w:tabs>
        <w:ind w:left="0" w:firstLine="709"/>
        <w:jc w:val="both"/>
      </w:pPr>
      <w:bookmarkStart w:id="371" w:name="bookmark443"/>
      <w:bookmarkEnd w:id="371"/>
      <w:r>
        <w:t>Текущий</w:t>
      </w:r>
      <w:r w:rsidR="00BC509F">
        <w:t xml:space="preserve"> </w:t>
      </w:r>
      <w:r>
        <w:t>контроль</w:t>
      </w:r>
      <w:r w:rsidR="00BC509F">
        <w:t xml:space="preserve"> </w:t>
      </w:r>
      <w:r>
        <w:t>за</w:t>
      </w:r>
      <w:r w:rsidR="00BC509F">
        <w:t xml:space="preserve"> </w:t>
      </w:r>
      <w:r>
        <w:t>соблюдением</w:t>
      </w:r>
      <w:r w:rsidR="00BC509F">
        <w:t xml:space="preserve"> </w:t>
      </w:r>
      <w:r>
        <w:t>и</w:t>
      </w:r>
      <w:r w:rsidR="00BC509F">
        <w:t xml:space="preserve"> </w:t>
      </w:r>
      <w:r>
        <w:t>исполнением</w:t>
      </w:r>
      <w:r w:rsidR="00BC509F">
        <w:t xml:space="preserve"> </w:t>
      </w:r>
      <w:r>
        <w:t>должностными</w:t>
      </w:r>
      <w:r w:rsidR="00BC509F">
        <w:t xml:space="preserve"> </w:t>
      </w:r>
      <w:r>
        <w:t>лицами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положений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</w:t>
      </w:r>
      <w:r w:rsidR="00BC509F">
        <w:t xml:space="preserve"> </w:t>
      </w:r>
      <w:r>
        <w:t>и</w:t>
      </w:r>
      <w:r w:rsidR="00BC509F">
        <w:t xml:space="preserve"> </w:t>
      </w:r>
      <w:r>
        <w:t>иных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актов,</w:t>
      </w:r>
      <w:r w:rsidR="00BC509F">
        <w:t xml:space="preserve"> </w:t>
      </w:r>
      <w:r>
        <w:t>устанавливающих</w:t>
      </w:r>
      <w:r w:rsidR="00BC509F">
        <w:t xml:space="preserve"> </w:t>
      </w:r>
      <w:r>
        <w:t>требования</w:t>
      </w:r>
      <w:r w:rsidR="00BC509F">
        <w:t xml:space="preserve"> </w:t>
      </w:r>
      <w:r>
        <w:t>к</w:t>
      </w:r>
      <w:r w:rsidR="00BC509F">
        <w:t xml:space="preserve"> </w:t>
      </w:r>
      <w:r>
        <w:t>предоставлению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на</w:t>
      </w:r>
      <w:r w:rsidR="00BC509F">
        <w:t xml:space="preserve"> </w:t>
      </w:r>
      <w:r>
        <w:t>постоянной</w:t>
      </w:r>
      <w:r w:rsidR="00BC509F">
        <w:t xml:space="preserve"> </w:t>
      </w:r>
      <w:r>
        <w:t>основе</w:t>
      </w:r>
      <w:r w:rsidR="00BC509F">
        <w:t xml:space="preserve"> </w:t>
      </w:r>
      <w:r>
        <w:t>должностными</w:t>
      </w:r>
      <w:r w:rsidR="00BC509F">
        <w:t xml:space="preserve"> </w:t>
      </w:r>
      <w:r>
        <w:t>лицами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органа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самоуправления,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уполномоченными</w:t>
      </w:r>
      <w:r w:rsidR="00BC509F">
        <w:t xml:space="preserve"> </w:t>
      </w:r>
      <w:r>
        <w:t>на</w:t>
      </w:r>
      <w:r w:rsidR="00BC509F">
        <w:t xml:space="preserve"> </w:t>
      </w:r>
      <w:r>
        <w:t>осуществление</w:t>
      </w:r>
      <w:r w:rsidR="00BC509F">
        <w:t xml:space="preserve"> </w:t>
      </w:r>
      <w:r>
        <w:t>контроля</w:t>
      </w:r>
      <w:r w:rsidR="00BC509F">
        <w:t xml:space="preserve"> </w:t>
      </w:r>
      <w:r>
        <w:t>за</w:t>
      </w:r>
      <w:r w:rsidR="00BC509F">
        <w:t xml:space="preserve"> </w:t>
      </w:r>
      <w:r>
        <w:t>предоставлением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услуги.</w:t>
      </w:r>
    </w:p>
    <w:p w14:paraId="2053995B" w14:textId="002DBEB7" w:rsidR="005F2CF2" w:rsidRDefault="00C077B6">
      <w:pPr>
        <w:pStyle w:val="11"/>
        <w:numPr>
          <w:ilvl w:val="1"/>
          <w:numId w:val="2"/>
        </w:numPr>
        <w:tabs>
          <w:tab w:val="left" w:pos="1397"/>
        </w:tabs>
        <w:ind w:left="0" w:firstLine="709"/>
        <w:jc w:val="both"/>
      </w:pPr>
      <w:r>
        <w:t>Для</w:t>
      </w:r>
      <w:r w:rsidR="00BC509F">
        <w:t xml:space="preserve"> </w:t>
      </w:r>
      <w:r>
        <w:t>текущего</w:t>
      </w:r>
      <w:r w:rsidR="00BC509F">
        <w:t xml:space="preserve"> </w:t>
      </w:r>
      <w:r>
        <w:t>контроля</w:t>
      </w:r>
      <w:r w:rsidR="00BC509F">
        <w:t xml:space="preserve"> </w:t>
      </w:r>
      <w:r>
        <w:t>используются</w:t>
      </w:r>
      <w:r w:rsidR="00BC509F">
        <w:t xml:space="preserve"> </w:t>
      </w:r>
      <w:r>
        <w:t>сведения</w:t>
      </w:r>
      <w:r w:rsidR="00BC509F">
        <w:t xml:space="preserve"> </w:t>
      </w:r>
      <w:r>
        <w:t>служебной</w:t>
      </w:r>
      <w:r w:rsidR="00BC509F">
        <w:t xml:space="preserve"> </w:t>
      </w:r>
      <w:r>
        <w:t>корреспонденции,</w:t>
      </w:r>
      <w:r w:rsidR="00BC509F">
        <w:t xml:space="preserve"> </w:t>
      </w:r>
      <w:r>
        <w:t>устная</w:t>
      </w:r>
      <w:r w:rsidR="00BC509F">
        <w:t xml:space="preserve"> </w:t>
      </w:r>
      <w:r>
        <w:t>и</w:t>
      </w:r>
      <w:r w:rsidR="00BC509F">
        <w:t xml:space="preserve"> </w:t>
      </w:r>
      <w:r>
        <w:t>письменная</w:t>
      </w:r>
      <w:r w:rsidR="00BC509F">
        <w:t xml:space="preserve"> </w:t>
      </w:r>
      <w:r>
        <w:t>информация</w:t>
      </w:r>
      <w:r w:rsidR="00BC509F">
        <w:t xml:space="preserve"> </w:t>
      </w:r>
      <w:r>
        <w:t>специалистов</w:t>
      </w:r>
      <w:r w:rsidR="00BC509F">
        <w:t xml:space="preserve"> </w:t>
      </w:r>
      <w:r>
        <w:t>и</w:t>
      </w:r>
      <w:r w:rsidR="00BC509F">
        <w:t xml:space="preserve"> </w:t>
      </w:r>
      <w:r>
        <w:t>должностных</w:t>
      </w:r>
      <w:r w:rsidR="00BC509F">
        <w:t xml:space="preserve"> </w:t>
      </w:r>
      <w:r>
        <w:t>лиц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органа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самоуправления,</w:t>
      </w:r>
      <w:r w:rsidR="00BC509F">
        <w:t xml:space="preserve"> </w:t>
      </w:r>
      <w:r>
        <w:t>организации.</w:t>
      </w:r>
    </w:p>
    <w:p w14:paraId="422EF1C1" w14:textId="019258AD" w:rsidR="005F2CF2" w:rsidRDefault="00C077B6">
      <w:pPr>
        <w:pStyle w:val="11"/>
        <w:numPr>
          <w:ilvl w:val="1"/>
          <w:numId w:val="2"/>
        </w:numPr>
        <w:tabs>
          <w:tab w:val="left" w:pos="1397"/>
        </w:tabs>
        <w:ind w:left="0" w:firstLine="709"/>
        <w:jc w:val="both"/>
      </w:pPr>
      <w:r>
        <w:t>Текущий</w:t>
      </w:r>
      <w:r w:rsidR="00BC509F">
        <w:t xml:space="preserve"> </w:t>
      </w:r>
      <w:r>
        <w:t>контроль</w:t>
      </w:r>
      <w:r w:rsidR="00BC509F">
        <w:t xml:space="preserve"> </w:t>
      </w:r>
      <w:r>
        <w:t>осуществляется</w:t>
      </w:r>
      <w:r w:rsidR="00BC509F">
        <w:t xml:space="preserve"> </w:t>
      </w:r>
      <w:r>
        <w:t>путем</w:t>
      </w:r>
      <w:r w:rsidR="00BC509F">
        <w:t xml:space="preserve"> </w:t>
      </w:r>
      <w:r>
        <w:t>проведения</w:t>
      </w:r>
      <w:r w:rsidR="00BC509F">
        <w:t xml:space="preserve"> </w:t>
      </w:r>
      <w:r>
        <w:t>проверок:</w:t>
      </w:r>
      <w:r w:rsidR="00BC509F">
        <w:t xml:space="preserve"> </w:t>
      </w:r>
      <w:r>
        <w:t>решений</w:t>
      </w:r>
      <w:r w:rsidR="00BC509F">
        <w:t xml:space="preserve"> </w:t>
      </w:r>
      <w:r>
        <w:t>о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(об</w:t>
      </w:r>
      <w:r w:rsidR="00BC509F">
        <w:t xml:space="preserve"> </w:t>
      </w:r>
      <w:r>
        <w:t>отказе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предоставлении)</w:t>
      </w:r>
      <w:r w:rsidR="00BC509F">
        <w:t xml:space="preserve"> </w:t>
      </w:r>
      <w:r>
        <w:t>услуги;</w:t>
      </w:r>
      <w:r w:rsidR="00BC509F">
        <w:t xml:space="preserve"> </w:t>
      </w:r>
      <w:r>
        <w:t>выявления</w:t>
      </w:r>
      <w:r w:rsidR="00BC509F">
        <w:t xml:space="preserve"> </w:t>
      </w:r>
      <w:r>
        <w:t>и</w:t>
      </w:r>
      <w:r w:rsidR="00BC509F">
        <w:t xml:space="preserve"> </w:t>
      </w:r>
      <w:r>
        <w:t>устранения</w:t>
      </w:r>
      <w:r w:rsidR="00BC509F">
        <w:t xml:space="preserve"> </w:t>
      </w:r>
      <w:r>
        <w:t>нарушений</w:t>
      </w:r>
      <w:r w:rsidR="00BC509F">
        <w:t xml:space="preserve"> </w:t>
      </w:r>
      <w:r>
        <w:t>прав</w:t>
      </w:r>
      <w:r w:rsidR="00BC509F">
        <w:t xml:space="preserve"> </w:t>
      </w:r>
      <w:r>
        <w:t>граждан;</w:t>
      </w:r>
      <w:r w:rsidR="00BC509F">
        <w:t xml:space="preserve"> </w:t>
      </w:r>
      <w:r>
        <w:t>рассмотрения,</w:t>
      </w:r>
      <w:r w:rsidR="00BC509F">
        <w:t xml:space="preserve"> </w:t>
      </w:r>
      <w:r>
        <w:t>принятия</w:t>
      </w:r>
      <w:r w:rsidR="00BC509F">
        <w:t xml:space="preserve"> </w:t>
      </w:r>
      <w:r>
        <w:t>решений</w:t>
      </w:r>
      <w:r w:rsidR="00BC509F">
        <w:t xml:space="preserve"> </w:t>
      </w:r>
      <w:r>
        <w:t>и</w:t>
      </w:r>
      <w:r w:rsidR="00BC509F">
        <w:t xml:space="preserve"> </w:t>
      </w:r>
      <w:r>
        <w:t>подготовки</w:t>
      </w:r>
      <w:r w:rsidR="00BC509F">
        <w:t xml:space="preserve"> </w:t>
      </w:r>
      <w:r>
        <w:t>ответов</w:t>
      </w:r>
      <w:r w:rsidR="00BC509F">
        <w:t xml:space="preserve"> </w:t>
      </w:r>
      <w:r>
        <w:t>на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граждан,</w:t>
      </w:r>
      <w:r w:rsidR="00BC509F">
        <w:t xml:space="preserve"> </w:t>
      </w:r>
      <w:r>
        <w:t>содержащие</w:t>
      </w:r>
      <w:r w:rsidR="00BC509F">
        <w:t xml:space="preserve"> </w:t>
      </w:r>
      <w:r>
        <w:t>жалобы</w:t>
      </w:r>
      <w:r w:rsidR="00BC509F">
        <w:t xml:space="preserve"> </w:t>
      </w:r>
      <w:r>
        <w:t>на</w:t>
      </w:r>
      <w:r w:rsidR="00BC509F">
        <w:t xml:space="preserve"> </w:t>
      </w:r>
      <w:r>
        <w:t>решения,</w:t>
      </w:r>
      <w:r w:rsidR="00BC509F">
        <w:t xml:space="preserve"> </w:t>
      </w:r>
      <w:r>
        <w:t>действия</w:t>
      </w:r>
      <w:r w:rsidR="00BC509F">
        <w:t xml:space="preserve"> </w:t>
      </w:r>
      <w:r>
        <w:t>(бездействие)</w:t>
      </w:r>
      <w:r w:rsidR="00BC509F">
        <w:t xml:space="preserve"> </w:t>
      </w:r>
      <w:r>
        <w:t>должностных</w:t>
      </w:r>
      <w:r w:rsidR="00BC509F">
        <w:t xml:space="preserve"> </w:t>
      </w:r>
      <w:r>
        <w:t>лиц</w:t>
      </w:r>
    </w:p>
    <w:p w14:paraId="1DFD4DB6" w14:textId="77777777" w:rsidR="005F2CF2" w:rsidRDefault="005F2CF2">
      <w:pPr>
        <w:pStyle w:val="32"/>
        <w:keepNext/>
        <w:keepLines/>
        <w:tabs>
          <w:tab w:val="left" w:pos="429"/>
        </w:tabs>
        <w:spacing w:after="260" w:line="276" w:lineRule="auto"/>
        <w:ind w:firstLine="709"/>
      </w:pPr>
      <w:bookmarkStart w:id="372" w:name="bookmark447"/>
      <w:bookmarkStart w:id="373" w:name="bookmark445"/>
      <w:bookmarkStart w:id="374" w:name="bookmark446"/>
      <w:bookmarkStart w:id="375" w:name="bookmark448"/>
      <w:bookmarkEnd w:id="372"/>
    </w:p>
    <w:p w14:paraId="199AF55E" w14:textId="319A790F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429"/>
        </w:tabs>
        <w:spacing w:after="260" w:line="276" w:lineRule="auto"/>
        <w:ind w:left="0" w:firstLine="709"/>
        <w:jc w:val="center"/>
      </w:pPr>
      <w:bookmarkStart w:id="376" w:name="_Toc103862227"/>
      <w:bookmarkStart w:id="377" w:name="_Toc103862262"/>
      <w:bookmarkStart w:id="378" w:name="_Toc103863889"/>
      <w:bookmarkStart w:id="379" w:name="_Toc103877707"/>
      <w:r>
        <w:t>Порядок</w:t>
      </w:r>
      <w:r w:rsidR="00BC509F">
        <w:t xml:space="preserve"> </w:t>
      </w:r>
      <w:r>
        <w:t>и</w:t>
      </w:r>
      <w:r w:rsidR="00BC509F">
        <w:t xml:space="preserve"> </w:t>
      </w:r>
      <w:r>
        <w:t>периодичность</w:t>
      </w:r>
      <w:r w:rsidR="00BC509F">
        <w:t xml:space="preserve"> </w:t>
      </w:r>
      <w:r>
        <w:t>осуществления</w:t>
      </w:r>
      <w:r w:rsidR="00BC509F">
        <w:t xml:space="preserve"> </w:t>
      </w:r>
      <w:r>
        <w:t>плановых</w:t>
      </w:r>
      <w:r w:rsidR="00BC509F">
        <w:t xml:space="preserve"> </w:t>
      </w:r>
      <w:r>
        <w:t>и</w:t>
      </w:r>
      <w:r w:rsidR="00BC509F">
        <w:t xml:space="preserve"> </w:t>
      </w:r>
      <w:r>
        <w:t>внеплановых</w:t>
      </w:r>
      <w:r w:rsidR="00BC509F">
        <w:t xml:space="preserve"> </w:t>
      </w:r>
      <w:r>
        <w:t>проверок</w:t>
      </w:r>
      <w:r w:rsidR="00BC509F">
        <w:t xml:space="preserve"> </w:t>
      </w:r>
      <w:r>
        <w:t>полноты</w:t>
      </w:r>
      <w:r w:rsidR="00BC509F">
        <w:t xml:space="preserve"> </w:t>
      </w:r>
      <w:r>
        <w:t>и</w:t>
      </w:r>
      <w:r w:rsidR="00BC509F">
        <w:t xml:space="preserve"> </w:t>
      </w:r>
      <w:r>
        <w:t>качества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  <w:bookmarkEnd w:id="373"/>
      <w:bookmarkEnd w:id="374"/>
      <w:bookmarkEnd w:id="375"/>
      <w:bookmarkEnd w:id="376"/>
      <w:bookmarkEnd w:id="377"/>
      <w:bookmarkEnd w:id="378"/>
      <w:bookmarkEnd w:id="379"/>
    </w:p>
    <w:p w14:paraId="68C3DE1A" w14:textId="2C404209" w:rsidR="005F2CF2" w:rsidRDefault="00C077B6">
      <w:pPr>
        <w:pStyle w:val="11"/>
        <w:numPr>
          <w:ilvl w:val="1"/>
          <w:numId w:val="2"/>
        </w:numPr>
        <w:tabs>
          <w:tab w:val="left" w:pos="1451"/>
        </w:tabs>
        <w:ind w:left="0" w:firstLine="709"/>
        <w:jc w:val="both"/>
      </w:pPr>
      <w:bookmarkStart w:id="380" w:name="bookmark449"/>
      <w:bookmarkEnd w:id="380"/>
      <w:r>
        <w:rPr>
          <w:rFonts w:eastAsiaTheme="minorEastAsia"/>
          <w:color w:val="000009"/>
        </w:rPr>
        <w:t>Контроль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полнотой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качеством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включает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себя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проведение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плановых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внеплановых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проверок.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Плановые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проверки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осуществляются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основании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годовых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планов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работы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уполномоченного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государственной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власти,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местного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самоуправления,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утверждаемых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руководителем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уполномоченного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государственной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власти,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организации.</w:t>
      </w:r>
    </w:p>
    <w:p w14:paraId="148218B9" w14:textId="77777777" w:rsidR="00BC509F" w:rsidRDefault="00C077B6">
      <w:pPr>
        <w:pStyle w:val="11"/>
        <w:numPr>
          <w:ilvl w:val="1"/>
          <w:numId w:val="2"/>
        </w:numPr>
        <w:tabs>
          <w:tab w:val="left" w:pos="1451"/>
        </w:tabs>
        <w:ind w:left="0" w:firstLine="709"/>
        <w:jc w:val="both"/>
      </w:pPr>
      <w:r>
        <w:rPr>
          <w:rFonts w:eastAsiaTheme="minorEastAsia"/>
          <w:color w:val="000009"/>
        </w:rPr>
        <w:t>При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плановой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проверке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полноты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качества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контролю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подлежат</w:t>
      </w:r>
      <w:r>
        <w:t>:</w:t>
      </w:r>
    </w:p>
    <w:p w14:paraId="710A5012" w14:textId="19E22A6B" w:rsidR="005F2CF2" w:rsidRDefault="00C077B6">
      <w:pPr>
        <w:pStyle w:val="11"/>
        <w:tabs>
          <w:tab w:val="left" w:pos="1451"/>
        </w:tabs>
        <w:ind w:firstLine="709"/>
        <w:jc w:val="both"/>
      </w:pPr>
      <w:r>
        <w:t>а)</w:t>
      </w:r>
      <w:r w:rsidR="00BC509F">
        <w:t xml:space="preserve"> </w:t>
      </w:r>
      <w:r>
        <w:t>соблюдение</w:t>
      </w:r>
      <w:r w:rsidR="00BC509F">
        <w:t xml:space="preserve"> </w:t>
      </w:r>
      <w:r>
        <w:t>сроков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услуги;</w:t>
      </w:r>
    </w:p>
    <w:p w14:paraId="0AE58F45" w14:textId="77777777" w:rsidR="00BC509F" w:rsidRDefault="00C077B6">
      <w:pPr>
        <w:pStyle w:val="11"/>
        <w:tabs>
          <w:tab w:val="left" w:pos="1451"/>
        </w:tabs>
        <w:ind w:firstLine="709"/>
        <w:jc w:val="both"/>
      </w:pPr>
      <w:r>
        <w:rPr>
          <w:rFonts w:eastAsiaTheme="minorEastAsia"/>
          <w:color w:val="000009"/>
        </w:rPr>
        <w:t>б)</w:t>
      </w:r>
      <w:r w:rsidR="00BC509F">
        <w:rPr>
          <w:rFonts w:eastAsiaTheme="minorEastAsia"/>
          <w:color w:val="000009"/>
        </w:rPr>
        <w:t xml:space="preserve"> </w:t>
      </w:r>
      <w:r>
        <w:t>соблюдение</w:t>
      </w:r>
      <w:r w:rsidR="00BC509F">
        <w:t xml:space="preserve"> </w:t>
      </w:r>
      <w:r>
        <w:t>положений</w:t>
      </w:r>
      <w:r w:rsidR="00BC509F">
        <w:t xml:space="preserve"> </w:t>
      </w:r>
      <w:r>
        <w:t>настоящего</w:t>
      </w:r>
      <w:r w:rsidR="00BC509F">
        <w:t xml:space="preserve"> </w:t>
      </w:r>
      <w:r>
        <w:t>Административного</w:t>
      </w:r>
      <w:r w:rsidR="00BC509F">
        <w:t xml:space="preserve"> </w:t>
      </w:r>
      <w:r>
        <w:t>регламента;</w:t>
      </w:r>
    </w:p>
    <w:p w14:paraId="4E0DD743" w14:textId="5DFB407B" w:rsidR="005F2CF2" w:rsidRDefault="00C077B6">
      <w:pPr>
        <w:pStyle w:val="11"/>
        <w:tabs>
          <w:tab w:val="left" w:pos="1451"/>
        </w:tabs>
        <w:ind w:firstLine="709"/>
        <w:jc w:val="both"/>
      </w:pPr>
      <w:r>
        <w:t>в)</w:t>
      </w:r>
      <w:r w:rsidR="00BC509F">
        <w:t xml:space="preserve"> </w:t>
      </w:r>
      <w:r>
        <w:t>правильность</w:t>
      </w:r>
      <w:r w:rsidR="00BC509F">
        <w:t xml:space="preserve"> </w:t>
      </w:r>
      <w:r>
        <w:t>и</w:t>
      </w:r>
      <w:r w:rsidR="00BC509F">
        <w:t xml:space="preserve"> </w:t>
      </w:r>
      <w:r>
        <w:t>обоснованность</w:t>
      </w:r>
      <w:r w:rsidR="00BC509F">
        <w:t xml:space="preserve"> </w:t>
      </w:r>
      <w:r>
        <w:t>принятого</w:t>
      </w:r>
      <w:r w:rsidR="00BC509F">
        <w:t xml:space="preserve"> </w:t>
      </w:r>
      <w:r>
        <w:t>решения</w:t>
      </w:r>
      <w:r w:rsidR="00BC509F">
        <w:t xml:space="preserve"> </w:t>
      </w:r>
      <w:r>
        <w:t>об</w:t>
      </w:r>
      <w:r w:rsidR="00BC509F">
        <w:t xml:space="preserve"> </w:t>
      </w:r>
      <w:r>
        <w:t>отказе</w:t>
      </w:r>
      <w:r w:rsidR="00BC509F">
        <w:t xml:space="preserve"> </w:t>
      </w:r>
      <w:r>
        <w:t>в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услуги.</w:t>
      </w:r>
    </w:p>
    <w:p w14:paraId="0407FECF" w14:textId="4E52F2ED" w:rsidR="005F2CF2" w:rsidRDefault="00C077B6">
      <w:pPr>
        <w:pStyle w:val="11"/>
        <w:numPr>
          <w:ilvl w:val="1"/>
          <w:numId w:val="2"/>
        </w:numPr>
        <w:tabs>
          <w:tab w:val="left" w:pos="1451"/>
        </w:tabs>
        <w:ind w:left="0" w:firstLine="709"/>
        <w:jc w:val="both"/>
      </w:pPr>
      <w:r>
        <w:t>Основанием</w:t>
      </w:r>
      <w:r w:rsidR="00BC509F">
        <w:t xml:space="preserve"> </w:t>
      </w:r>
      <w:r>
        <w:t>для</w:t>
      </w:r>
      <w:r w:rsidR="00BC509F">
        <w:t xml:space="preserve"> </w:t>
      </w:r>
      <w:r>
        <w:t>проведения</w:t>
      </w:r>
      <w:r w:rsidR="00BC509F">
        <w:t xml:space="preserve"> </w:t>
      </w:r>
      <w:r>
        <w:t>внеплановых</w:t>
      </w:r>
      <w:r w:rsidR="00BC509F">
        <w:t xml:space="preserve"> </w:t>
      </w:r>
      <w:r>
        <w:t>проверок</w:t>
      </w:r>
      <w:r w:rsidR="00BC509F">
        <w:t xml:space="preserve"> </w:t>
      </w:r>
      <w:r>
        <w:t>являются:</w:t>
      </w:r>
    </w:p>
    <w:p w14:paraId="1892E63F" w14:textId="77777777" w:rsidR="00BC509F" w:rsidRDefault="00C077B6">
      <w:pPr>
        <w:pStyle w:val="11"/>
        <w:tabs>
          <w:tab w:val="left" w:pos="1451"/>
        </w:tabs>
        <w:ind w:firstLine="709"/>
        <w:jc w:val="both"/>
      </w:pPr>
      <w:r>
        <w:t>а)</w:t>
      </w:r>
      <w:r w:rsidR="00BC509F">
        <w:t xml:space="preserve"> </w:t>
      </w:r>
      <w:r>
        <w:t>получение</w:t>
      </w:r>
      <w:r w:rsidR="00BC509F">
        <w:t xml:space="preserve"> </w:t>
      </w:r>
      <w:r>
        <w:t>от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органов,</w:t>
      </w:r>
      <w:r w:rsidR="00BC509F">
        <w:t xml:space="preserve"> </w:t>
      </w:r>
      <w:r>
        <w:t>органов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информации</w:t>
      </w:r>
      <w:r w:rsidR="00BC509F">
        <w:t xml:space="preserve"> </w:t>
      </w:r>
      <w:r>
        <w:t>о</w:t>
      </w:r>
      <w:r w:rsidR="00BC509F">
        <w:t xml:space="preserve"> </w:t>
      </w:r>
      <w:r>
        <w:t>предполагаемых</w:t>
      </w:r>
      <w:r w:rsidR="00BC509F">
        <w:t xml:space="preserve"> </w:t>
      </w:r>
      <w:r>
        <w:t>или</w:t>
      </w:r>
      <w:r w:rsidR="00BC509F">
        <w:t xml:space="preserve"> </w:t>
      </w:r>
      <w:r>
        <w:t>выявленных</w:t>
      </w:r>
      <w:r w:rsidR="00BC509F">
        <w:t xml:space="preserve"> </w:t>
      </w:r>
      <w:r>
        <w:t>нарушениях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актов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Федерации,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актов</w:t>
      </w:r>
      <w:r w:rsidR="00BC509F">
        <w:t xml:space="preserve"> </w:t>
      </w:r>
      <w:r>
        <w:t>(указать</w:t>
      </w:r>
      <w:r w:rsidR="00BC509F">
        <w:t xml:space="preserve"> </w:t>
      </w:r>
      <w:r>
        <w:t>наименование</w:t>
      </w:r>
      <w:r w:rsidR="00BC509F">
        <w:t xml:space="preserve"> </w:t>
      </w:r>
      <w:r>
        <w:t>субъекта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услуги,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услуги</w:t>
      </w:r>
      <w:r w:rsidR="00BC509F">
        <w:t xml:space="preserve"> </w:t>
      </w:r>
      <w:r>
        <w:t>с</w:t>
      </w:r>
      <w:r w:rsidR="00BC509F">
        <w:t xml:space="preserve"> </w:t>
      </w:r>
      <w:r>
        <w:t>переданными</w:t>
      </w:r>
      <w:r w:rsidR="00BC509F">
        <w:t xml:space="preserve"> </w:t>
      </w:r>
      <w:r>
        <w:t>полномочиями)</w:t>
      </w:r>
      <w:r w:rsidR="00BC509F">
        <w:t xml:space="preserve"> </w:t>
      </w:r>
      <w:r>
        <w:t>и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актов</w:t>
      </w:r>
      <w:r w:rsidR="00BC509F">
        <w:t xml:space="preserve"> </w:t>
      </w:r>
      <w:r>
        <w:t>органов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(указать</w:t>
      </w:r>
      <w:r w:rsidR="00BC509F">
        <w:t xml:space="preserve"> </w:t>
      </w:r>
      <w:r>
        <w:t>наименование</w:t>
      </w:r>
      <w:r w:rsidR="00BC509F">
        <w:t xml:space="preserve"> </w:t>
      </w:r>
      <w:r>
        <w:t>муниципального</w:t>
      </w:r>
      <w:r w:rsidR="00BC509F">
        <w:t xml:space="preserve"> </w:t>
      </w:r>
      <w:r>
        <w:t>образования</w:t>
      </w:r>
      <w:r w:rsidR="00BC509F">
        <w:t xml:space="preserve"> </w:t>
      </w:r>
      <w:r>
        <w:t>в</w:t>
      </w:r>
      <w:r w:rsidR="00BC509F">
        <w:t xml:space="preserve"> </w:t>
      </w:r>
      <w:r>
        <w:t>случае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услуги);</w:t>
      </w:r>
    </w:p>
    <w:p w14:paraId="0972CC8B" w14:textId="23B602B7" w:rsidR="005F2CF2" w:rsidRDefault="00C077B6">
      <w:pPr>
        <w:pStyle w:val="11"/>
        <w:tabs>
          <w:tab w:val="left" w:pos="1451"/>
        </w:tabs>
        <w:ind w:firstLine="709"/>
        <w:jc w:val="both"/>
      </w:pPr>
      <w:r>
        <w:t>б)</w:t>
      </w:r>
      <w:r w:rsidR="00BC509F">
        <w:t xml:space="preserve"> </w:t>
      </w:r>
      <w:r>
        <w:t>обращения</w:t>
      </w:r>
      <w:r w:rsidR="00BC509F">
        <w:t xml:space="preserve"> </w:t>
      </w:r>
      <w:r>
        <w:t>граждан</w:t>
      </w:r>
      <w:r w:rsidR="00BC509F">
        <w:t xml:space="preserve"> </w:t>
      </w:r>
      <w:r>
        <w:t>и</w:t>
      </w:r>
      <w:r w:rsidR="00BC509F">
        <w:t xml:space="preserve"> </w:t>
      </w:r>
      <w:r>
        <w:t>юридических</w:t>
      </w:r>
      <w:r w:rsidR="00BC509F">
        <w:t xml:space="preserve"> </w:t>
      </w:r>
      <w:r>
        <w:t>лиц</w:t>
      </w:r>
      <w:r w:rsidR="00BC509F">
        <w:t xml:space="preserve"> </w:t>
      </w:r>
      <w:r>
        <w:t>на</w:t>
      </w:r>
      <w:r w:rsidR="00BC509F">
        <w:t xml:space="preserve"> </w:t>
      </w:r>
      <w:r>
        <w:t>нарушения</w:t>
      </w:r>
      <w:r w:rsidR="00BC509F">
        <w:t xml:space="preserve"> </w:t>
      </w:r>
      <w:r>
        <w:t>законодательства,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на</w:t>
      </w:r>
      <w:r w:rsidR="00BC509F">
        <w:t xml:space="preserve"> </w:t>
      </w:r>
      <w:r>
        <w:t>качество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услуги.</w:t>
      </w:r>
    </w:p>
    <w:p w14:paraId="141D967D" w14:textId="77777777" w:rsidR="005F2CF2" w:rsidRDefault="005F2CF2">
      <w:pPr>
        <w:pStyle w:val="11"/>
        <w:tabs>
          <w:tab w:val="left" w:pos="1451"/>
        </w:tabs>
        <w:ind w:firstLine="709"/>
        <w:jc w:val="both"/>
      </w:pPr>
    </w:p>
    <w:p w14:paraId="2D6DAC0F" w14:textId="07FEFE7C" w:rsidR="005F2CF2" w:rsidRDefault="00C077B6" w:rsidP="00C45502">
      <w:pPr>
        <w:pStyle w:val="11"/>
        <w:numPr>
          <w:ilvl w:val="0"/>
          <w:numId w:val="2"/>
        </w:numPr>
        <w:tabs>
          <w:tab w:val="left" w:pos="725"/>
        </w:tabs>
        <w:spacing w:before="240" w:after="240"/>
        <w:ind w:left="0" w:firstLine="709"/>
        <w:jc w:val="center"/>
      </w:pPr>
      <w:bookmarkStart w:id="381" w:name="bookmark452"/>
      <w:bookmarkEnd w:id="381"/>
      <w:r w:rsidRPr="00C45502">
        <w:rPr>
          <w:rFonts w:eastAsiaTheme="minorEastAsia"/>
          <w:b/>
          <w:bCs/>
          <w:color w:val="000009"/>
        </w:rPr>
        <w:t>Ответственность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должностных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лиц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Администрации,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работников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МФЦ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за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решения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и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действия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(бездействие),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принимаемые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(осуществляемые)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в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ходе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предоставления</w:t>
      </w:r>
      <w:r w:rsidR="00C45502">
        <w:rPr>
          <w:rFonts w:eastAsiaTheme="minorEastAsia"/>
          <w:b/>
          <w:bCs/>
          <w:color w:val="000009"/>
        </w:rPr>
        <w:t xml:space="preserve"> м</w:t>
      </w:r>
      <w:r w:rsidRPr="00C45502">
        <w:rPr>
          <w:rFonts w:eastAsiaTheme="minorEastAsia"/>
          <w:b/>
          <w:bCs/>
          <w:color w:val="000009"/>
        </w:rPr>
        <w:t>униципальной</w:t>
      </w:r>
      <w:r w:rsidR="00BC509F" w:rsidRPr="00C45502">
        <w:rPr>
          <w:rFonts w:eastAsiaTheme="minorEastAsia"/>
          <w:b/>
          <w:bCs/>
          <w:color w:val="000009"/>
        </w:rPr>
        <w:t xml:space="preserve"> </w:t>
      </w:r>
      <w:r w:rsidRPr="00C45502">
        <w:rPr>
          <w:rFonts w:eastAsiaTheme="minorEastAsia"/>
          <w:b/>
          <w:bCs/>
          <w:color w:val="000009"/>
        </w:rPr>
        <w:t>услуги</w:t>
      </w:r>
    </w:p>
    <w:p w14:paraId="636E92F7" w14:textId="6B2DDF80" w:rsidR="005F2CF2" w:rsidRDefault="00C077B6">
      <w:pPr>
        <w:pStyle w:val="11"/>
        <w:numPr>
          <w:ilvl w:val="1"/>
          <w:numId w:val="2"/>
        </w:numPr>
        <w:tabs>
          <w:tab w:val="left" w:pos="1457"/>
        </w:tabs>
        <w:ind w:left="0" w:firstLine="709"/>
        <w:jc w:val="both"/>
      </w:pPr>
      <w:bookmarkStart w:id="382" w:name="bookmark453"/>
      <w:bookmarkEnd w:id="382"/>
      <w:r>
        <w:rPr>
          <w:rFonts w:eastAsiaTheme="minorEastAsia"/>
          <w:color w:val="000009"/>
        </w:rPr>
        <w:t>По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результатам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проведенных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проверок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случае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выявления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нарушений,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положений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настоящего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Административного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регламента,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нормативных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правовых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актов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(указать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наименование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субъекта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Российской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Федерации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случае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государственной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государственной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переданными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полномочиями)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нормативных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правовых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актов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органов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местного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самоуправления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(указать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наименование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образования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случае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услуги)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осуществляется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привлечение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виновных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ответственности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соответствии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законодательством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Российской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Федерации.</w:t>
      </w:r>
    </w:p>
    <w:p w14:paraId="2408ED91" w14:textId="23AB77C6" w:rsidR="005F2CF2" w:rsidRDefault="00C077B6">
      <w:pPr>
        <w:pStyle w:val="11"/>
        <w:numPr>
          <w:ilvl w:val="1"/>
          <w:numId w:val="2"/>
        </w:numPr>
        <w:tabs>
          <w:tab w:val="left" w:pos="1457"/>
        </w:tabs>
        <w:ind w:left="0" w:firstLine="709"/>
        <w:jc w:val="both"/>
      </w:pPr>
      <w:r>
        <w:rPr>
          <w:rFonts w:eastAsiaTheme="minorEastAsia"/>
          <w:color w:val="000009"/>
        </w:rPr>
        <w:t>Персональная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ответственность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правильность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своевременность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принятия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решения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(об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отказе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предоставлении)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закрепляется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регламентах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соответствии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требованиями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законодательства.</w:t>
      </w:r>
    </w:p>
    <w:p w14:paraId="058E935E" w14:textId="1CEADC29" w:rsidR="005F2CF2" w:rsidRDefault="00C077B6">
      <w:pPr>
        <w:pStyle w:val="11"/>
        <w:numPr>
          <w:ilvl w:val="1"/>
          <w:numId w:val="2"/>
        </w:numPr>
        <w:tabs>
          <w:tab w:val="left" w:pos="1457"/>
        </w:tabs>
        <w:ind w:left="0" w:firstLine="709"/>
        <w:jc w:val="both"/>
      </w:pPr>
      <w:bookmarkStart w:id="383" w:name="bookmark454"/>
      <w:bookmarkStart w:id="384" w:name="bookmark456"/>
      <w:bookmarkEnd w:id="383"/>
      <w:bookmarkEnd w:id="384"/>
      <w:r>
        <w:rPr>
          <w:rFonts w:eastAsiaTheme="minorEastAsia"/>
          <w:color w:val="000009"/>
        </w:rPr>
        <w:t>Положения,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характеризующие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требования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порядку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формам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числе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стороны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граждан,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организаций</w:t>
      </w:r>
    </w:p>
    <w:p w14:paraId="49B83FC2" w14:textId="6052A043" w:rsidR="005F2CF2" w:rsidRDefault="00C077B6">
      <w:pPr>
        <w:pStyle w:val="11"/>
        <w:numPr>
          <w:ilvl w:val="1"/>
          <w:numId w:val="2"/>
        </w:numPr>
        <w:tabs>
          <w:tab w:val="left" w:pos="1466"/>
        </w:tabs>
        <w:ind w:left="0" w:firstLine="709"/>
        <w:jc w:val="both"/>
      </w:pPr>
      <w:bookmarkStart w:id="385" w:name="bookmark457"/>
      <w:bookmarkEnd w:id="385"/>
      <w:r>
        <w:rPr>
          <w:rFonts w:eastAsiaTheme="minorEastAsia"/>
          <w:color w:val="000009"/>
        </w:rPr>
        <w:t>Требованиями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порядку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формам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текущего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являются:</w:t>
      </w:r>
    </w:p>
    <w:p w14:paraId="3C72E1AC" w14:textId="77777777" w:rsidR="005F2CF2" w:rsidRDefault="00C077B6">
      <w:pPr>
        <w:pStyle w:val="11"/>
        <w:numPr>
          <w:ilvl w:val="0"/>
          <w:numId w:val="3"/>
        </w:numPr>
        <w:tabs>
          <w:tab w:val="left" w:pos="1073"/>
        </w:tabs>
        <w:ind w:firstLine="709"/>
        <w:jc w:val="both"/>
      </w:pPr>
      <w:bookmarkStart w:id="386" w:name="bookmark458"/>
      <w:bookmarkEnd w:id="386"/>
      <w:r>
        <w:rPr>
          <w:rFonts w:eastAsiaTheme="minorEastAsia"/>
          <w:color w:val="000009"/>
        </w:rPr>
        <w:t>независимость;</w:t>
      </w:r>
    </w:p>
    <w:p w14:paraId="1E48686A" w14:textId="77777777" w:rsidR="005F2CF2" w:rsidRDefault="00C077B6">
      <w:pPr>
        <w:pStyle w:val="11"/>
        <w:numPr>
          <w:ilvl w:val="0"/>
          <w:numId w:val="3"/>
        </w:numPr>
        <w:tabs>
          <w:tab w:val="left" w:pos="1073"/>
        </w:tabs>
        <w:ind w:firstLine="709"/>
        <w:jc w:val="both"/>
      </w:pPr>
      <w:bookmarkStart w:id="387" w:name="bookmark459"/>
      <w:bookmarkEnd w:id="387"/>
      <w:r>
        <w:rPr>
          <w:rFonts w:eastAsiaTheme="minorEastAsia"/>
          <w:color w:val="000009"/>
        </w:rPr>
        <w:t>тщательность.</w:t>
      </w:r>
    </w:p>
    <w:p w14:paraId="5ADA77AF" w14:textId="788AF41A" w:rsidR="005F2CF2" w:rsidRDefault="00C077B6">
      <w:pPr>
        <w:pStyle w:val="11"/>
        <w:numPr>
          <w:ilvl w:val="1"/>
          <w:numId w:val="2"/>
        </w:numPr>
        <w:tabs>
          <w:tab w:val="left" w:pos="1466"/>
        </w:tabs>
        <w:ind w:left="0" w:firstLine="709"/>
        <w:jc w:val="both"/>
      </w:pPr>
      <w:bookmarkStart w:id="388" w:name="bookmark460"/>
      <w:bookmarkEnd w:id="388"/>
      <w:r>
        <w:rPr>
          <w:rFonts w:eastAsiaTheme="minorEastAsia"/>
          <w:color w:val="000009"/>
        </w:rPr>
        <w:t>Независимость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текущего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заключается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что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должностное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lastRenderedPageBreak/>
        <w:t>лицо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уполномоченное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его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осуществление,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находится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служебной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зависимости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участвующего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числе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имеет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близкого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родства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или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свойства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(родители,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супруги,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дети,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братья,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сестры,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также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братья,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сестры,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родители,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дети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супругов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супруги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детей)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ним.</w:t>
      </w:r>
    </w:p>
    <w:p w14:paraId="0A2E51DD" w14:textId="6ADF3B88" w:rsidR="005F2CF2" w:rsidRDefault="00C077B6">
      <w:pPr>
        <w:pStyle w:val="11"/>
        <w:numPr>
          <w:ilvl w:val="1"/>
          <w:numId w:val="2"/>
        </w:numPr>
        <w:tabs>
          <w:tab w:val="left" w:pos="1466"/>
        </w:tabs>
        <w:ind w:left="0" w:firstLine="709"/>
        <w:jc w:val="both"/>
      </w:pPr>
      <w:bookmarkStart w:id="389" w:name="bookmark461"/>
      <w:bookmarkEnd w:id="389"/>
      <w:r>
        <w:rPr>
          <w:rFonts w:eastAsiaTheme="minorEastAsia"/>
          <w:color w:val="000009"/>
        </w:rPr>
        <w:t>Должностные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осуществляющие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текущий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обязаны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принимать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меры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предотвращению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конфликта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интересов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услуги.</w:t>
      </w:r>
    </w:p>
    <w:p w14:paraId="2E07443B" w14:textId="16DC86AC" w:rsidR="005F2CF2" w:rsidRDefault="00C077B6">
      <w:pPr>
        <w:pStyle w:val="11"/>
        <w:numPr>
          <w:ilvl w:val="1"/>
          <w:numId w:val="2"/>
        </w:numPr>
        <w:tabs>
          <w:tab w:val="left" w:pos="1466"/>
        </w:tabs>
        <w:ind w:left="0" w:firstLine="709"/>
        <w:jc w:val="both"/>
      </w:pPr>
      <w:bookmarkStart w:id="390" w:name="bookmark462"/>
      <w:bookmarkEnd w:id="390"/>
      <w:r>
        <w:rPr>
          <w:rFonts w:eastAsiaTheme="minorEastAsia"/>
          <w:color w:val="000009"/>
        </w:rPr>
        <w:t>Тщательность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текущего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состоит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исполнении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уполномоченными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обязанностей,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предусмотренных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настоящим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разделом.</w:t>
      </w:r>
    </w:p>
    <w:p w14:paraId="67D16712" w14:textId="2EBA76FC" w:rsidR="005F2CF2" w:rsidRDefault="00C077B6">
      <w:pPr>
        <w:pStyle w:val="11"/>
        <w:numPr>
          <w:ilvl w:val="1"/>
          <w:numId w:val="2"/>
        </w:numPr>
        <w:tabs>
          <w:tab w:val="left" w:pos="1457"/>
        </w:tabs>
        <w:ind w:left="0" w:firstLine="709"/>
        <w:jc w:val="both"/>
      </w:pPr>
      <w:bookmarkStart w:id="391" w:name="bookmark463"/>
      <w:bookmarkEnd w:id="391"/>
      <w:r>
        <w:rPr>
          <w:rFonts w:eastAsiaTheme="minorEastAsia"/>
          <w:color w:val="000009"/>
        </w:rPr>
        <w:t>Граждане,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целью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соблюдения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ее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имеют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направлять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Министерство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государственного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управления,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информационных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технологий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связи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Московской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области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жалобы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нарушение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лицами,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повлекшее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ее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непредставление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или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нарушением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срока,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установленного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настоящим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Административным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регламентом.</w:t>
      </w:r>
    </w:p>
    <w:p w14:paraId="676BFCFF" w14:textId="71C84D8C" w:rsidR="005F2CF2" w:rsidRDefault="00C077B6">
      <w:pPr>
        <w:pStyle w:val="11"/>
        <w:numPr>
          <w:ilvl w:val="1"/>
          <w:numId w:val="2"/>
        </w:numPr>
        <w:tabs>
          <w:tab w:val="left" w:pos="0"/>
        </w:tabs>
        <w:ind w:left="0" w:firstLine="709"/>
        <w:jc w:val="both"/>
      </w:pPr>
      <w:bookmarkStart w:id="392" w:name="bookmark464"/>
      <w:bookmarkEnd w:id="392"/>
      <w:r>
        <w:rPr>
          <w:rFonts w:eastAsiaTheme="minorEastAsia"/>
          <w:color w:val="000009"/>
        </w:rPr>
        <w:t>Граждане,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контроля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имеют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право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направлять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индивидуальные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коллективные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обращения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предложениями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совершенствовании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также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жалобы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заявления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на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действия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(бездействие)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должностных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лиц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принятые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ими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решения,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связанные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услуги.</w:t>
      </w:r>
    </w:p>
    <w:p w14:paraId="34D5AC36" w14:textId="311608C3" w:rsidR="005F2CF2" w:rsidRDefault="00C077B6">
      <w:pPr>
        <w:pStyle w:val="11"/>
        <w:numPr>
          <w:ilvl w:val="1"/>
          <w:numId w:val="2"/>
        </w:numPr>
        <w:tabs>
          <w:tab w:val="left" w:pos="0"/>
        </w:tabs>
        <w:spacing w:after="240"/>
        <w:ind w:left="0" w:firstLine="709"/>
        <w:jc w:val="both"/>
        <w:rPr>
          <w:color w:val="000009"/>
        </w:rPr>
      </w:pPr>
      <w:bookmarkStart w:id="393" w:name="bookmark465"/>
      <w:bookmarkEnd w:id="393"/>
      <w:r>
        <w:rPr>
          <w:rFonts w:eastAsiaTheme="minorEastAsia"/>
          <w:color w:val="000009"/>
        </w:rPr>
        <w:t>Контроль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за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предоставлением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том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числе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стороны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граждан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их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объединений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организаций,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осуществляется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посредством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открытости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деятельности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Администрации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получения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полной,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актуальной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достоверной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информации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порядке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предоставления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возможности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досудебного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рассмотрения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обращений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(жалоб)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в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процессе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получения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Муниципальной</w:t>
      </w:r>
      <w:r w:rsidR="00BC509F">
        <w:rPr>
          <w:rFonts w:eastAsiaTheme="minorEastAsia"/>
          <w:color w:val="000009"/>
        </w:rPr>
        <w:t xml:space="preserve"> </w:t>
      </w:r>
      <w:r>
        <w:rPr>
          <w:rFonts w:eastAsiaTheme="minorEastAsia"/>
          <w:color w:val="000009"/>
        </w:rPr>
        <w:t>услуги.</w:t>
      </w:r>
    </w:p>
    <w:p w14:paraId="043C6AD6" w14:textId="77777777" w:rsidR="005F2CF2" w:rsidRDefault="00C077B6">
      <w:pPr>
        <w:ind w:firstLine="709"/>
        <w:rPr>
          <w:rFonts w:ascii="Times New Roman" w:eastAsia="Times New Roman" w:hAnsi="Times New Roman" w:cs="Times New Roman"/>
          <w:color w:val="000009"/>
        </w:rPr>
      </w:pPr>
      <w:r>
        <w:rPr>
          <w:rFonts w:ascii="Times New Roman" w:eastAsiaTheme="minorEastAsia" w:hAnsi="Times New Roman" w:cs="Times New Roman"/>
          <w:color w:val="000009"/>
        </w:rPr>
        <w:br w:type="page"/>
      </w:r>
    </w:p>
    <w:p w14:paraId="1CDB57B4" w14:textId="353EBDD1" w:rsidR="005F2CF2" w:rsidRDefault="00C077B6">
      <w:pPr>
        <w:pStyle w:val="20"/>
        <w:numPr>
          <w:ilvl w:val="0"/>
          <w:numId w:val="1"/>
        </w:numPr>
        <w:tabs>
          <w:tab w:val="left" w:pos="1028"/>
        </w:tabs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lastRenderedPageBreak/>
        <w:t>Досудебный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(внесудебный)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порядок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обжалования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решений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и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действий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(бездействия)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органа,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предоставляющего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государственную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(муниципальную)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услугу,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а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также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их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должностных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лиц,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государственных</w:t>
      </w:r>
      <w:r w:rsidR="00BC509F"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(муниципальных)</w:t>
      </w:r>
      <w:r w:rsidR="00BC509F">
        <w:rPr>
          <w:rFonts w:eastAsiaTheme="minorEastAsia"/>
          <w:b/>
          <w:bCs/>
          <w:sz w:val="24"/>
          <w:szCs w:val="24"/>
          <w:lang w:val="en-US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служащих</w:t>
      </w:r>
    </w:p>
    <w:p w14:paraId="25C06491" w14:textId="77777777" w:rsidR="005F2CF2" w:rsidRDefault="005F2CF2">
      <w:pPr>
        <w:pStyle w:val="20"/>
        <w:tabs>
          <w:tab w:val="left" w:pos="1028"/>
        </w:tabs>
        <w:spacing w:after="0" w:line="240" w:lineRule="auto"/>
        <w:ind w:left="709" w:firstLine="0"/>
        <w:rPr>
          <w:sz w:val="24"/>
          <w:szCs w:val="24"/>
        </w:rPr>
      </w:pPr>
    </w:p>
    <w:p w14:paraId="0F8DB71F" w14:textId="77777777" w:rsidR="00BC509F" w:rsidRDefault="00C077B6">
      <w:pPr>
        <w:pStyle w:val="32"/>
        <w:keepNext/>
        <w:keepLines/>
        <w:numPr>
          <w:ilvl w:val="0"/>
          <w:numId w:val="2"/>
        </w:numPr>
        <w:tabs>
          <w:tab w:val="left" w:pos="698"/>
        </w:tabs>
        <w:spacing w:after="240"/>
        <w:ind w:left="0" w:firstLine="709"/>
        <w:jc w:val="center"/>
      </w:pPr>
      <w:bookmarkStart w:id="394" w:name="bookmark479"/>
      <w:bookmarkStart w:id="395" w:name="bookmark477"/>
      <w:bookmarkStart w:id="396" w:name="bookmark480"/>
      <w:bookmarkStart w:id="397" w:name="_Toc103862228"/>
      <w:bookmarkStart w:id="398" w:name="_Toc103862263"/>
      <w:bookmarkStart w:id="399" w:name="_Toc103863890"/>
      <w:bookmarkStart w:id="400" w:name="_Toc103877708"/>
      <w:bookmarkEnd w:id="394"/>
      <w:r>
        <w:t>Досудебный</w:t>
      </w:r>
      <w:r w:rsidR="00BC509F">
        <w:t xml:space="preserve"> </w:t>
      </w:r>
      <w:r>
        <w:t>(внесудебный)</w:t>
      </w:r>
      <w:r w:rsidR="00BC509F">
        <w:t xml:space="preserve"> </w:t>
      </w:r>
      <w:r>
        <w:t>порядок</w:t>
      </w:r>
      <w:r w:rsidR="00BC509F">
        <w:t xml:space="preserve"> </w:t>
      </w:r>
      <w:r>
        <w:t>обжалования</w:t>
      </w:r>
      <w:r w:rsidR="00BC509F">
        <w:t xml:space="preserve"> </w:t>
      </w:r>
      <w:r>
        <w:t>решений</w:t>
      </w:r>
      <w:r w:rsidR="00BC509F">
        <w:t xml:space="preserve"> </w:t>
      </w:r>
      <w:r>
        <w:t>и</w:t>
      </w:r>
      <w:r w:rsidR="00BC509F">
        <w:t xml:space="preserve"> </w:t>
      </w:r>
      <w:r>
        <w:t>действий</w:t>
      </w:r>
      <w:r w:rsidR="00BC509F">
        <w:t xml:space="preserve"> </w:t>
      </w:r>
      <w:r>
        <w:t>(бездействия)</w:t>
      </w:r>
      <w:r w:rsidR="00BC509F">
        <w:t xml:space="preserve"> </w:t>
      </w:r>
      <w:r>
        <w:t>Администрации,</w:t>
      </w:r>
      <w:r w:rsidR="00BC509F">
        <w:t xml:space="preserve"> </w:t>
      </w:r>
      <w:r>
        <w:t>МФЦ,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их</w:t>
      </w:r>
      <w:r w:rsidR="00BC509F">
        <w:t xml:space="preserve"> </w:t>
      </w:r>
      <w:r>
        <w:t>работников</w:t>
      </w:r>
      <w:bookmarkStart w:id="401" w:name="bookmark481"/>
      <w:bookmarkEnd w:id="395"/>
      <w:bookmarkEnd w:id="396"/>
      <w:bookmarkEnd w:id="397"/>
      <w:bookmarkEnd w:id="398"/>
      <w:bookmarkEnd w:id="399"/>
      <w:bookmarkEnd w:id="400"/>
      <w:bookmarkEnd w:id="401"/>
    </w:p>
    <w:p w14:paraId="5ED64C4D" w14:textId="70051F46" w:rsidR="005F2CF2" w:rsidRDefault="00C077B6">
      <w:pPr>
        <w:pStyle w:val="32"/>
        <w:keepNext/>
        <w:keepLines/>
        <w:numPr>
          <w:ilvl w:val="1"/>
          <w:numId w:val="2"/>
        </w:numPr>
        <w:tabs>
          <w:tab w:val="left" w:pos="698"/>
        </w:tabs>
        <w:spacing w:after="0"/>
        <w:ind w:left="0" w:firstLine="709"/>
        <w:contextualSpacing/>
        <w:jc w:val="both"/>
        <w:outlineLvl w:val="9"/>
        <w:rPr>
          <w:b w:val="0"/>
          <w:i w:val="0"/>
        </w:rPr>
      </w:pPr>
      <w:r>
        <w:rPr>
          <w:rFonts w:eastAsiaTheme="minorEastAsia"/>
          <w:b w:val="0"/>
          <w:i w:val="0"/>
        </w:rPr>
        <w:t>Заявитель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имеет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право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обжалование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решения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(или)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действий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(бездействия)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власти,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должностных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лиц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власти,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государственных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(муниципальных)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служащих,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многофункционального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центра,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также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работники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многофункционального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центра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предоставлении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услуги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досудебном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(внесудебном)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порядке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(далее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ascii="Symbol" w:eastAsiaTheme="minorEastAsia" w:hAnsi="Symbol" w:cs="Symbol"/>
          <w:b w:val="0"/>
          <w:i w:val="0"/>
        </w:rPr>
        <w:t>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жалоба)</w:t>
      </w:r>
      <w:bookmarkStart w:id="402" w:name="bookmark482"/>
      <w:bookmarkEnd w:id="402"/>
      <w:r>
        <w:rPr>
          <w:rFonts w:eastAsiaTheme="minorEastAsia"/>
          <w:b w:val="0"/>
          <w:i w:val="0"/>
        </w:rPr>
        <w:t>.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Органы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уполномоченные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рассмотрение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жалобы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лица,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которым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может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быть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направлена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жалоба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заявителя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досудебном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(внесудебном)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порядке.</w:t>
      </w:r>
    </w:p>
    <w:p w14:paraId="17F2654F" w14:textId="77777777" w:rsidR="00BC509F" w:rsidRDefault="00C077B6">
      <w:pPr>
        <w:pStyle w:val="32"/>
        <w:keepNext/>
        <w:keepLines/>
        <w:numPr>
          <w:ilvl w:val="1"/>
          <w:numId w:val="2"/>
        </w:numPr>
        <w:tabs>
          <w:tab w:val="left" w:pos="698"/>
        </w:tabs>
        <w:spacing w:after="0"/>
        <w:ind w:left="0" w:firstLine="709"/>
        <w:contextualSpacing/>
        <w:jc w:val="both"/>
        <w:outlineLvl w:val="9"/>
        <w:rPr>
          <w:rFonts w:eastAsiaTheme="minorEastAsia"/>
          <w:b w:val="0"/>
          <w:i w:val="0"/>
        </w:rPr>
      </w:pP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досудебном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(внесудебном)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порядке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заявитель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(представитель)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вправе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обратиться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жалобой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письменной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форме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бумажном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носителе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или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электронной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форме:</w:t>
      </w:r>
    </w:p>
    <w:p w14:paraId="3613CB3C" w14:textId="77777777" w:rsidR="00BC509F" w:rsidRDefault="00C077B6">
      <w:pPr>
        <w:pStyle w:val="32"/>
        <w:keepNext/>
        <w:keepLines/>
        <w:tabs>
          <w:tab w:val="left" w:pos="0"/>
        </w:tabs>
        <w:spacing w:after="0"/>
        <w:ind w:firstLine="709"/>
        <w:contextualSpacing/>
        <w:jc w:val="both"/>
        <w:outlineLvl w:val="9"/>
        <w:rPr>
          <w:rFonts w:eastAsiaTheme="minorEastAsia"/>
          <w:b w:val="0"/>
          <w:i w:val="0"/>
        </w:rPr>
      </w:pP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уполномоченный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власти,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–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решение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(или)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действия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(бездействие)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должностного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лица,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руководителя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структурного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подразделения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власти,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решение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действия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(бездействие)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власти,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руководителя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власти,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организации;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вышестоящий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решение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(или)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действия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(бездействие)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должностного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лица,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руководителя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структурного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подразделения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уполномоченного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государственной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власти,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местного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самоуправления,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организации;</w:t>
      </w:r>
    </w:p>
    <w:p w14:paraId="0D079EB3" w14:textId="492546A4" w:rsidR="005F2CF2" w:rsidRDefault="00C077B6">
      <w:pPr>
        <w:pStyle w:val="32"/>
        <w:keepNext/>
        <w:keepLines/>
        <w:tabs>
          <w:tab w:val="left" w:pos="0"/>
        </w:tabs>
        <w:spacing w:after="0"/>
        <w:ind w:firstLine="709"/>
        <w:contextualSpacing/>
        <w:jc w:val="both"/>
        <w:outlineLvl w:val="9"/>
        <w:rPr>
          <w:b w:val="0"/>
          <w:i w:val="0"/>
        </w:rPr>
      </w:pPr>
      <w:r>
        <w:rPr>
          <w:rFonts w:eastAsiaTheme="minorEastAsia"/>
          <w:b w:val="0"/>
          <w:i w:val="0"/>
        </w:rPr>
        <w:t>к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руководителю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многофункционального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центра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–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на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решения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и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действия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(бездействие)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работника</w:t>
      </w:r>
      <w:r w:rsidR="00BC509F">
        <w:rPr>
          <w:rFonts w:eastAsiaTheme="minorEastAsia"/>
          <w:b w:val="0"/>
          <w:i w:val="0"/>
        </w:rPr>
        <w:t xml:space="preserve"> </w:t>
      </w:r>
      <w:r>
        <w:rPr>
          <w:rFonts w:eastAsiaTheme="minorEastAsia"/>
          <w:b w:val="0"/>
          <w:i w:val="0"/>
        </w:rPr>
        <w:t>многофунк</w:t>
      </w:r>
      <w:r>
        <w:rPr>
          <w:rFonts w:eastAsiaTheme="minorEastAsia"/>
          <w:b w:val="0"/>
          <w:i w:val="0"/>
          <w:color w:val="000000" w:themeColor="text1"/>
        </w:rPr>
        <w:t>ционального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центра;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к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учредителю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многофункционального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центра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–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на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решение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и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действия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(бездействие)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многофункционального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центра.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В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уполномоченном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органе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государственной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власти,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органе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местного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самоуправления,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организации,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многофункциональном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центре,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у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учредителя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многофункционального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центра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определяются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уполномоченные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на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рассмотрение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жалоб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должностные</w:t>
      </w:r>
      <w:r w:rsidR="00BC509F">
        <w:rPr>
          <w:rFonts w:eastAsiaTheme="minorEastAsia"/>
          <w:b w:val="0"/>
          <w:i w:val="0"/>
          <w:color w:val="000000" w:themeColor="text1"/>
        </w:rPr>
        <w:t xml:space="preserve"> </w:t>
      </w:r>
      <w:r>
        <w:rPr>
          <w:rFonts w:eastAsiaTheme="minorEastAsia"/>
          <w:b w:val="0"/>
          <w:i w:val="0"/>
          <w:color w:val="000000" w:themeColor="text1"/>
        </w:rPr>
        <w:t>лица.</w:t>
      </w:r>
    </w:p>
    <w:p w14:paraId="785FE827" w14:textId="77777777" w:rsidR="005F2CF2" w:rsidRDefault="005F2CF2">
      <w:pPr>
        <w:pStyle w:val="11"/>
        <w:tabs>
          <w:tab w:val="left" w:pos="0"/>
          <w:tab w:val="left" w:pos="1403"/>
        </w:tabs>
        <w:ind w:firstLine="709"/>
        <w:jc w:val="both"/>
        <w:rPr>
          <w:color w:val="FF0000"/>
        </w:rPr>
      </w:pPr>
    </w:p>
    <w:p w14:paraId="125A2A0A" w14:textId="5EF10164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698"/>
        </w:tabs>
        <w:spacing w:after="240"/>
        <w:ind w:left="0" w:firstLine="709"/>
        <w:jc w:val="center"/>
      </w:pPr>
      <w:bookmarkStart w:id="403" w:name="_Toc103862229"/>
      <w:bookmarkStart w:id="404" w:name="_Toc103862264"/>
      <w:bookmarkStart w:id="405" w:name="_Toc103863891"/>
      <w:bookmarkStart w:id="406" w:name="_Toc103877709"/>
      <w:r>
        <w:t>Способы</w:t>
      </w:r>
      <w:r w:rsidR="00BC509F">
        <w:t xml:space="preserve"> </w:t>
      </w:r>
      <w:r>
        <w:t>информирования</w:t>
      </w:r>
      <w:r w:rsidR="00BC509F">
        <w:t xml:space="preserve"> </w:t>
      </w:r>
      <w:r>
        <w:t>заявителей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подачи</w:t>
      </w:r>
      <w:r w:rsidR="00BC509F">
        <w:t xml:space="preserve"> </w:t>
      </w:r>
      <w:r>
        <w:t>и</w:t>
      </w:r>
      <w:r w:rsidR="00BC509F">
        <w:t xml:space="preserve"> </w:t>
      </w:r>
      <w:r>
        <w:t>рассмотрения</w:t>
      </w:r>
      <w:r w:rsidR="00BC509F">
        <w:t xml:space="preserve"> </w:t>
      </w:r>
      <w:r>
        <w:t>жалобы,</w:t>
      </w:r>
      <w:r w:rsidR="00BC509F">
        <w:t xml:space="preserve"> </w:t>
      </w:r>
      <w:r>
        <w:t>в</w:t>
      </w:r>
      <w:r w:rsidR="00BC509F">
        <w:t xml:space="preserve"> </w:t>
      </w:r>
      <w:r>
        <w:t>том</w:t>
      </w:r>
      <w:r w:rsidR="00BC509F">
        <w:t xml:space="preserve"> </w:t>
      </w:r>
      <w:r>
        <w:t>числе</w:t>
      </w:r>
      <w:r w:rsidR="00BC509F">
        <w:t xml:space="preserve"> </w:t>
      </w:r>
      <w:r>
        <w:t>с</w:t>
      </w:r>
      <w:r w:rsidR="00BC509F">
        <w:t xml:space="preserve"> </w:t>
      </w:r>
      <w:r>
        <w:t>использованием</w:t>
      </w:r>
      <w:r w:rsidR="00BC509F">
        <w:t xml:space="preserve"> </w:t>
      </w:r>
      <w:r>
        <w:t>Единого</w:t>
      </w:r>
      <w:r w:rsidR="00BC509F">
        <w:t xml:space="preserve"> </w:t>
      </w:r>
      <w:r>
        <w:t>портала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BC509F">
        <w:t xml:space="preserve"> </w:t>
      </w:r>
      <w:r>
        <w:t>(функций)</w:t>
      </w:r>
      <w:bookmarkEnd w:id="403"/>
      <w:bookmarkEnd w:id="404"/>
      <w:bookmarkEnd w:id="405"/>
      <w:bookmarkEnd w:id="406"/>
    </w:p>
    <w:p w14:paraId="280B7D81" w14:textId="233A3691" w:rsidR="005F2CF2" w:rsidRDefault="00C077B6">
      <w:pPr>
        <w:pStyle w:val="11"/>
        <w:tabs>
          <w:tab w:val="left" w:pos="1403"/>
        </w:tabs>
        <w:ind w:firstLine="709"/>
        <w:jc w:val="both"/>
      </w:pPr>
      <w:r>
        <w:t>28.1.</w:t>
      </w:r>
      <w:r w:rsidR="00BC509F">
        <w:t xml:space="preserve"> </w:t>
      </w:r>
      <w:r>
        <w:t>Информация</w:t>
      </w:r>
      <w:r w:rsidR="00BC509F">
        <w:t xml:space="preserve"> </w:t>
      </w:r>
      <w:r>
        <w:t>о</w:t>
      </w:r>
      <w:r w:rsidR="00BC509F">
        <w:t xml:space="preserve"> </w:t>
      </w:r>
      <w:r>
        <w:t>порядке</w:t>
      </w:r>
      <w:r w:rsidR="00BC509F">
        <w:t xml:space="preserve"> </w:t>
      </w:r>
      <w:r>
        <w:t>подачи</w:t>
      </w:r>
      <w:r w:rsidR="00BC509F">
        <w:t xml:space="preserve"> </w:t>
      </w:r>
      <w:r>
        <w:t>и</w:t>
      </w:r>
      <w:r w:rsidR="00BC509F">
        <w:t xml:space="preserve"> </w:t>
      </w:r>
      <w:r>
        <w:t>рассмотрения</w:t>
      </w:r>
      <w:r w:rsidR="00BC509F">
        <w:t xml:space="preserve"> </w:t>
      </w:r>
      <w:r>
        <w:t>жалобы</w:t>
      </w:r>
      <w:r w:rsidR="00BC509F">
        <w:t xml:space="preserve"> </w:t>
      </w:r>
      <w:r>
        <w:t>размещается</w:t>
      </w:r>
      <w:r w:rsidR="00BC509F">
        <w:t xml:space="preserve"> </w:t>
      </w:r>
      <w:r>
        <w:t>на</w:t>
      </w:r>
      <w:r w:rsidR="00BC509F">
        <w:t xml:space="preserve"> </w:t>
      </w:r>
      <w:r>
        <w:t>информационных</w:t>
      </w:r>
      <w:r w:rsidR="00BC509F">
        <w:t xml:space="preserve"> </w:t>
      </w:r>
      <w:r>
        <w:t>стендах</w:t>
      </w:r>
      <w:r w:rsidR="00BC509F">
        <w:t xml:space="preserve"> </w:t>
      </w:r>
      <w:r>
        <w:t>в</w:t>
      </w:r>
      <w:r w:rsidR="00BC509F">
        <w:t xml:space="preserve"> </w:t>
      </w:r>
      <w:r>
        <w:t>местах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услуги,</w:t>
      </w:r>
      <w:r w:rsidR="00BC509F">
        <w:t xml:space="preserve"> </w:t>
      </w:r>
      <w:r>
        <w:t>на</w:t>
      </w:r>
      <w:r w:rsidR="00BC509F">
        <w:t xml:space="preserve"> </w:t>
      </w:r>
      <w:r>
        <w:t>сайте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органа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самоуправления,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на</w:t>
      </w:r>
      <w:r w:rsidR="00BC509F">
        <w:t xml:space="preserve"> </w:t>
      </w:r>
      <w:r>
        <w:t>Едином</w:t>
      </w:r>
      <w:r w:rsidR="00BC509F">
        <w:t xml:space="preserve"> </w:t>
      </w:r>
      <w:r>
        <w:t>портале,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предоставляется</w:t>
      </w:r>
      <w:r w:rsidR="00BC509F">
        <w:t xml:space="preserve"> </w:t>
      </w:r>
      <w:r>
        <w:t>в</w:t>
      </w:r>
      <w:r w:rsidR="00BC509F">
        <w:t xml:space="preserve"> </w:t>
      </w:r>
      <w:r>
        <w:t>устной</w:t>
      </w:r>
      <w:r w:rsidR="00BC509F">
        <w:t xml:space="preserve"> </w:t>
      </w:r>
      <w:r>
        <w:t>форме</w:t>
      </w:r>
      <w:r w:rsidR="00BC509F">
        <w:t xml:space="preserve"> </w:t>
      </w:r>
      <w:r>
        <w:t>по</w:t>
      </w:r>
      <w:r w:rsidR="00BC509F">
        <w:t xml:space="preserve"> </w:t>
      </w:r>
      <w:r>
        <w:t>телефону</w:t>
      </w:r>
      <w:r w:rsidR="00BC509F">
        <w:t xml:space="preserve"> </w:t>
      </w:r>
      <w:r>
        <w:t>и</w:t>
      </w:r>
      <w:r w:rsidR="00BC509F">
        <w:t xml:space="preserve"> </w:t>
      </w:r>
      <w:r>
        <w:t>(или)</w:t>
      </w:r>
      <w:r w:rsidR="00BC509F">
        <w:t xml:space="preserve"> </w:t>
      </w:r>
      <w:r>
        <w:t>на</w:t>
      </w:r>
      <w:r w:rsidR="00BC509F">
        <w:t xml:space="preserve"> </w:t>
      </w:r>
      <w:r>
        <w:t>личном</w:t>
      </w:r>
      <w:r w:rsidR="00BC509F">
        <w:t xml:space="preserve"> </w:t>
      </w:r>
      <w:r>
        <w:t>приеме,</w:t>
      </w:r>
      <w:r w:rsidR="00BC509F">
        <w:t xml:space="preserve"> </w:t>
      </w:r>
      <w:r>
        <w:t>либо</w:t>
      </w:r>
      <w:r w:rsidR="00BC509F">
        <w:t xml:space="preserve"> </w:t>
      </w:r>
      <w:r>
        <w:t>в</w:t>
      </w:r>
      <w:r w:rsidR="00BC509F">
        <w:t xml:space="preserve"> </w:t>
      </w:r>
      <w:r>
        <w:t>письменной</w:t>
      </w:r>
      <w:r w:rsidR="00BC509F">
        <w:t xml:space="preserve"> </w:t>
      </w:r>
      <w:r>
        <w:t>форме</w:t>
      </w:r>
      <w:r w:rsidR="00BC509F">
        <w:t xml:space="preserve"> </w:t>
      </w:r>
      <w:r>
        <w:t>почтовым</w:t>
      </w:r>
      <w:r w:rsidR="00BC509F">
        <w:t xml:space="preserve"> </w:t>
      </w:r>
      <w:r>
        <w:t>отправлением</w:t>
      </w:r>
      <w:r w:rsidR="00BC509F">
        <w:t xml:space="preserve"> </w:t>
      </w:r>
      <w:r>
        <w:t>по</w:t>
      </w:r>
      <w:r w:rsidR="00BC509F">
        <w:t xml:space="preserve"> </w:t>
      </w:r>
      <w:r>
        <w:t>адресу,</w:t>
      </w:r>
      <w:r w:rsidR="00BC509F">
        <w:t xml:space="preserve"> </w:t>
      </w:r>
      <w:r>
        <w:t>указанному</w:t>
      </w:r>
      <w:r w:rsidR="00BC509F">
        <w:t xml:space="preserve"> </w:t>
      </w:r>
      <w:r>
        <w:t>заявителем</w:t>
      </w:r>
      <w:r w:rsidR="00BC509F">
        <w:t xml:space="preserve"> </w:t>
      </w:r>
      <w:r>
        <w:t>(представителем).</w:t>
      </w:r>
    </w:p>
    <w:p w14:paraId="5BDA765C" w14:textId="6F5421E0" w:rsidR="005F2CF2" w:rsidRDefault="00C077B6">
      <w:pPr>
        <w:pStyle w:val="32"/>
        <w:keepNext/>
        <w:keepLines/>
        <w:numPr>
          <w:ilvl w:val="0"/>
          <w:numId w:val="2"/>
        </w:numPr>
        <w:tabs>
          <w:tab w:val="left" w:pos="698"/>
        </w:tabs>
        <w:spacing w:after="240"/>
        <w:ind w:left="0" w:firstLine="709"/>
        <w:jc w:val="center"/>
      </w:pPr>
      <w:bookmarkStart w:id="407" w:name="_Toc103862230"/>
      <w:bookmarkStart w:id="408" w:name="_Toc103862265"/>
      <w:bookmarkStart w:id="409" w:name="_Toc103863892"/>
      <w:bookmarkStart w:id="410" w:name="_Toc103877710"/>
      <w:r>
        <w:lastRenderedPageBreak/>
        <w:t>Перечень</w:t>
      </w:r>
      <w:r w:rsidR="00BC509F">
        <w:t xml:space="preserve"> </w:t>
      </w:r>
      <w:r>
        <w:t>нормативных</w:t>
      </w:r>
      <w:r w:rsidR="00BC509F">
        <w:t xml:space="preserve"> </w:t>
      </w:r>
      <w:r>
        <w:t>правовых</w:t>
      </w:r>
      <w:r w:rsidR="00BC509F">
        <w:t xml:space="preserve"> </w:t>
      </w:r>
      <w:r>
        <w:t>актов,</w:t>
      </w:r>
      <w:r w:rsidR="00BC509F">
        <w:t xml:space="preserve"> </w:t>
      </w:r>
      <w:r>
        <w:t>регулирующих</w:t>
      </w:r>
      <w:r w:rsidR="00BC509F">
        <w:t xml:space="preserve"> </w:t>
      </w:r>
      <w:r>
        <w:t>порядок</w:t>
      </w:r>
      <w:r w:rsidR="00BC509F">
        <w:t xml:space="preserve"> </w:t>
      </w:r>
      <w:r>
        <w:t>досудебного</w:t>
      </w:r>
      <w:r w:rsidR="00BC509F">
        <w:t xml:space="preserve"> </w:t>
      </w:r>
      <w:r>
        <w:t>(внесудебного)</w:t>
      </w:r>
      <w:r w:rsidR="00BC509F">
        <w:t xml:space="preserve"> </w:t>
      </w:r>
      <w:r>
        <w:t>обжалования</w:t>
      </w:r>
      <w:r w:rsidR="00BC509F">
        <w:t xml:space="preserve"> </w:t>
      </w:r>
      <w:r>
        <w:t>действий</w:t>
      </w:r>
      <w:r w:rsidR="00BC509F">
        <w:t xml:space="preserve"> </w:t>
      </w:r>
      <w:r>
        <w:t>(бездействия)</w:t>
      </w:r>
      <w:r w:rsidR="00BC509F">
        <w:t xml:space="preserve"> </w:t>
      </w:r>
      <w:r>
        <w:t>и</w:t>
      </w:r>
      <w:r w:rsidR="00BC509F">
        <w:t xml:space="preserve"> </w:t>
      </w:r>
      <w:r>
        <w:t>(или)</w:t>
      </w:r>
      <w:r w:rsidR="00BC509F">
        <w:t xml:space="preserve"> </w:t>
      </w:r>
      <w:r>
        <w:t>решений,</w:t>
      </w:r>
      <w:r w:rsidR="00BC509F">
        <w:t xml:space="preserve"> </w:t>
      </w:r>
      <w:r>
        <w:t>принятых</w:t>
      </w:r>
      <w:r w:rsidR="00BC509F">
        <w:t xml:space="preserve"> </w:t>
      </w:r>
      <w:r>
        <w:t>(осуществленных)</w:t>
      </w:r>
      <w:r w:rsidR="00BC509F">
        <w:t xml:space="preserve"> </w:t>
      </w:r>
      <w:r>
        <w:t>в</w:t>
      </w:r>
      <w:r w:rsidR="00BC509F">
        <w:t xml:space="preserve"> </w:t>
      </w:r>
      <w:r>
        <w:t>ходе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(муниципальной)</w:t>
      </w:r>
      <w:r w:rsidR="00BC509F">
        <w:t xml:space="preserve"> </w:t>
      </w:r>
      <w:r>
        <w:t>услуги</w:t>
      </w:r>
      <w:bookmarkEnd w:id="407"/>
      <w:bookmarkEnd w:id="408"/>
      <w:bookmarkEnd w:id="409"/>
      <w:bookmarkEnd w:id="410"/>
    </w:p>
    <w:p w14:paraId="66FB7F9C" w14:textId="720F9FDE" w:rsidR="005F2CF2" w:rsidRDefault="00C077B6">
      <w:pPr>
        <w:pStyle w:val="11"/>
        <w:tabs>
          <w:tab w:val="left" w:pos="1403"/>
        </w:tabs>
        <w:ind w:firstLine="709"/>
        <w:jc w:val="both"/>
      </w:pPr>
      <w:r>
        <w:t>29.1.</w:t>
      </w:r>
      <w:r w:rsidR="00BC509F">
        <w:t xml:space="preserve"> </w:t>
      </w:r>
      <w:r>
        <w:t>Порядок</w:t>
      </w:r>
      <w:r w:rsidR="00BC509F">
        <w:t xml:space="preserve"> </w:t>
      </w:r>
      <w:r>
        <w:t>досудебного</w:t>
      </w:r>
      <w:r w:rsidR="00BC509F">
        <w:t xml:space="preserve"> </w:t>
      </w:r>
      <w:r>
        <w:t>(внесудебного)</w:t>
      </w:r>
      <w:r w:rsidR="00BC509F">
        <w:t xml:space="preserve"> </w:t>
      </w:r>
      <w:r>
        <w:t>обжалования</w:t>
      </w:r>
      <w:r w:rsidR="00BC509F">
        <w:t xml:space="preserve"> </w:t>
      </w:r>
      <w:r>
        <w:t>решений</w:t>
      </w:r>
      <w:r w:rsidR="00BC509F">
        <w:t xml:space="preserve"> </w:t>
      </w:r>
      <w:r>
        <w:t>и</w:t>
      </w:r>
      <w:r w:rsidR="00BC509F">
        <w:t xml:space="preserve"> </w:t>
      </w:r>
      <w:r>
        <w:t>действий</w:t>
      </w:r>
      <w:r w:rsidR="00BC509F">
        <w:t xml:space="preserve"> </w:t>
      </w:r>
      <w:r>
        <w:t>(бездействия)</w:t>
      </w:r>
      <w:r w:rsidR="00BC509F">
        <w:t xml:space="preserve"> </w:t>
      </w:r>
      <w:r>
        <w:t>уполномоченного</w:t>
      </w:r>
      <w:r w:rsidR="00BC509F">
        <w:t xml:space="preserve"> </w:t>
      </w:r>
      <w:r>
        <w:t>органа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органа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самоуправления,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а</w:t>
      </w:r>
      <w:r w:rsidR="00BC509F">
        <w:t xml:space="preserve"> </w:t>
      </w:r>
      <w:r>
        <w:t>также</w:t>
      </w:r>
      <w:r w:rsidR="00BC509F">
        <w:t xml:space="preserve"> </w:t>
      </w:r>
      <w:r>
        <w:t>его</w:t>
      </w:r>
      <w:r w:rsidR="00BC509F">
        <w:t xml:space="preserve"> </w:t>
      </w:r>
      <w:r>
        <w:t>должностных</w:t>
      </w:r>
      <w:r w:rsidR="00BC509F">
        <w:t xml:space="preserve"> </w:t>
      </w:r>
      <w:r>
        <w:t>лиц</w:t>
      </w:r>
      <w:r w:rsidR="00BC509F">
        <w:t xml:space="preserve"> </w:t>
      </w:r>
      <w:r>
        <w:t>регулируется:</w:t>
      </w:r>
    </w:p>
    <w:p w14:paraId="595B7BDB" w14:textId="345EE6CE" w:rsidR="005F2CF2" w:rsidRDefault="00C077B6">
      <w:pPr>
        <w:pStyle w:val="11"/>
        <w:tabs>
          <w:tab w:val="left" w:pos="1403"/>
        </w:tabs>
        <w:ind w:firstLine="709"/>
        <w:jc w:val="both"/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Федеральным</w:t>
      </w:r>
      <w:r w:rsidR="00BC509F">
        <w:t xml:space="preserve"> </w:t>
      </w:r>
      <w:r>
        <w:t>законом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210-ФЗ</w:t>
      </w:r>
      <w:r w:rsidR="00BC509F">
        <w:t xml:space="preserve"> </w:t>
      </w:r>
      <w:r>
        <w:t>постановлением</w:t>
      </w:r>
      <w:r w:rsidR="00BC509F">
        <w:t xml:space="preserve"> </w:t>
      </w:r>
      <w:r>
        <w:t>(указывается</w:t>
      </w:r>
      <w:r w:rsidR="00BC509F">
        <w:t xml:space="preserve"> </w:t>
      </w:r>
      <w:r>
        <w:t>нормативный</w:t>
      </w:r>
      <w:r w:rsidR="00BC509F">
        <w:t xml:space="preserve"> </w:t>
      </w:r>
      <w:r>
        <w:t>правовой</w:t>
      </w:r>
      <w:r w:rsidR="00BC509F">
        <w:t xml:space="preserve"> </w:t>
      </w:r>
      <w:r>
        <w:t>акт</w:t>
      </w:r>
      <w:r w:rsidR="00BC509F">
        <w:t xml:space="preserve"> </w:t>
      </w:r>
      <w:r>
        <w:t>об</w:t>
      </w:r>
      <w:r w:rsidR="00BC509F">
        <w:t xml:space="preserve"> </w:t>
      </w:r>
      <w:r>
        <w:t>утверждении</w:t>
      </w:r>
      <w:r w:rsidR="00BC509F">
        <w:t xml:space="preserve"> </w:t>
      </w:r>
      <w:r>
        <w:t>правил</w:t>
      </w:r>
      <w:r w:rsidR="00BC509F">
        <w:t xml:space="preserve"> </w:t>
      </w:r>
      <w:r>
        <w:t>(порядка)</w:t>
      </w:r>
      <w:r w:rsidR="00BC509F">
        <w:t xml:space="preserve"> </w:t>
      </w:r>
      <w:r>
        <w:t>подачи</w:t>
      </w:r>
      <w:r w:rsidR="00BC509F">
        <w:t xml:space="preserve"> </w:t>
      </w:r>
      <w:r>
        <w:t>и</w:t>
      </w:r>
      <w:r w:rsidR="00BC509F">
        <w:t xml:space="preserve"> </w:t>
      </w:r>
      <w:r>
        <w:t>рассмотрения</w:t>
      </w:r>
      <w:r w:rsidR="00BC509F">
        <w:t xml:space="preserve"> </w:t>
      </w:r>
      <w:r>
        <w:t>жалоб</w:t>
      </w:r>
      <w:r w:rsidR="00BC509F">
        <w:t xml:space="preserve"> </w:t>
      </w:r>
      <w:r>
        <w:t>на</w:t>
      </w:r>
      <w:r w:rsidR="00BC509F">
        <w:t xml:space="preserve"> </w:t>
      </w:r>
      <w:r>
        <w:t>решения</w:t>
      </w:r>
      <w:r w:rsidR="00BC509F">
        <w:t xml:space="preserve"> </w:t>
      </w:r>
      <w:r>
        <w:t>и</w:t>
      </w:r>
      <w:r w:rsidR="00BC509F">
        <w:t xml:space="preserve"> </w:t>
      </w:r>
      <w:r>
        <w:t>действия</w:t>
      </w:r>
      <w:r w:rsidR="00BC509F">
        <w:t xml:space="preserve"> </w:t>
      </w:r>
      <w:r>
        <w:t>(бездействие)</w:t>
      </w:r>
      <w:r w:rsidR="00BC509F">
        <w:t xml:space="preserve"> </w:t>
      </w:r>
      <w:r>
        <w:t>органов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власти,</w:t>
      </w:r>
      <w:r w:rsidR="00BC509F">
        <w:t xml:space="preserve"> </w:t>
      </w:r>
      <w:r>
        <w:t>органов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и</w:t>
      </w:r>
      <w:r w:rsidR="00BC509F">
        <w:t xml:space="preserve"> </w:t>
      </w:r>
      <w:r>
        <w:t>их</w:t>
      </w:r>
      <w:r w:rsidR="00BC509F">
        <w:t xml:space="preserve"> </w:t>
      </w:r>
      <w:r>
        <w:t>должностных</w:t>
      </w:r>
      <w:r w:rsidR="00BC509F">
        <w:t xml:space="preserve"> </w:t>
      </w:r>
      <w:r>
        <w:t>лиц,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(муниципальных)</w:t>
      </w:r>
      <w:r w:rsidR="00BC509F">
        <w:t xml:space="preserve"> </w:t>
      </w:r>
      <w:r>
        <w:t>служащих);</w:t>
      </w:r>
    </w:p>
    <w:p w14:paraId="25AB67E3" w14:textId="5E3CB690" w:rsidR="005F2CF2" w:rsidRDefault="00C077B6">
      <w:pPr>
        <w:pStyle w:val="11"/>
        <w:tabs>
          <w:tab w:val="left" w:pos="1403"/>
        </w:tabs>
        <w:ind w:firstLine="709"/>
        <w:jc w:val="both"/>
        <w:rPr>
          <w:color w:val="FF0000"/>
        </w:rPr>
      </w:pPr>
      <w:r>
        <w:rPr>
          <w:rFonts w:ascii="Symbol" w:eastAsiaTheme="minorEastAsia" w:hAnsi="Symbol" w:cs="Symbol"/>
        </w:rPr>
        <w:t></w:t>
      </w:r>
      <w:r w:rsidR="00BC509F">
        <w:t xml:space="preserve"> </w:t>
      </w:r>
      <w:r>
        <w:t>Постановлением</w:t>
      </w:r>
      <w:r w:rsidR="00BC509F">
        <w:t xml:space="preserve"> </w:t>
      </w:r>
      <w:r>
        <w:t>Правительства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от</w:t>
      </w:r>
      <w:r w:rsidR="00BC509F">
        <w:t xml:space="preserve"> </w:t>
      </w:r>
      <w:r>
        <w:t>20</w:t>
      </w:r>
      <w:r w:rsidR="00BC509F">
        <w:t xml:space="preserve"> </w:t>
      </w:r>
      <w:r>
        <w:t>ноября</w:t>
      </w:r>
      <w:r w:rsidR="00BC509F">
        <w:t xml:space="preserve"> </w:t>
      </w:r>
      <w:r>
        <w:t>2012</w:t>
      </w:r>
      <w:r w:rsidR="00BC509F">
        <w:t xml:space="preserve"> </w:t>
      </w:r>
      <w:r>
        <w:t>года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1198</w:t>
      </w:r>
      <w:r w:rsidR="00BC509F">
        <w:t xml:space="preserve"> </w:t>
      </w:r>
      <w:r w:rsidR="00C45502">
        <w:t>«</w:t>
      </w:r>
      <w:r>
        <w:t>О</w:t>
      </w:r>
      <w:r w:rsidR="00BC509F">
        <w:t xml:space="preserve"> </w:t>
      </w:r>
      <w:r>
        <w:t>федеральной</w:t>
      </w:r>
      <w:r w:rsidR="00BC509F">
        <w:t xml:space="preserve"> </w:t>
      </w:r>
      <w:r>
        <w:t>государственной</w:t>
      </w:r>
      <w:r w:rsidR="00BC509F">
        <w:t xml:space="preserve"> </w:t>
      </w:r>
      <w:r>
        <w:t>информационной</w:t>
      </w:r>
      <w:r w:rsidR="00BC509F">
        <w:t xml:space="preserve"> </w:t>
      </w:r>
      <w:r>
        <w:t>системе,</w:t>
      </w:r>
      <w:r w:rsidR="00BC509F">
        <w:t xml:space="preserve"> </w:t>
      </w:r>
      <w:r>
        <w:t>обеспечивающей</w:t>
      </w:r>
      <w:r w:rsidR="00BC509F">
        <w:t xml:space="preserve"> </w:t>
      </w:r>
      <w:r>
        <w:t>процесс</w:t>
      </w:r>
      <w:r w:rsidR="00BC509F">
        <w:t xml:space="preserve"> </w:t>
      </w:r>
      <w:r>
        <w:t>досудебного</w:t>
      </w:r>
      <w:r w:rsidR="00BC509F">
        <w:t xml:space="preserve"> </w:t>
      </w:r>
      <w:r>
        <w:t>(внесудебного)</w:t>
      </w:r>
      <w:r w:rsidR="00BC509F">
        <w:t xml:space="preserve"> </w:t>
      </w:r>
      <w:r>
        <w:t>обжалования</w:t>
      </w:r>
      <w:r w:rsidR="00BC509F">
        <w:t xml:space="preserve"> </w:t>
      </w:r>
      <w:r>
        <w:t>решений</w:t>
      </w:r>
      <w:r w:rsidR="00BC509F">
        <w:t xml:space="preserve"> </w:t>
      </w:r>
      <w:r>
        <w:t>и</w:t>
      </w:r>
      <w:r w:rsidR="00BC509F">
        <w:t xml:space="preserve"> </w:t>
      </w:r>
      <w:r>
        <w:t>действия</w:t>
      </w:r>
      <w:r w:rsidR="00BC509F">
        <w:t xml:space="preserve"> </w:t>
      </w:r>
      <w:r>
        <w:t>(бездействия),</w:t>
      </w:r>
      <w:r w:rsidR="00BC509F">
        <w:t xml:space="preserve"> </w:t>
      </w:r>
      <w:r>
        <w:t>совершенных</w:t>
      </w:r>
      <w:r w:rsidR="00BC509F">
        <w:t xml:space="preserve"> </w:t>
      </w:r>
      <w:r>
        <w:t>при</w:t>
      </w:r>
      <w:r w:rsidR="00BC509F">
        <w:t xml:space="preserve"> </w:t>
      </w:r>
      <w:r>
        <w:t>предоставлении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C45502">
        <w:t>»</w:t>
      </w:r>
      <w:r>
        <w:t>.</w:t>
      </w:r>
    </w:p>
    <w:p w14:paraId="3BBD3573" w14:textId="2C2E7F13" w:rsidR="005F2CF2" w:rsidRDefault="005F2CF2">
      <w:pPr>
        <w:pStyle w:val="11"/>
        <w:tabs>
          <w:tab w:val="left" w:pos="1403"/>
        </w:tabs>
        <w:ind w:firstLine="709"/>
        <w:jc w:val="both"/>
        <w:rPr>
          <w:color w:val="FF0000"/>
        </w:rPr>
      </w:pPr>
    </w:p>
    <w:p w14:paraId="64B84947" w14:textId="77777777" w:rsidR="005F2CF2" w:rsidRDefault="005F2CF2">
      <w:pPr>
        <w:pStyle w:val="11"/>
        <w:numPr>
          <w:ilvl w:val="0"/>
          <w:numId w:val="4"/>
        </w:numPr>
        <w:tabs>
          <w:tab w:val="left" w:pos="1482"/>
        </w:tabs>
        <w:ind w:firstLine="720"/>
        <w:jc w:val="both"/>
        <w:sectPr w:rsidR="005F2CF2" w:rsidSect="00816B15">
          <w:footerReference w:type="default" r:id="rId10"/>
          <w:pgSz w:w="11900" w:h="16840"/>
          <w:pgMar w:top="1134" w:right="851" w:bottom="1134" w:left="1701" w:header="215" w:footer="567" w:gutter="0"/>
          <w:cols w:space="720"/>
          <w:docGrid w:linePitch="360"/>
        </w:sectPr>
      </w:pPr>
    </w:p>
    <w:p w14:paraId="0CE01418" w14:textId="45B950F5" w:rsidR="005F2CF2" w:rsidRDefault="00C077B6">
      <w:pPr>
        <w:pStyle w:val="11"/>
        <w:spacing w:after="240"/>
        <w:ind w:firstLine="720"/>
        <w:contextualSpacing/>
        <w:jc w:val="right"/>
        <w:rPr>
          <w:b/>
          <w:bCs/>
        </w:rPr>
      </w:pPr>
      <w:r>
        <w:rPr>
          <w:rFonts w:eastAsiaTheme="minorEastAsia"/>
          <w:b/>
          <w:bCs/>
        </w:rPr>
        <w:lastRenderedPageBreak/>
        <w:t>Приложение</w:t>
      </w:r>
      <w:r w:rsidR="00BC509F">
        <w:rPr>
          <w:rFonts w:eastAsiaTheme="minorEastAsia"/>
          <w:b/>
          <w:bCs/>
        </w:rPr>
        <w:t xml:space="preserve"> </w:t>
      </w:r>
      <w:r w:rsidR="00B43D9F">
        <w:rPr>
          <w:rFonts w:eastAsiaTheme="minorEastAsia"/>
          <w:b/>
          <w:bCs/>
        </w:rPr>
        <w:t>№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1</w:t>
      </w:r>
    </w:p>
    <w:p w14:paraId="0B6F9465" w14:textId="01373703" w:rsidR="005F2CF2" w:rsidRDefault="00C077B6">
      <w:pPr>
        <w:pStyle w:val="11"/>
        <w:spacing w:after="240"/>
        <w:ind w:firstLine="720"/>
        <w:contextualSpacing/>
        <w:jc w:val="right"/>
      </w:pPr>
      <w:r>
        <w:rPr>
          <w:rFonts w:eastAsiaTheme="minorEastAsia"/>
          <w:shd w:val="clear" w:color="auto" w:fill="FFFFFF"/>
        </w:rPr>
        <w:t>к</w:t>
      </w:r>
      <w:r w:rsidR="00BC509F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Административн</w:t>
      </w:r>
      <w:r w:rsidR="00515B39">
        <w:rPr>
          <w:rFonts w:eastAsiaTheme="minorEastAsia"/>
          <w:shd w:val="clear" w:color="auto" w:fill="FFFFFF"/>
        </w:rPr>
        <w:t>ому</w:t>
      </w:r>
      <w:r w:rsidR="00BC509F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</w:t>
      </w:r>
      <w:r w:rsidR="00515B39">
        <w:rPr>
          <w:rFonts w:eastAsiaTheme="minorEastAsia"/>
          <w:shd w:val="clear" w:color="auto" w:fill="FFFFFF"/>
        </w:rPr>
        <w:t>у</w:t>
      </w:r>
    </w:p>
    <w:p w14:paraId="529C9898" w14:textId="5E9CE0EF" w:rsidR="005F2CF2" w:rsidRDefault="00C077B6">
      <w:pPr>
        <w:pStyle w:val="11"/>
        <w:spacing w:after="240"/>
        <w:ind w:firstLine="720"/>
        <w:contextualSpacing/>
        <w:jc w:val="right"/>
        <w:rPr>
          <w:b/>
          <w:bCs/>
        </w:rPr>
      </w:pP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</w:p>
    <w:p w14:paraId="5C96D802" w14:textId="77777777" w:rsidR="005F2CF2" w:rsidRDefault="005F2CF2">
      <w:pPr>
        <w:spacing w:line="276" w:lineRule="auto"/>
        <w:ind w:right="707"/>
        <w:jc w:val="center"/>
        <w:outlineLvl w:val="1"/>
        <w:rPr>
          <w:rFonts w:ascii="Times New Roman" w:hAnsi="Times New Roman" w:cs="Times New Roman"/>
          <w:b/>
          <w:bCs/>
        </w:rPr>
      </w:pPr>
    </w:p>
    <w:p w14:paraId="21E9A7EF" w14:textId="77777777" w:rsidR="005F2CF2" w:rsidRDefault="005F2CF2">
      <w:pPr>
        <w:spacing w:line="276" w:lineRule="auto"/>
        <w:ind w:right="707"/>
        <w:jc w:val="center"/>
        <w:outlineLvl w:val="1"/>
        <w:rPr>
          <w:rFonts w:ascii="Times New Roman" w:hAnsi="Times New Roman" w:cs="Times New Roman"/>
          <w:b/>
          <w:bCs/>
        </w:rPr>
      </w:pPr>
    </w:p>
    <w:p w14:paraId="1BDC422F" w14:textId="07838A58" w:rsidR="005F2CF2" w:rsidRDefault="00C077B6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411" w:name="_Toc103877711"/>
      <w:r>
        <w:rPr>
          <w:rFonts w:ascii="Times New Roman" w:eastAsiaTheme="minorEastAsia" w:hAnsi="Times New Roman" w:cs="Times New Roman"/>
          <w:b/>
          <w:bCs/>
        </w:rPr>
        <w:t>Форма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разрешения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на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осуществление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земляных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работ</w:t>
      </w:r>
      <w:bookmarkEnd w:id="411"/>
    </w:p>
    <w:p w14:paraId="6BE3CE0D" w14:textId="77777777" w:rsidR="005F2CF2" w:rsidRDefault="005F2CF2">
      <w:pPr>
        <w:ind w:left="3397"/>
        <w:jc w:val="both"/>
        <w:rPr>
          <w:rFonts w:ascii="Times New Roman" w:hAnsi="Times New Roman" w:cs="Times New Roman"/>
        </w:rPr>
      </w:pPr>
    </w:p>
    <w:p w14:paraId="1D64C5C8" w14:textId="77777777" w:rsidR="005F2CF2" w:rsidRDefault="00C077B6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РАЗРЕШЕНИЕ</w:t>
      </w:r>
    </w:p>
    <w:p w14:paraId="3E044347" w14:textId="67E9F299" w:rsidR="005F2CF2" w:rsidRDefault="00B43D9F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№</w:t>
      </w:r>
      <w:r w:rsidR="00BC509F">
        <w:rPr>
          <w:rFonts w:ascii="Times New Roman" w:eastAsiaTheme="minorEastAsia" w:hAnsi="Times New Roman" w:cs="Times New Roman"/>
        </w:rPr>
        <w:t xml:space="preserve"> </w:t>
      </w:r>
      <w:r w:rsidR="00C077B6">
        <w:rPr>
          <w:rFonts w:ascii="Times New Roman" w:eastAsiaTheme="minorEastAsia" w:hAnsi="Times New Roman" w:cs="Times New Roman"/>
          <w:bCs/>
        </w:rPr>
        <w:t>___________</w:t>
      </w:r>
      <w:r w:rsidR="00BC509F">
        <w:rPr>
          <w:rFonts w:ascii="Times New Roman" w:eastAsiaTheme="minorEastAsia" w:hAnsi="Times New Roman" w:cs="Times New Roman"/>
        </w:rPr>
        <w:t xml:space="preserve"> </w:t>
      </w:r>
      <w:r w:rsidR="00C077B6">
        <w:rPr>
          <w:rFonts w:ascii="Times New Roman" w:eastAsiaTheme="minorEastAsia" w:hAnsi="Times New Roman" w:cs="Times New Roman"/>
        </w:rPr>
        <w:t>Дата</w:t>
      </w:r>
      <w:r w:rsidR="00BC509F">
        <w:rPr>
          <w:rFonts w:ascii="Times New Roman" w:eastAsiaTheme="minorEastAsia" w:hAnsi="Times New Roman" w:cs="Times New Roman"/>
        </w:rPr>
        <w:t xml:space="preserve"> </w:t>
      </w:r>
      <w:r w:rsidR="00C077B6">
        <w:rPr>
          <w:rFonts w:ascii="Times New Roman" w:eastAsiaTheme="minorEastAsia" w:hAnsi="Times New Roman" w:cs="Times New Roman"/>
        </w:rPr>
        <w:t>__________</w:t>
      </w:r>
    </w:p>
    <w:tbl>
      <w:tblPr>
        <w:tblW w:w="9352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ayout w:type="fixed"/>
        <w:tblLook w:val="0400" w:firstRow="0" w:lastRow="0" w:firstColumn="0" w:lastColumn="0" w:noHBand="0" w:noVBand="1"/>
      </w:tblPr>
      <w:tblGrid>
        <w:gridCol w:w="9352"/>
      </w:tblGrid>
      <w:tr w:rsidR="005F2CF2" w14:paraId="657CADE4" w14:textId="77777777">
        <w:tc>
          <w:tcPr>
            <w:tcW w:w="9352" w:type="dxa"/>
            <w:tcBorders>
              <w:bottom w:val="single" w:sz="4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495C86B" w14:textId="77777777" w:rsidR="005F2CF2" w:rsidRDefault="005F2CF2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4136919B" w14:textId="77777777" w:rsidR="005F2CF2" w:rsidRDefault="005F2CF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2CF2" w14:paraId="440AF3CF" w14:textId="77777777">
        <w:tc>
          <w:tcPr>
            <w:tcW w:w="9352" w:type="dxa"/>
            <w:tcBorders>
              <w:top w:val="single" w:sz="4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7B27E1B6" w14:textId="5C29ACD0" w:rsidR="005F2CF2" w:rsidRDefault="00C077B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(наименование</w:t>
            </w:r>
            <w:r w:rsidR="00BC509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уполномоченного</w:t>
            </w:r>
            <w:r w:rsidR="00BC509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органа</w:t>
            </w:r>
            <w:r w:rsidR="00BC509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местного</w:t>
            </w:r>
            <w:r w:rsidR="00BC509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самоуправления)</w:t>
            </w:r>
          </w:p>
        </w:tc>
      </w:tr>
    </w:tbl>
    <w:p w14:paraId="73382D3B" w14:textId="77777777" w:rsidR="005F2CF2" w:rsidRDefault="005F2CF2">
      <w:pPr>
        <w:ind w:firstLine="993"/>
        <w:jc w:val="both"/>
        <w:rPr>
          <w:rFonts w:ascii="Times New Roman" w:hAnsi="Times New Roman" w:cs="Times New Roman"/>
        </w:rPr>
      </w:pPr>
    </w:p>
    <w:p w14:paraId="4D2C12E4" w14:textId="2EC54294" w:rsidR="005F2CF2" w:rsidRDefault="00C077B6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заявителя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(заказчика):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</w:t>
      </w:r>
      <w:r>
        <w:rPr>
          <w:rFonts w:ascii="Times New Roman" w:eastAsiaTheme="minorEastAsia" w:hAnsi="Times New Roman" w:cs="Times New Roman"/>
        </w:rPr>
        <w:t>.</w:t>
      </w:r>
    </w:p>
    <w:p w14:paraId="2EDD8261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02DF9D02" w14:textId="5385CD57" w:rsidR="005F2CF2" w:rsidRDefault="00C077B6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Адрес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производства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__________________________________________.</w:t>
      </w:r>
    </w:p>
    <w:p w14:paraId="5796FA11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56FCC659" w14:textId="77777777" w:rsidR="00BC509F" w:rsidRDefault="00C077B6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_________________.</w:t>
      </w:r>
    </w:p>
    <w:p w14:paraId="7B72B3CA" w14:textId="7CC970E4" w:rsidR="005F2CF2" w:rsidRDefault="005F2CF2">
      <w:pPr>
        <w:jc w:val="both"/>
        <w:rPr>
          <w:rFonts w:ascii="Times New Roman" w:hAnsi="Times New Roman" w:cs="Times New Roman"/>
        </w:rPr>
      </w:pPr>
    </w:p>
    <w:p w14:paraId="7A6838F3" w14:textId="0B2FF4CC" w:rsidR="005F2CF2" w:rsidRDefault="00C077B6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Вид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объем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вскрываемого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покрытия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(вид/объем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</w:t>
      </w:r>
      <w:r>
        <w:rPr>
          <w:rFonts w:ascii="Times New Roman" w:eastAsiaTheme="minorEastAsia" w:hAnsi="Times New Roman" w:cs="Times New Roman"/>
          <w:vertAlign w:val="superscript"/>
        </w:rPr>
        <w:t>3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или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кв.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м):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__________________________________________________________________________________</w:t>
      </w:r>
      <w:r>
        <w:rPr>
          <w:rFonts w:ascii="Times New Roman" w:eastAsiaTheme="minorEastAsia" w:hAnsi="Times New Roman" w:cs="Times New Roman"/>
        </w:rPr>
        <w:t>.</w:t>
      </w:r>
    </w:p>
    <w:p w14:paraId="0B5DCA20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281FED3E" w14:textId="666092F7" w:rsidR="005F2CF2" w:rsidRDefault="00C077B6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Период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производства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с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</w:t>
      </w:r>
      <w:r>
        <w:rPr>
          <w:rFonts w:ascii="Times New Roman" w:eastAsiaTheme="minorEastAsia" w:hAnsi="Times New Roman" w:cs="Times New Roman"/>
        </w:rPr>
        <w:t>_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___________.</w:t>
      </w:r>
    </w:p>
    <w:p w14:paraId="6BDD1F2A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1D017E94" w14:textId="19405FBE" w:rsidR="005F2CF2" w:rsidRDefault="00C077B6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подрядной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организации,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осуществляющей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работы: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_____________________________________________________________________________________</w:t>
      </w:r>
    </w:p>
    <w:p w14:paraId="5D61B208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07F7B493" w14:textId="04434DE7" w:rsidR="005F2CF2" w:rsidRDefault="00C077B6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</w:rPr>
        <w:t>Сведения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должностных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лицах,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ответственных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производство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земляных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работ: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_____________________________________________________________________________________</w:t>
      </w:r>
    </w:p>
    <w:p w14:paraId="44D732CF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0EC50D03" w14:textId="103A7484" w:rsidR="005F2CF2" w:rsidRDefault="00C077B6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Наименование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подрядной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организации,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выполняющей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работы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по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восстановлению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благоустройства: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_____________________________________________________________________</w:t>
      </w:r>
    </w:p>
    <w:p w14:paraId="3890EF73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2B3EF3EF" w14:textId="77777777" w:rsidR="005F2CF2" w:rsidRDefault="005F2CF2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3"/>
        <w:gridCol w:w="4532"/>
      </w:tblGrid>
      <w:tr w:rsidR="005F2CF2" w14:paraId="59E6D27B" w14:textId="77777777">
        <w:trPr>
          <w:trHeight w:val="528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D38B" w14:textId="2D6F84BB" w:rsidR="005F2CF2" w:rsidRDefault="00C077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</w:t>
            </w:r>
            <w:r w:rsidR="00BC50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BC50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продлении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4C6B" w14:textId="77777777" w:rsidR="005F2CF2" w:rsidRDefault="005F2CF2">
            <w:pPr>
              <w:jc w:val="both"/>
              <w:rPr>
                <w:rFonts w:ascii="Times New Roman" w:hAnsi="Times New Roman" w:cs="Times New Roman"/>
              </w:rPr>
            </w:pPr>
          </w:p>
          <w:p w14:paraId="6860854D" w14:textId="77777777" w:rsidR="005F2CF2" w:rsidRDefault="005F2CF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25AE06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4B91E0E3" w14:textId="77777777" w:rsidR="005F2CF2" w:rsidRDefault="005F2CF2">
      <w:pPr>
        <w:jc w:val="both"/>
        <w:rPr>
          <w:rFonts w:ascii="Times New Roman" w:hAnsi="Times New Roman" w:cs="Times New Roman"/>
        </w:rPr>
      </w:pPr>
    </w:p>
    <w:p w14:paraId="366D53F6" w14:textId="3FC76AD1" w:rsidR="005F2CF2" w:rsidRDefault="00C077B6">
      <w:pPr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Особые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отметки</w:t>
      </w:r>
      <w:r w:rsidR="00BC509F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____________________________________________________________.</w:t>
      </w:r>
    </w:p>
    <w:p w14:paraId="1B3AC2A3" w14:textId="77777777" w:rsidR="005F2CF2" w:rsidRDefault="005F2CF2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p w14:paraId="38499885" w14:textId="77777777" w:rsidR="005F2CF2" w:rsidRDefault="005F2CF2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p w14:paraId="7A6CEDB8" w14:textId="77777777" w:rsidR="005F2CF2" w:rsidRDefault="005F2CF2">
      <w:pPr>
        <w:tabs>
          <w:tab w:val="left" w:pos="4820"/>
        </w:tabs>
        <w:ind w:left="4820" w:firstLine="2551"/>
        <w:contextualSpacing/>
        <w:jc w:val="both"/>
        <w:rPr>
          <w:rFonts w:ascii="Times New Roman" w:hAnsi="Times New Roman" w:cs="Times New Roman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6"/>
        <w:gridCol w:w="4498"/>
      </w:tblGrid>
      <w:tr w:rsidR="005F2CF2" w14:paraId="714E2F0C" w14:textId="77777777">
        <w:tc>
          <w:tcPr>
            <w:tcW w:w="5098" w:type="dxa"/>
            <w:tcBorders>
              <w:right w:val="single" w:sz="4" w:space="0" w:color="auto"/>
            </w:tcBorders>
          </w:tcPr>
          <w:p w14:paraId="3FE8B005" w14:textId="03CE55B1" w:rsidR="005F2CF2" w:rsidRDefault="00C077B6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{Ф.И.О.</w:t>
            </w:r>
            <w:r w:rsidR="00BC509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должность</w:t>
            </w:r>
            <w:r w:rsidR="00BC509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уполномоченного</w:t>
            </w:r>
            <w:r w:rsidR="00BC509F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сотрудника}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732D" w14:textId="55EFEAF1" w:rsidR="005F2CF2" w:rsidRDefault="00C077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38106A80" w14:textId="77777777" w:rsidR="005F2CF2" w:rsidRDefault="00C077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68D29294" w14:textId="77777777" w:rsidR="005F2CF2" w:rsidRDefault="00C077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27D75B7F" w14:textId="77777777" w:rsidR="003101FB" w:rsidRDefault="003101FB">
      <w:pPr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br w:type="page"/>
      </w:r>
    </w:p>
    <w:p w14:paraId="7F222433" w14:textId="20E90E53" w:rsidR="00BC509F" w:rsidRDefault="00C077B6">
      <w:pPr>
        <w:pStyle w:val="ad"/>
        <w:jc w:val="right"/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lastRenderedPageBreak/>
        <w:t>Приложение</w:t>
      </w:r>
      <w:r w:rsidR="00BC509F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43D9F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>№</w:t>
      </w:r>
      <w:r w:rsidR="00BC509F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</w:rPr>
        <w:t>2</w:t>
      </w:r>
    </w:p>
    <w:p w14:paraId="12331BF0" w14:textId="3A523759" w:rsidR="005F2CF2" w:rsidRDefault="00C077B6">
      <w:pPr>
        <w:pStyle w:val="ad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к</w:t>
      </w:r>
      <w:r w:rsidR="00BC509F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Административно</w:t>
      </w:r>
      <w:r w:rsidR="00515B39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му</w:t>
      </w:r>
      <w:r w:rsidR="00BC509F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регламент</w:t>
      </w:r>
      <w:r w:rsidR="00515B39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у</w:t>
      </w:r>
    </w:p>
    <w:p w14:paraId="4DC38474" w14:textId="3881E4D2" w:rsidR="005F2CF2" w:rsidRDefault="00C077B6">
      <w:pPr>
        <w:pStyle w:val="ad"/>
        <w:jc w:val="right"/>
        <w:rPr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предоставления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Муниципальной</w:t>
      </w:r>
      <w:r w:rsidR="00BC509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</w:p>
    <w:p w14:paraId="60BD2DCE" w14:textId="4A760A67" w:rsidR="005F2CF2" w:rsidRDefault="00C077B6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412" w:name="_Toc103877712"/>
      <w:r>
        <w:rPr>
          <w:rFonts w:ascii="Times New Roman" w:eastAsiaTheme="minorEastAsia" w:hAnsi="Times New Roman" w:cs="Times New Roman"/>
          <w:b/>
          <w:bCs/>
        </w:rPr>
        <w:t>Форма</w:t>
      </w:r>
      <w:r>
        <w:rPr>
          <w:rFonts w:ascii="Times New Roman" w:eastAsiaTheme="minorEastAsia" w:hAnsi="Times New Roman" w:cs="Times New Roman"/>
          <w:b/>
          <w:bCs/>
        </w:rPr>
        <w:br/>
        <w:t>решения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об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отказе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в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приеме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документов,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необходимых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для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предоставления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муниципальной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услуги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/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об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отказе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в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предоставлении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муниципальной</w:t>
      </w:r>
      <w:r w:rsidR="00BC509F">
        <w:rPr>
          <w:rFonts w:ascii="Times New Roman" w:eastAsiaTheme="minorEastAsia" w:hAnsi="Times New Roman" w:cs="Times New Roman"/>
          <w:b/>
          <w:bCs/>
        </w:rPr>
        <w:t xml:space="preserve"> </w:t>
      </w:r>
      <w:r>
        <w:rPr>
          <w:rFonts w:ascii="Times New Roman" w:eastAsiaTheme="minorEastAsia" w:hAnsi="Times New Roman" w:cs="Times New Roman"/>
          <w:b/>
          <w:bCs/>
        </w:rPr>
        <w:t>услуги</w:t>
      </w:r>
      <w:bookmarkEnd w:id="412"/>
    </w:p>
    <w:p w14:paraId="5493259B" w14:textId="77777777" w:rsidR="005F2CF2" w:rsidRDefault="00C077B6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  <w:u w:val="single"/>
        </w:rPr>
        <w:t>___________________________________________________________</w:t>
      </w:r>
    </w:p>
    <w:p w14:paraId="2C16891F" w14:textId="1D749C84" w:rsidR="005F2CF2" w:rsidRDefault="00C077B6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наименование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уполномоченного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</w:p>
    <w:p w14:paraId="77972D9F" w14:textId="77777777" w:rsidR="005F2CF2" w:rsidRDefault="005F2CF2">
      <w:pPr>
        <w:jc w:val="right"/>
        <w:rPr>
          <w:rFonts w:ascii="Times New Roman" w:hAnsi="Times New Roman" w:cs="Times New Roman"/>
          <w:bCs/>
        </w:rPr>
      </w:pPr>
    </w:p>
    <w:p w14:paraId="63C776A9" w14:textId="77777777" w:rsidR="00BC509F" w:rsidRDefault="00C077B6">
      <w:pPr>
        <w:ind w:left="5103"/>
        <w:rPr>
          <w:rFonts w:ascii="Times New Roman" w:eastAsiaTheme="minorEastAsia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Кому: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________________________________</w:t>
      </w:r>
    </w:p>
    <w:p w14:paraId="7FC2203C" w14:textId="0565B14D" w:rsidR="005F2CF2" w:rsidRDefault="00C077B6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(фамилия,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имя,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отчество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(последнее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при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наличии),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данные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документа,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удостоверяющего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личность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лица;</w:t>
      </w:r>
      <w:r w:rsidR="003101FB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ИНН,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ОГРНИП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зарегистрированного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качестве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предпринимателя);</w:t>
      </w:r>
      <w:r w:rsidR="003101FB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полное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наименование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ИНН,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ОГРН,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юридический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юридического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лица)</w:t>
      </w:r>
    </w:p>
    <w:p w14:paraId="555BA318" w14:textId="015F9E5F" w:rsidR="005F2CF2" w:rsidRDefault="00BC509F">
      <w:pPr>
        <w:ind w:left="5103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  <w:vanish/>
          <w:u w:val="single"/>
        </w:rPr>
        <w:t>;</w:t>
      </w:r>
    </w:p>
    <w:p w14:paraId="378CAEF4" w14:textId="60A6AAD5" w:rsidR="005F2CF2" w:rsidRDefault="00C077B6">
      <w:pPr>
        <w:ind w:left="5103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Контактные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данные: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_______________________</w:t>
      </w:r>
    </w:p>
    <w:p w14:paraId="2B209B50" w14:textId="3E0226D4" w:rsidR="005F2CF2" w:rsidRDefault="00C077B6">
      <w:pPr>
        <w:ind w:left="5103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(почтовый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индекс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–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для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физического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лица,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т.ч.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зарегистрированного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в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качестве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индивидуального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предпринимателя,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телефон,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адрес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электронной</w:t>
      </w:r>
      <w:r w:rsidR="00BC509F"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  <w:sz w:val="20"/>
          <w:szCs w:val="20"/>
        </w:rPr>
        <w:t>почты)</w:t>
      </w:r>
    </w:p>
    <w:p w14:paraId="1CF30948" w14:textId="77777777" w:rsidR="005F2CF2" w:rsidRDefault="005F2CF2">
      <w:pPr>
        <w:ind w:left="4678" w:hanging="142"/>
        <w:rPr>
          <w:rFonts w:ascii="Times New Roman" w:hAnsi="Times New Roman" w:cs="Times New Roman"/>
          <w:bCs/>
        </w:rPr>
      </w:pPr>
    </w:p>
    <w:p w14:paraId="32B7D1FE" w14:textId="77777777" w:rsidR="005F2CF2" w:rsidRDefault="00C077B6">
      <w:pPr>
        <w:ind w:hanging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Theme="minorEastAsia" w:hAnsi="Times New Roman" w:cs="Times New Roman"/>
          <w:b/>
          <w:spacing w:val="2"/>
          <w:shd w:val="clear" w:color="auto" w:fill="FFFFFF"/>
        </w:rPr>
        <w:t>РЕШЕНИЕ</w:t>
      </w:r>
    </w:p>
    <w:p w14:paraId="50FFD803" w14:textId="5319EAA6" w:rsidR="005F2CF2" w:rsidRDefault="00BC509F">
      <w:pPr>
        <w:ind w:firstLine="567"/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  <w:spacing w:val="2"/>
          <w:shd w:val="clear" w:color="auto" w:fill="FFFFFF"/>
        </w:rPr>
        <w:br/>
      </w:r>
      <w:r w:rsidR="00C077B6">
        <w:rPr>
          <w:rFonts w:ascii="Times New Roman" w:eastAsiaTheme="minorEastAsia" w:hAnsi="Times New Roman" w:cs="Times New Roman"/>
          <w:bCs/>
          <w:u w:val="single"/>
        </w:rPr>
        <w:t>_____________________________________________</w:t>
      </w:r>
      <w:r w:rsidR="00C077B6">
        <w:rPr>
          <w:rFonts w:ascii="Times New Roman" w:eastAsiaTheme="minorEastAsia" w:hAnsi="Times New Roman" w:cs="Times New Roman"/>
          <w:bCs/>
        </w:rPr>
        <w:br/>
      </w:r>
    </w:p>
    <w:p w14:paraId="020EC3A9" w14:textId="6CC9EA0A" w:rsidR="005F2CF2" w:rsidRDefault="00B43D9F">
      <w:pPr>
        <w:ind w:firstLine="567"/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№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 w:rsidR="00C077B6">
        <w:rPr>
          <w:rFonts w:ascii="Times New Roman" w:eastAsiaTheme="minorEastAsia" w:hAnsi="Times New Roman" w:cs="Times New Roman"/>
          <w:bCs/>
          <w:u w:val="single"/>
        </w:rPr>
        <w:t>_______________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C077B6">
        <w:rPr>
          <w:rFonts w:ascii="Times New Roman" w:eastAsiaTheme="minorEastAsia" w:hAnsi="Times New Roman" w:cs="Times New Roman"/>
          <w:bCs/>
          <w:u w:val="single"/>
        </w:rPr>
        <w:t>от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C077B6">
        <w:rPr>
          <w:rFonts w:ascii="Times New Roman" w:eastAsiaTheme="minorEastAsia" w:hAnsi="Times New Roman" w:cs="Times New Roman"/>
          <w:bCs/>
          <w:u w:val="single"/>
        </w:rPr>
        <w:t>_________________.</w:t>
      </w:r>
    </w:p>
    <w:p w14:paraId="0B74D256" w14:textId="509496FC" w:rsidR="005F2CF2" w:rsidRDefault="00C077B6">
      <w:pPr>
        <w:tabs>
          <w:tab w:val="left" w:pos="851"/>
        </w:tabs>
        <w:jc w:val="center"/>
        <w:rPr>
          <w:rFonts w:ascii="Times New Roman" w:eastAsia="Calibri" w:hAnsi="Times New Roman" w:cs="Times New Roman"/>
          <w:bCs/>
          <w:i/>
          <w:iCs/>
        </w:rPr>
      </w:pPr>
      <w:r>
        <w:rPr>
          <w:rFonts w:ascii="Times New Roman" w:eastAsiaTheme="minorEastAsia" w:hAnsi="Times New Roman" w:cs="Times New Roman"/>
          <w:bCs/>
          <w:i/>
          <w:iCs/>
        </w:rPr>
        <w:t>(номер</w:t>
      </w:r>
      <w:r w:rsidR="00BC509F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и</w:t>
      </w:r>
      <w:r w:rsidR="00BC509F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дата</w:t>
      </w:r>
      <w:r w:rsidR="00BC509F">
        <w:rPr>
          <w:rFonts w:ascii="Times New Roman" w:eastAsiaTheme="minorEastAsia" w:hAnsi="Times New Roman" w:cs="Times New Roman"/>
          <w:bCs/>
          <w:i/>
          <w:iCs/>
        </w:rPr>
        <w:t xml:space="preserve"> </w:t>
      </w:r>
      <w:r>
        <w:rPr>
          <w:rFonts w:ascii="Times New Roman" w:eastAsiaTheme="minorEastAsia" w:hAnsi="Times New Roman" w:cs="Times New Roman"/>
          <w:bCs/>
          <w:i/>
          <w:iCs/>
        </w:rPr>
        <w:t>решения)</w:t>
      </w:r>
    </w:p>
    <w:p w14:paraId="1BB5D99B" w14:textId="77777777" w:rsidR="005F2CF2" w:rsidRDefault="005F2CF2">
      <w:pPr>
        <w:ind w:firstLine="709"/>
        <w:rPr>
          <w:rFonts w:ascii="Times New Roman" w:hAnsi="Times New Roman" w:cs="Times New Roman"/>
          <w:bCs/>
        </w:rPr>
      </w:pPr>
    </w:p>
    <w:p w14:paraId="2A69C7CC" w14:textId="69DA4100" w:rsidR="005F2CF2" w:rsidRDefault="00C077B6">
      <w:pPr>
        <w:ind w:firstLine="709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По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результатам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рассмотрения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 w:rsidR="00C45502">
        <w:rPr>
          <w:rFonts w:ascii="Times New Roman" w:eastAsiaTheme="minorEastAsia" w:hAnsi="Times New Roman" w:cs="Times New Roman"/>
          <w:bCs/>
        </w:rPr>
        <w:t>«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разрешения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осуществление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земляных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работ</w:t>
      </w:r>
      <w:r w:rsidR="00C45502">
        <w:rPr>
          <w:rFonts w:ascii="Times New Roman" w:eastAsiaTheme="minorEastAsia" w:hAnsi="Times New Roman" w:cs="Times New Roman"/>
          <w:bCs/>
        </w:rPr>
        <w:t>»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 w:rsidR="00B43D9F">
        <w:rPr>
          <w:rFonts w:ascii="Times New Roman" w:eastAsiaTheme="minorEastAsia" w:hAnsi="Times New Roman" w:cs="Times New Roman"/>
          <w:bCs/>
          <w:u w:val="single"/>
        </w:rPr>
        <w:t>№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приложенных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к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нему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документов,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принято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решение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___________________,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по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следующим</w:t>
      </w:r>
      <w:r w:rsidR="00BC509F">
        <w:rPr>
          <w:rFonts w:ascii="Times New Roman" w:eastAsiaTheme="minorEastAsia" w:hAnsi="Times New Roman" w:cs="Times New Roman"/>
          <w:bCs/>
          <w:u w:val="single"/>
        </w:rPr>
        <w:t xml:space="preserve"> </w:t>
      </w:r>
      <w:r>
        <w:rPr>
          <w:rFonts w:ascii="Times New Roman" w:eastAsiaTheme="minorEastAsia" w:hAnsi="Times New Roman" w:cs="Times New Roman"/>
          <w:bCs/>
          <w:u w:val="single"/>
        </w:rPr>
        <w:t>основаниям:</w:t>
      </w:r>
    </w:p>
    <w:p w14:paraId="3722A60E" w14:textId="77777777" w:rsidR="005F2CF2" w:rsidRDefault="00C077B6">
      <w:pPr>
        <w:pStyle w:val="af8"/>
        <w:spacing w:before="0" w:after="160" w:line="259" w:lineRule="auto"/>
        <w:ind w:left="0" w:firstLine="0"/>
        <w:rPr>
          <w:bCs/>
          <w:sz w:val="24"/>
          <w:szCs w:val="24"/>
          <w:u w:val="single"/>
        </w:rPr>
      </w:pPr>
      <w:r>
        <w:rPr>
          <w:rFonts w:eastAsiaTheme="minorEastAsia"/>
          <w:bCs/>
          <w:sz w:val="24"/>
          <w:szCs w:val="24"/>
          <w:u w:val="single"/>
        </w:rPr>
        <w:t>_____________________________________________________________________________.</w:t>
      </w:r>
    </w:p>
    <w:p w14:paraId="4749271D" w14:textId="4955BBBD" w:rsidR="005F2CF2" w:rsidRDefault="00C077B6">
      <w:pPr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EastAsia" w:hAnsi="Times New Roman" w:cs="Times New Roman"/>
          <w:bCs/>
        </w:rPr>
        <w:t>Вы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вправе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повторно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обратиться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уполномоченный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заявлением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предоставлении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услуги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после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устранения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указанных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нарушений.</w:t>
      </w:r>
    </w:p>
    <w:p w14:paraId="5C6E525C" w14:textId="670764B6" w:rsidR="005F2CF2" w:rsidRDefault="00C077B6">
      <w:pPr>
        <w:ind w:firstLine="709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Theme="minorEastAsia" w:hAnsi="Times New Roman" w:cs="Times New Roman"/>
          <w:bCs/>
        </w:rPr>
        <w:t>Данный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отказ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может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быть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обжалован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досудебном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порядке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путем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направления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жалобы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уполномоченный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орган,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а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также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в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судебном</w:t>
      </w:r>
      <w:r w:rsidR="00BC509F">
        <w:rPr>
          <w:rFonts w:ascii="Times New Roman" w:eastAsiaTheme="minorEastAsia" w:hAnsi="Times New Roman" w:cs="Times New Roman"/>
          <w:bCs/>
        </w:rPr>
        <w:t xml:space="preserve"> </w:t>
      </w:r>
      <w:r>
        <w:rPr>
          <w:rFonts w:ascii="Times New Roman" w:eastAsiaTheme="minorEastAsia" w:hAnsi="Times New Roman" w:cs="Times New Roman"/>
          <w:bCs/>
        </w:rPr>
        <w:t>порядке.</w:t>
      </w:r>
    </w:p>
    <w:p w14:paraId="0F5A7090" w14:textId="77777777" w:rsidR="005F2CF2" w:rsidRDefault="005F2CF2">
      <w:pPr>
        <w:ind w:firstLine="709"/>
        <w:jc w:val="both"/>
        <w:rPr>
          <w:rFonts w:ascii="Times New Roman" w:eastAsia="Calibri" w:hAnsi="Times New Roman" w:cs="Times New Roman"/>
          <w:bCs/>
        </w:rPr>
      </w:pPr>
    </w:p>
    <w:p w14:paraId="1B9CEF53" w14:textId="77777777" w:rsidR="005F2CF2" w:rsidRDefault="005F2CF2">
      <w:pPr>
        <w:ind w:firstLine="709"/>
        <w:rPr>
          <w:rFonts w:ascii="Times New Roman" w:eastAsia="Calibri" w:hAnsi="Times New Roman" w:cs="Times New Roman"/>
          <w:bCs/>
        </w:rPr>
      </w:pPr>
    </w:p>
    <w:p w14:paraId="6E9600AA" w14:textId="77777777" w:rsidR="005F2CF2" w:rsidRDefault="005F2CF2">
      <w:pPr>
        <w:ind w:firstLine="709"/>
        <w:rPr>
          <w:rFonts w:ascii="Times New Roman" w:eastAsia="Calibri" w:hAnsi="Times New Roman" w:cs="Times New Roman"/>
          <w:bCs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6"/>
        <w:gridCol w:w="4498"/>
      </w:tblGrid>
      <w:tr w:rsidR="005F2CF2" w14:paraId="47448985" w14:textId="77777777">
        <w:tc>
          <w:tcPr>
            <w:tcW w:w="5098" w:type="dxa"/>
            <w:tcBorders>
              <w:right w:val="single" w:sz="4" w:space="0" w:color="auto"/>
            </w:tcBorders>
          </w:tcPr>
          <w:p w14:paraId="0BA47ED5" w14:textId="53D37D3F" w:rsidR="005F2CF2" w:rsidRDefault="00C077B6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7BA2" w14:textId="1958642C" w:rsidR="005F2CF2" w:rsidRDefault="00C077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346DCFEB" w14:textId="77777777" w:rsidR="005F2CF2" w:rsidRDefault="00C077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73CE2A95" w14:textId="77777777" w:rsidR="005F2CF2" w:rsidRDefault="00C077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7AC0A0A3" w14:textId="77777777" w:rsidR="003101FB" w:rsidRDefault="003101FB">
      <w:pPr>
        <w:rPr>
          <w:rFonts w:ascii="Times New Roman" w:eastAsiaTheme="minorEastAsia" w:hAnsi="Times New Roman" w:cs="Times New Roman"/>
          <w:b/>
          <w:shd w:val="clear" w:color="auto" w:fill="FFFFFF"/>
        </w:rPr>
      </w:pPr>
      <w:r>
        <w:rPr>
          <w:rFonts w:eastAsiaTheme="minorEastAsia"/>
          <w:b/>
          <w:shd w:val="clear" w:color="auto" w:fill="FFFFFF"/>
        </w:rPr>
        <w:br w:type="page"/>
      </w:r>
    </w:p>
    <w:p w14:paraId="4BF06E32" w14:textId="15550C2C" w:rsidR="00BC509F" w:rsidRDefault="001D394D">
      <w:pPr>
        <w:pStyle w:val="11"/>
        <w:spacing w:after="240"/>
        <w:ind w:firstLine="0"/>
        <w:contextualSpacing/>
        <w:jc w:val="right"/>
        <w:rPr>
          <w:rFonts w:eastAsiaTheme="minorEastAsia"/>
          <w:shd w:val="clear" w:color="auto" w:fill="FFFFFF"/>
        </w:rPr>
      </w:pPr>
      <w:r>
        <w:rPr>
          <w:rFonts w:eastAsiaTheme="minorEastAsia"/>
          <w:lang w:bidi="ar-SA"/>
        </w:rPr>
        <w:lastRenderedPageBreak/>
        <w:pict w14:anchorId="396C49F6">
          <v:shape id="shape 0" o:spid="_x0000_s1028" style="position:absolute;left:0;text-align:left;margin-left:315.1pt;margin-top:15.1pt;width:6.4pt;height:13.6pt;z-index:-251658752;mso-wrap-distance-left:0;mso-wrap-distance-right:0;mso-position-horizontal-relative:margin;mso-position-vertical-relative:page" coordsize="100000,100000" o:spt="100" adj="0,,0" path="" filled="f" stroked="f">
            <v:stroke joinstyle="round"/>
            <v:formulas/>
            <v:path o:connecttype="segments" textboxrect="0,0,0,0"/>
            <v:textbox style="mso-next-textbox:#shape 0">
              <w:txbxContent>
                <w:p w14:paraId="0DB41097" w14:textId="77777777" w:rsidR="00515B39" w:rsidRDefault="00515B39"/>
              </w:txbxContent>
            </v:textbox>
            <w10:wrap anchorx="margin" anchory="page"/>
          </v:shape>
        </w:pict>
      </w:r>
      <w:r w:rsidR="00C077B6">
        <w:rPr>
          <w:rFonts w:eastAsiaTheme="minorEastAsia"/>
          <w:b/>
          <w:shd w:val="clear" w:color="auto" w:fill="FFFFFF"/>
        </w:rPr>
        <w:t>Приложение</w:t>
      </w:r>
      <w:r w:rsidR="00BC509F">
        <w:rPr>
          <w:rFonts w:eastAsiaTheme="minorEastAsia"/>
          <w:b/>
          <w:shd w:val="clear" w:color="auto" w:fill="FFFFFF"/>
        </w:rPr>
        <w:t xml:space="preserve"> </w:t>
      </w:r>
      <w:r w:rsidR="00B43D9F">
        <w:rPr>
          <w:rFonts w:eastAsiaTheme="minorEastAsia"/>
          <w:b/>
          <w:shd w:val="clear" w:color="auto" w:fill="FFFFFF"/>
        </w:rPr>
        <w:t>№</w:t>
      </w:r>
      <w:r w:rsidR="00BC509F">
        <w:rPr>
          <w:rFonts w:eastAsiaTheme="minorEastAsia"/>
          <w:b/>
          <w:shd w:val="clear" w:color="auto" w:fill="FFFFFF"/>
        </w:rPr>
        <w:t xml:space="preserve"> </w:t>
      </w:r>
      <w:r w:rsidR="00C077B6">
        <w:rPr>
          <w:rFonts w:eastAsiaTheme="minorEastAsia"/>
          <w:b/>
          <w:shd w:val="clear" w:color="auto" w:fill="FFFFFF"/>
        </w:rPr>
        <w:t>3</w:t>
      </w:r>
    </w:p>
    <w:p w14:paraId="170D9B50" w14:textId="76203078" w:rsidR="005F2CF2" w:rsidRDefault="00C077B6">
      <w:pPr>
        <w:pStyle w:val="11"/>
        <w:spacing w:after="240"/>
        <w:ind w:firstLine="0"/>
        <w:contextualSpacing/>
        <w:jc w:val="right"/>
        <w:rPr>
          <w:shd w:val="clear" w:color="auto" w:fill="FFFFFF"/>
        </w:rPr>
      </w:pPr>
      <w:r>
        <w:rPr>
          <w:rFonts w:eastAsiaTheme="minorEastAsia"/>
          <w:shd w:val="clear" w:color="auto" w:fill="FFFFFF"/>
        </w:rPr>
        <w:t>к</w:t>
      </w:r>
      <w:r w:rsidR="00BC509F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форме</w:t>
      </w:r>
    </w:p>
    <w:p w14:paraId="000C0097" w14:textId="6DE144B3" w:rsidR="005F2CF2" w:rsidRDefault="00C077B6">
      <w:pPr>
        <w:pStyle w:val="11"/>
        <w:spacing w:after="240"/>
        <w:ind w:firstLine="0"/>
        <w:contextualSpacing/>
        <w:jc w:val="right"/>
        <w:rPr>
          <w:shd w:val="clear" w:color="auto" w:fill="FFFFFF"/>
        </w:rPr>
      </w:pPr>
      <w:r>
        <w:rPr>
          <w:rFonts w:eastAsiaTheme="minorEastAsia"/>
          <w:shd w:val="clear" w:color="auto" w:fill="FFFFFF"/>
        </w:rPr>
        <w:t>Административного</w:t>
      </w:r>
      <w:r w:rsidR="00BC509F"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shd w:val="clear" w:color="auto" w:fill="FFFFFF"/>
        </w:rPr>
        <w:t>регламента</w:t>
      </w:r>
    </w:p>
    <w:p w14:paraId="677F60FE" w14:textId="6DABA26D" w:rsidR="005F2CF2" w:rsidRDefault="00C077B6">
      <w:pPr>
        <w:pStyle w:val="11"/>
        <w:spacing w:after="240"/>
        <w:ind w:firstLine="0"/>
        <w:contextualSpacing/>
        <w:jc w:val="right"/>
      </w:pP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</w:p>
    <w:p w14:paraId="1CB8DCB3" w14:textId="77777777" w:rsidR="005F2CF2" w:rsidRDefault="005F2CF2">
      <w:pPr>
        <w:pStyle w:val="11"/>
        <w:spacing w:after="160" w:line="276" w:lineRule="auto"/>
        <w:ind w:firstLine="0"/>
        <w:jc w:val="center"/>
        <w:rPr>
          <w:b/>
          <w:bCs/>
        </w:rPr>
      </w:pPr>
    </w:p>
    <w:p w14:paraId="7AF779C5" w14:textId="27DDD73E" w:rsidR="005F2CF2" w:rsidRDefault="00C077B6">
      <w:pPr>
        <w:pStyle w:val="11"/>
        <w:spacing w:after="160" w:line="276" w:lineRule="auto"/>
        <w:ind w:firstLine="0"/>
        <w:jc w:val="center"/>
        <w:outlineLvl w:val="1"/>
        <w:rPr>
          <w:b/>
          <w:bCs/>
        </w:rPr>
      </w:pPr>
      <w:bookmarkStart w:id="413" w:name="_Toc103877713"/>
      <w:r>
        <w:rPr>
          <w:rFonts w:eastAsiaTheme="minorEastAsia"/>
          <w:b/>
          <w:bCs/>
        </w:rPr>
        <w:t>Список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нормативных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актов,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в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соответствии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с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которыми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осуществляется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предоставление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Муниципальной</w:t>
      </w:r>
      <w:r w:rsidR="00BC509F">
        <w:rPr>
          <w:rFonts w:eastAsiaTheme="minorEastAsia"/>
          <w:b/>
          <w:bCs/>
        </w:rPr>
        <w:t xml:space="preserve"> </w:t>
      </w:r>
      <w:r>
        <w:rPr>
          <w:rFonts w:eastAsiaTheme="minorEastAsia"/>
          <w:b/>
          <w:bCs/>
        </w:rPr>
        <w:t>услуги</w:t>
      </w:r>
      <w:bookmarkEnd w:id="413"/>
    </w:p>
    <w:p w14:paraId="030763FF" w14:textId="77777777" w:rsidR="005F2CF2" w:rsidRDefault="005F2CF2">
      <w:pPr>
        <w:pStyle w:val="11"/>
        <w:spacing w:after="160" w:line="276" w:lineRule="auto"/>
        <w:ind w:firstLine="0"/>
        <w:jc w:val="center"/>
      </w:pPr>
    </w:p>
    <w:p w14:paraId="4D93D0A1" w14:textId="197E3FD5" w:rsidR="005F2CF2" w:rsidRDefault="00C077B6">
      <w:pPr>
        <w:pStyle w:val="11"/>
        <w:numPr>
          <w:ilvl w:val="0"/>
          <w:numId w:val="6"/>
        </w:numPr>
        <w:tabs>
          <w:tab w:val="left" w:pos="1679"/>
        </w:tabs>
        <w:ind w:left="300" w:firstLine="980"/>
        <w:jc w:val="both"/>
      </w:pPr>
      <w:bookmarkStart w:id="414" w:name="bookmark555"/>
      <w:bookmarkEnd w:id="414"/>
      <w:r>
        <w:t>Конституция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Федерации,</w:t>
      </w:r>
      <w:r w:rsidR="00BC509F">
        <w:t xml:space="preserve"> </w:t>
      </w:r>
      <w:r>
        <w:t>принятой</w:t>
      </w:r>
      <w:r w:rsidR="00BC509F">
        <w:t xml:space="preserve"> </w:t>
      </w:r>
      <w:r>
        <w:t>всенародным</w:t>
      </w:r>
      <w:r w:rsidR="00BC509F">
        <w:t xml:space="preserve"> </w:t>
      </w:r>
      <w:r>
        <w:t>голосованием,</w:t>
      </w:r>
      <w:r w:rsidR="00BC509F">
        <w:t xml:space="preserve"> </w:t>
      </w:r>
      <w:r>
        <w:t>12.12.1993.</w:t>
      </w:r>
      <w:bookmarkStart w:id="415" w:name="bookmark556"/>
      <w:bookmarkEnd w:id="415"/>
    </w:p>
    <w:p w14:paraId="3AB783A9" w14:textId="7E8EEEE3" w:rsidR="005F2CF2" w:rsidRDefault="00C077B6">
      <w:pPr>
        <w:pStyle w:val="11"/>
        <w:numPr>
          <w:ilvl w:val="0"/>
          <w:numId w:val="6"/>
        </w:numPr>
        <w:tabs>
          <w:tab w:val="left" w:pos="1679"/>
        </w:tabs>
        <w:ind w:left="300" w:firstLine="980"/>
        <w:jc w:val="both"/>
      </w:pPr>
      <w:bookmarkStart w:id="416" w:name="bookmark557"/>
      <w:bookmarkEnd w:id="416"/>
      <w:r>
        <w:t>Кодекс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BC509F">
        <w:t xml:space="preserve"> </w:t>
      </w:r>
      <w:r>
        <w:t>об</w:t>
      </w:r>
      <w:r w:rsidR="00BC509F">
        <w:t xml:space="preserve"> </w:t>
      </w:r>
      <w:r>
        <w:t>административных</w:t>
      </w:r>
      <w:r w:rsidR="00BC509F">
        <w:t xml:space="preserve"> </w:t>
      </w:r>
      <w:r>
        <w:t>правонарушениях</w:t>
      </w:r>
      <w:r w:rsidR="00BC509F">
        <w:t xml:space="preserve"> </w:t>
      </w:r>
      <w:r>
        <w:t>от</w:t>
      </w:r>
      <w:r w:rsidR="00BC509F">
        <w:t xml:space="preserve"> </w:t>
      </w:r>
      <w:r>
        <w:t>30.12.2001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195-ФЗ.</w:t>
      </w:r>
    </w:p>
    <w:p w14:paraId="2D42CCB4" w14:textId="74E9667F" w:rsidR="005F2CF2" w:rsidRDefault="00C077B6">
      <w:pPr>
        <w:pStyle w:val="11"/>
        <w:numPr>
          <w:ilvl w:val="0"/>
          <w:numId w:val="6"/>
        </w:numPr>
        <w:tabs>
          <w:tab w:val="left" w:pos="1679"/>
        </w:tabs>
        <w:ind w:left="1280" w:firstLine="0"/>
        <w:jc w:val="both"/>
      </w:pPr>
      <w:bookmarkStart w:id="417" w:name="bookmark558"/>
      <w:bookmarkEnd w:id="417"/>
      <w:r>
        <w:t>Федеральный</w:t>
      </w:r>
      <w:r w:rsidR="00BC509F">
        <w:t xml:space="preserve"> </w:t>
      </w:r>
      <w:r>
        <w:t>закон</w:t>
      </w:r>
      <w:r w:rsidR="00BC509F">
        <w:t xml:space="preserve"> </w:t>
      </w:r>
      <w:r>
        <w:t>от</w:t>
      </w:r>
      <w:r w:rsidR="00BC509F">
        <w:t xml:space="preserve"> </w:t>
      </w:r>
      <w:r>
        <w:t>06.04.2011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63-ФЗ</w:t>
      </w:r>
      <w:r w:rsidR="00BC509F">
        <w:t xml:space="preserve"> </w:t>
      </w:r>
      <w:r w:rsidR="00C45502">
        <w:t>«</w:t>
      </w:r>
      <w:r>
        <w:t>Об</w:t>
      </w:r>
      <w:r w:rsidR="00BC509F">
        <w:t xml:space="preserve"> </w:t>
      </w:r>
      <w:r>
        <w:t>электронной</w:t>
      </w:r>
      <w:r w:rsidR="00BC509F">
        <w:t xml:space="preserve"> </w:t>
      </w:r>
      <w:r>
        <w:t>подписи</w:t>
      </w:r>
      <w:r w:rsidR="00C45502">
        <w:t>»</w:t>
      </w:r>
    </w:p>
    <w:p w14:paraId="76B3D4DA" w14:textId="4294039B" w:rsidR="005F2CF2" w:rsidRDefault="00C077B6">
      <w:pPr>
        <w:pStyle w:val="11"/>
        <w:numPr>
          <w:ilvl w:val="0"/>
          <w:numId w:val="6"/>
        </w:numPr>
        <w:tabs>
          <w:tab w:val="left" w:pos="1679"/>
        </w:tabs>
        <w:ind w:left="300" w:firstLine="980"/>
        <w:jc w:val="both"/>
      </w:pPr>
      <w:bookmarkStart w:id="418" w:name="bookmark559"/>
      <w:bookmarkEnd w:id="418"/>
      <w:r>
        <w:t>Федеральный</w:t>
      </w:r>
      <w:r w:rsidR="00BC509F">
        <w:t xml:space="preserve"> </w:t>
      </w:r>
      <w:r>
        <w:t>закон</w:t>
      </w:r>
      <w:r w:rsidR="00BC509F">
        <w:t xml:space="preserve"> </w:t>
      </w:r>
      <w:r>
        <w:t>от</w:t>
      </w:r>
      <w:r w:rsidR="00BC509F">
        <w:t xml:space="preserve"> </w:t>
      </w:r>
      <w:r>
        <w:t>27.07.2010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210-ФЗ</w:t>
      </w:r>
      <w:r w:rsidR="00BC509F">
        <w:t xml:space="preserve"> </w:t>
      </w:r>
      <w:r w:rsidR="00C45502">
        <w:t>«</w:t>
      </w:r>
      <w:r>
        <w:t>Об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государственных</w:t>
      </w:r>
      <w:r w:rsidR="00BC509F">
        <w:t xml:space="preserve"> </w:t>
      </w:r>
      <w:r>
        <w:t>и</w:t>
      </w:r>
      <w:r w:rsidR="00BC509F">
        <w:t xml:space="preserve"> </w:t>
      </w:r>
      <w:r>
        <w:t>муниципальных</w:t>
      </w:r>
      <w:r w:rsidR="00BC509F">
        <w:t xml:space="preserve"> </w:t>
      </w:r>
      <w:r>
        <w:t>услуг</w:t>
      </w:r>
      <w:r w:rsidR="00C45502">
        <w:t>»</w:t>
      </w:r>
    </w:p>
    <w:p w14:paraId="6BF9A9A0" w14:textId="70E2DE20" w:rsidR="005F2CF2" w:rsidRDefault="00C077B6">
      <w:pPr>
        <w:pStyle w:val="11"/>
        <w:numPr>
          <w:ilvl w:val="0"/>
          <w:numId w:val="6"/>
        </w:numPr>
        <w:tabs>
          <w:tab w:val="left" w:pos="1603"/>
        </w:tabs>
        <w:ind w:left="300" w:firstLine="980"/>
        <w:jc w:val="both"/>
      </w:pPr>
      <w:bookmarkStart w:id="419" w:name="bookmark560"/>
      <w:bookmarkEnd w:id="419"/>
      <w:r>
        <w:t>Федеральный</w:t>
      </w:r>
      <w:r w:rsidR="00BC509F">
        <w:t xml:space="preserve"> </w:t>
      </w:r>
      <w:r>
        <w:t>закон</w:t>
      </w:r>
      <w:r w:rsidR="00BC509F">
        <w:t xml:space="preserve"> </w:t>
      </w:r>
      <w:r>
        <w:t>от</w:t>
      </w:r>
      <w:r w:rsidR="00BC509F">
        <w:t xml:space="preserve"> </w:t>
      </w:r>
      <w:r>
        <w:t>06.10.2003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131-ФЗ</w:t>
      </w:r>
      <w:r w:rsidR="00BC509F">
        <w:t xml:space="preserve"> </w:t>
      </w:r>
      <w:r w:rsidR="00C45502">
        <w:t>«</w:t>
      </w:r>
      <w:r>
        <w:t>Об</w:t>
      </w:r>
      <w:r w:rsidR="00BC509F">
        <w:t xml:space="preserve"> </w:t>
      </w:r>
      <w:r>
        <w:t>общих</w:t>
      </w:r>
      <w:r w:rsidR="00BC509F">
        <w:t xml:space="preserve"> </w:t>
      </w:r>
      <w:r>
        <w:t>принципах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местного</w:t>
      </w:r>
      <w:r w:rsidR="00BC509F">
        <w:t xml:space="preserve"> </w:t>
      </w:r>
      <w:r>
        <w:t>самоуправления</w:t>
      </w:r>
      <w:r w:rsidR="00BC509F">
        <w:t xml:space="preserve"> </w:t>
      </w:r>
      <w:r>
        <w:t>в</w:t>
      </w:r>
      <w:r w:rsidR="00BC509F">
        <w:t xml:space="preserve"> </w:t>
      </w:r>
      <w:r>
        <w:t>Российской</w:t>
      </w:r>
      <w:r w:rsidR="00BC509F">
        <w:t xml:space="preserve"> </w:t>
      </w:r>
      <w:r>
        <w:t>Федерации</w:t>
      </w:r>
      <w:r w:rsidR="00C45502">
        <w:t>»</w:t>
      </w:r>
    </w:p>
    <w:p w14:paraId="63ED57D5" w14:textId="6633CC14" w:rsidR="005F2CF2" w:rsidRDefault="00C077B6">
      <w:pPr>
        <w:pStyle w:val="11"/>
        <w:numPr>
          <w:ilvl w:val="0"/>
          <w:numId w:val="6"/>
        </w:numPr>
        <w:tabs>
          <w:tab w:val="left" w:pos="1589"/>
        </w:tabs>
        <w:ind w:left="1280" w:firstLine="0"/>
        <w:jc w:val="both"/>
      </w:pPr>
      <w:bookmarkStart w:id="420" w:name="bookmark561"/>
      <w:bookmarkEnd w:id="420"/>
      <w:r>
        <w:t>Федеральный</w:t>
      </w:r>
      <w:r w:rsidR="00BC509F">
        <w:t xml:space="preserve"> </w:t>
      </w:r>
      <w:r>
        <w:t>закон</w:t>
      </w:r>
      <w:r w:rsidR="00BC509F">
        <w:t xml:space="preserve"> </w:t>
      </w:r>
      <w:r>
        <w:t>от</w:t>
      </w:r>
      <w:r w:rsidR="00BC509F">
        <w:t xml:space="preserve"> </w:t>
      </w:r>
      <w:r>
        <w:t>27.07.2006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152-ФЗ</w:t>
      </w:r>
      <w:r w:rsidR="00BC509F">
        <w:t xml:space="preserve"> </w:t>
      </w:r>
      <w:r w:rsidR="00C45502">
        <w:t>«</w:t>
      </w:r>
      <w:r>
        <w:t>О</w:t>
      </w:r>
      <w:r w:rsidR="00BC509F">
        <w:t xml:space="preserve"> </w:t>
      </w:r>
      <w:r>
        <w:t>персональных</w:t>
      </w:r>
      <w:r w:rsidR="00BC509F">
        <w:t xml:space="preserve"> </w:t>
      </w:r>
      <w:r>
        <w:t>данных</w:t>
      </w:r>
      <w:r w:rsidR="00C45502">
        <w:t>»</w:t>
      </w:r>
    </w:p>
    <w:p w14:paraId="234F7832" w14:textId="75AA185F" w:rsidR="005F2CF2" w:rsidRDefault="00C077B6">
      <w:pPr>
        <w:pStyle w:val="af8"/>
        <w:numPr>
          <w:ilvl w:val="0"/>
          <w:numId w:val="6"/>
        </w:numPr>
        <w:spacing w:before="0" w:line="276" w:lineRule="auto"/>
        <w:ind w:left="0" w:firstLine="709"/>
        <w:rPr>
          <w:color w:val="000000"/>
          <w:sz w:val="24"/>
          <w:szCs w:val="24"/>
        </w:rPr>
      </w:pPr>
      <w:bookmarkStart w:id="421" w:name="bookmark562"/>
      <w:bookmarkStart w:id="422" w:name="bookmark563"/>
      <w:bookmarkStart w:id="423" w:name="bookmark569"/>
      <w:bookmarkEnd w:id="421"/>
      <w:bookmarkEnd w:id="422"/>
      <w:bookmarkEnd w:id="423"/>
      <w:r>
        <w:rPr>
          <w:rFonts w:eastAsiaTheme="minorEastAsia"/>
          <w:color w:val="000000"/>
          <w:sz w:val="24"/>
          <w:szCs w:val="24"/>
        </w:rPr>
        <w:t>Федеральный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закон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от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06.10.2003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 w:rsidR="00B43D9F">
        <w:rPr>
          <w:rFonts w:eastAsiaTheme="minorEastAsia"/>
          <w:color w:val="000000"/>
          <w:sz w:val="24"/>
          <w:szCs w:val="24"/>
        </w:rPr>
        <w:t>№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131-ФЗ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 w:rsidR="00C45502">
        <w:rPr>
          <w:rFonts w:eastAsiaTheme="minorEastAsia"/>
          <w:color w:val="000000"/>
          <w:sz w:val="24"/>
          <w:szCs w:val="24"/>
        </w:rPr>
        <w:t>«</w:t>
      </w:r>
      <w:r>
        <w:rPr>
          <w:rFonts w:eastAsiaTheme="minorEastAsia"/>
          <w:color w:val="000000"/>
          <w:sz w:val="24"/>
          <w:szCs w:val="24"/>
        </w:rPr>
        <w:t>Об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общих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принципах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организации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местного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самоуправления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в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Российской</w:t>
      </w:r>
      <w:r w:rsidR="00BC509F">
        <w:rPr>
          <w:rFonts w:eastAsiaTheme="minorEastAsia"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Федерации</w:t>
      </w:r>
      <w:r w:rsidR="00C45502">
        <w:rPr>
          <w:rFonts w:eastAsiaTheme="minorEastAsia"/>
          <w:color w:val="000000"/>
          <w:sz w:val="24"/>
          <w:szCs w:val="24"/>
        </w:rPr>
        <w:t>»</w:t>
      </w:r>
      <w:r>
        <w:rPr>
          <w:rFonts w:eastAsiaTheme="minorEastAsia"/>
          <w:color w:val="000000"/>
          <w:sz w:val="24"/>
          <w:szCs w:val="24"/>
        </w:rPr>
        <w:t>;</w:t>
      </w:r>
    </w:p>
    <w:p w14:paraId="3AC2ECA2" w14:textId="7C728174" w:rsidR="005F2CF2" w:rsidRDefault="00C077B6">
      <w:pPr>
        <w:pStyle w:val="af8"/>
        <w:numPr>
          <w:ilvl w:val="0"/>
          <w:numId w:val="6"/>
        </w:numPr>
        <w:spacing w:before="0" w:line="276" w:lineRule="auto"/>
        <w:ind w:left="0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Приказ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Ростехнадзора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от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15.12.2020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 w:rsidR="00B43D9F">
        <w:rPr>
          <w:rFonts w:eastAsiaTheme="minorEastAsia"/>
          <w:bCs/>
          <w:sz w:val="24"/>
          <w:szCs w:val="24"/>
        </w:rPr>
        <w:t>№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528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 w:rsidR="00C45502">
        <w:rPr>
          <w:rFonts w:eastAsiaTheme="minorEastAsia"/>
          <w:bCs/>
          <w:sz w:val="24"/>
          <w:szCs w:val="24"/>
        </w:rPr>
        <w:t>«</w:t>
      </w:r>
      <w:r>
        <w:rPr>
          <w:rFonts w:eastAsiaTheme="minorEastAsia"/>
          <w:bCs/>
          <w:sz w:val="24"/>
          <w:szCs w:val="24"/>
        </w:rPr>
        <w:t>Об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утверждении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федеральных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норм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и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правил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области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промышленной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безопасности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 w:rsidR="00C45502">
        <w:rPr>
          <w:rFonts w:eastAsiaTheme="minorEastAsia"/>
          <w:bCs/>
          <w:sz w:val="24"/>
          <w:szCs w:val="24"/>
        </w:rPr>
        <w:t>«</w:t>
      </w:r>
      <w:r>
        <w:rPr>
          <w:rFonts w:eastAsiaTheme="minorEastAsia"/>
          <w:bCs/>
          <w:sz w:val="24"/>
          <w:szCs w:val="24"/>
        </w:rPr>
        <w:t>Правила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безопасного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ведения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газоопасных,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огневых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и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ремонтных</w:t>
      </w:r>
      <w:r w:rsidR="00BC509F">
        <w:rPr>
          <w:rFonts w:eastAsiaTheme="minorEastAsia"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работ</w:t>
      </w:r>
      <w:r w:rsidR="00C45502">
        <w:rPr>
          <w:rFonts w:eastAsiaTheme="minorEastAsia"/>
          <w:bCs/>
          <w:sz w:val="24"/>
          <w:szCs w:val="24"/>
        </w:rPr>
        <w:t>»</w:t>
      </w:r>
    </w:p>
    <w:p w14:paraId="62FCCDDA" w14:textId="4DB2E906" w:rsidR="005F2CF2" w:rsidRDefault="00C077B6">
      <w:pPr>
        <w:pStyle w:val="af8"/>
        <w:numPr>
          <w:ilvl w:val="0"/>
          <w:numId w:val="6"/>
        </w:numPr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Законы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субъектов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Российской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Федерации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в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сфере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благоустройства;</w:t>
      </w:r>
    </w:p>
    <w:p w14:paraId="17721D95" w14:textId="37C6450B" w:rsidR="005F2CF2" w:rsidRDefault="00C077B6">
      <w:pPr>
        <w:pStyle w:val="af8"/>
        <w:numPr>
          <w:ilvl w:val="0"/>
          <w:numId w:val="6"/>
        </w:numPr>
        <w:spacing w:before="0" w:line="276" w:lineRule="auto"/>
        <w:ind w:left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Нормативные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правовые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акты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органов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местного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самоуправления</w:t>
      </w:r>
      <w:r w:rsidR="00BC509F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в</w:t>
      </w:r>
      <w:r w:rsidR="00BC509F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сфере</w:t>
      </w:r>
      <w:r w:rsidR="00BC509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благоустройства.</w:t>
      </w:r>
    </w:p>
    <w:p w14:paraId="795292A9" w14:textId="5BCE9FDD" w:rsidR="005F2CF2" w:rsidRPr="003101FB" w:rsidRDefault="005F2CF2" w:rsidP="003101FB">
      <w:pPr>
        <w:rPr>
          <w:rFonts w:ascii="Times New Roman" w:eastAsia="Times New Roman" w:hAnsi="Times New Roman" w:cs="Times New Roman"/>
          <w:highlight w:val="yellow"/>
        </w:rPr>
      </w:pPr>
    </w:p>
    <w:p w14:paraId="6FD15859" w14:textId="77777777" w:rsidR="005F2CF2" w:rsidRDefault="005F2CF2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sectPr w:rsidR="005F2CF2" w:rsidSect="00816B15">
          <w:headerReference w:type="default" r:id="rId11"/>
          <w:pgSz w:w="11900" w:h="16840"/>
          <w:pgMar w:top="1134" w:right="851" w:bottom="851" w:left="1701" w:header="539" w:footer="567" w:gutter="0"/>
          <w:cols w:space="720"/>
          <w:docGrid w:linePitch="360"/>
        </w:sectPr>
      </w:pPr>
    </w:p>
    <w:p w14:paraId="2732E86B" w14:textId="77777777" w:rsidR="00BC509F" w:rsidRDefault="00C077B6">
      <w:pPr>
        <w:pStyle w:val="ad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lastRenderedPageBreak/>
        <w:t>Приложение</w:t>
      </w:r>
      <w:r w:rsidR="00BC509F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43D9F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№</w:t>
      </w:r>
      <w:r w:rsidR="00BC509F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</w:rPr>
        <w:t>4</w:t>
      </w:r>
    </w:p>
    <w:p w14:paraId="5E39EA9A" w14:textId="61C03EB7" w:rsidR="005F2CF2" w:rsidRDefault="00C077B6">
      <w:pPr>
        <w:pStyle w:val="ad"/>
        <w:contextualSpacing/>
        <w:jc w:val="right"/>
        <w:rPr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к</w:t>
      </w:r>
      <w:r w:rsidR="00BC509F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типовой</w:t>
      </w:r>
      <w:r w:rsidR="00BC509F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форме</w:t>
      </w:r>
    </w:p>
    <w:p w14:paraId="6EE9F327" w14:textId="4FE5BF96" w:rsidR="005F2CF2" w:rsidRDefault="00C077B6">
      <w:pPr>
        <w:pStyle w:val="ad"/>
        <w:contextualSpacing/>
        <w:jc w:val="right"/>
        <w:rPr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Административного</w:t>
      </w:r>
      <w:r w:rsidR="00BC509F"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shd w:val="clear" w:color="auto" w:fill="FFFFFF"/>
        </w:rPr>
        <w:t>регламента</w:t>
      </w:r>
    </w:p>
    <w:p w14:paraId="20221DE0" w14:textId="2274CA1B" w:rsidR="005F2CF2" w:rsidRDefault="00C077B6">
      <w:pPr>
        <w:contextualSpacing/>
        <w:jc w:val="right"/>
      </w:pPr>
      <w:r>
        <w:rPr>
          <w:rFonts w:ascii="Times New Roman" w:eastAsiaTheme="minorHAnsi" w:hAnsi="Times New Roman" w:cs="Times New Roman"/>
        </w:rPr>
        <w:t>предоставления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Муниципальной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услуги</w:t>
      </w:r>
    </w:p>
    <w:p w14:paraId="57E0D3D8" w14:textId="77777777" w:rsidR="005F2CF2" w:rsidRDefault="005F2CF2">
      <w:pPr>
        <w:pStyle w:val="11"/>
        <w:tabs>
          <w:tab w:val="left" w:pos="1568"/>
        </w:tabs>
        <w:jc w:val="both"/>
        <w:rPr>
          <w:highlight w:val="yellow"/>
        </w:rPr>
      </w:pPr>
    </w:p>
    <w:p w14:paraId="672BEB85" w14:textId="5EE2911B" w:rsidR="005F2CF2" w:rsidRDefault="00C077B6">
      <w:pPr>
        <w:pStyle w:val="11"/>
        <w:tabs>
          <w:tab w:val="left" w:pos="1568"/>
        </w:tabs>
        <w:ind w:firstLine="403"/>
        <w:jc w:val="center"/>
        <w:outlineLvl w:val="1"/>
        <w:rPr>
          <w:b/>
          <w:highlight w:val="yellow"/>
        </w:rPr>
      </w:pPr>
      <w:bookmarkStart w:id="424" w:name="_Toc103877714"/>
      <w:r>
        <w:rPr>
          <w:rFonts w:eastAsiaTheme="minorHAnsi"/>
          <w:b/>
          <w:sz w:val="28"/>
          <w:szCs w:val="28"/>
        </w:rPr>
        <w:t>Проект</w:t>
      </w:r>
      <w:r w:rsidR="00BC509F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производства</w:t>
      </w:r>
      <w:r w:rsidR="00BC509F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работ</w:t>
      </w:r>
      <w:r w:rsidR="00BC509F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на</w:t>
      </w:r>
      <w:r w:rsidR="00BC509F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прокладку</w:t>
      </w:r>
      <w:r w:rsidR="00BC509F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инженерных</w:t>
      </w:r>
      <w:r w:rsidR="00BC509F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сетей</w:t>
      </w:r>
      <w:r w:rsidR="00BC509F">
        <w:rPr>
          <w:rFonts w:eastAsiaTheme="minorHAnsi"/>
          <w:b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</w:rPr>
        <w:t>(пример)</w:t>
      </w:r>
      <w:bookmarkEnd w:id="424"/>
    </w:p>
    <w:p w14:paraId="1AF7364B" w14:textId="77777777" w:rsidR="005F2CF2" w:rsidRDefault="001D394D">
      <w:pPr>
        <w:pStyle w:val="11"/>
        <w:tabs>
          <w:tab w:val="left" w:pos="1568"/>
        </w:tabs>
        <w:jc w:val="both"/>
        <w:rPr>
          <w:highlight w:val="yellow"/>
        </w:rPr>
      </w:pPr>
      <w:r>
        <w:rPr>
          <w:rFonts w:eastAsiaTheme="minorHAnsi"/>
          <w:lang w:bidi="ar-SA"/>
        </w:rPr>
        <w:pict w14:anchorId="0A5E3E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670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eastAsiaTheme="minorHAnsi"/>
          <w:lang w:bidi="ar-SA"/>
        </w:rPr>
        <w:pict w14:anchorId="5C976AA8">
          <v:shape id="_x0000_s1026" type="#_x0000_t75" style="position:absolute;left:0;text-align:left;margin-left:7.5pt;margin-top:88.9pt;width:811.5pt;height:396.6pt;z-index:-251657728;mso-wrap-distance-left:0;mso-wrap-distance-top:10.2pt;mso-wrap-distance-right:0;mso-position-horizontal-relative:page;mso-position-vertical-relative:margin">
            <v:imagedata r:id="rId12" o:title=""/>
            <v:path textboxrect="0,0,0,0"/>
            <w10:wrap anchorx="page" anchory="margin"/>
          </v:shape>
        </w:pict>
      </w:r>
    </w:p>
    <w:p w14:paraId="18EAA115" w14:textId="77777777" w:rsidR="005F2CF2" w:rsidRDefault="005F2CF2">
      <w:pPr>
        <w:pStyle w:val="11"/>
        <w:tabs>
          <w:tab w:val="left" w:pos="1568"/>
        </w:tabs>
        <w:jc w:val="both"/>
        <w:rPr>
          <w:highlight w:val="yellow"/>
        </w:rPr>
      </w:pPr>
    </w:p>
    <w:p w14:paraId="7C326131" w14:textId="77777777" w:rsidR="005F2CF2" w:rsidRDefault="005F2CF2">
      <w:pPr>
        <w:pStyle w:val="11"/>
        <w:tabs>
          <w:tab w:val="left" w:pos="1568"/>
        </w:tabs>
        <w:jc w:val="both"/>
        <w:rPr>
          <w:highlight w:val="yellow"/>
        </w:rPr>
      </w:pPr>
    </w:p>
    <w:p w14:paraId="33C78857" w14:textId="77777777" w:rsidR="005F2CF2" w:rsidRDefault="005F2CF2">
      <w:pPr>
        <w:pStyle w:val="11"/>
        <w:tabs>
          <w:tab w:val="left" w:pos="1568"/>
        </w:tabs>
        <w:jc w:val="both"/>
        <w:rPr>
          <w:highlight w:val="yellow"/>
        </w:rPr>
      </w:pPr>
    </w:p>
    <w:p w14:paraId="08C64F0B" w14:textId="77777777" w:rsidR="005F2CF2" w:rsidRDefault="005F2CF2">
      <w:pPr>
        <w:pStyle w:val="11"/>
        <w:tabs>
          <w:tab w:val="left" w:pos="1568"/>
        </w:tabs>
        <w:jc w:val="both"/>
        <w:rPr>
          <w:highlight w:val="yellow"/>
        </w:rPr>
      </w:pPr>
    </w:p>
    <w:p w14:paraId="3AD31FE1" w14:textId="77777777" w:rsidR="005F2CF2" w:rsidRDefault="005F2CF2">
      <w:pPr>
        <w:pStyle w:val="11"/>
        <w:tabs>
          <w:tab w:val="left" w:pos="1568"/>
        </w:tabs>
        <w:jc w:val="both"/>
        <w:rPr>
          <w:highlight w:val="yellow"/>
        </w:rPr>
      </w:pPr>
    </w:p>
    <w:p w14:paraId="507ACE22" w14:textId="77777777" w:rsidR="005F2CF2" w:rsidRDefault="005F2CF2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1242CE90" w14:textId="77777777" w:rsidR="005F2CF2" w:rsidRDefault="005F2CF2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27FB267B" w14:textId="77777777" w:rsidR="005F2CF2" w:rsidRDefault="005F2CF2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6900110D" w14:textId="77777777" w:rsidR="005F2CF2" w:rsidRDefault="005F2CF2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429B0DCB" w14:textId="77777777" w:rsidR="005F2CF2" w:rsidRDefault="005F2CF2">
      <w:pPr>
        <w:pStyle w:val="ad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516CF811" w14:textId="77777777" w:rsidR="005F2CF2" w:rsidRDefault="005F2CF2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5C757D6A" w14:textId="77777777" w:rsidR="005F2CF2" w:rsidRDefault="005F2CF2">
      <w:pPr>
        <w:spacing w:line="360" w:lineRule="exact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14:paraId="22593229" w14:textId="77777777" w:rsidR="005F2CF2" w:rsidRDefault="005F2CF2">
      <w:pPr>
        <w:spacing w:line="360" w:lineRule="exact"/>
        <w:jc w:val="right"/>
      </w:pPr>
    </w:p>
    <w:p w14:paraId="52E622E3" w14:textId="77777777" w:rsidR="005F2CF2" w:rsidRDefault="005F2CF2">
      <w:pPr>
        <w:pStyle w:val="af"/>
        <w:framePr w:w="9673" w:h="349" w:wrap="none" w:vAnchor="page" w:hAnchor="page" w:x="3145" w:y="1717"/>
        <w:rPr>
          <w:sz w:val="28"/>
          <w:szCs w:val="28"/>
        </w:rPr>
      </w:pPr>
    </w:p>
    <w:p w14:paraId="61D5500E" w14:textId="77777777" w:rsidR="005F2CF2" w:rsidRDefault="005F2CF2">
      <w:pPr>
        <w:pStyle w:val="af"/>
        <w:rPr>
          <w:sz w:val="28"/>
          <w:szCs w:val="28"/>
        </w:rPr>
        <w:sectPr w:rsidR="005F2CF2">
          <w:pgSz w:w="16840" w:h="11900" w:orient="landscape"/>
          <w:pgMar w:top="1701" w:right="1134" w:bottom="851" w:left="1134" w:header="539" w:footer="6" w:gutter="0"/>
          <w:cols w:space="720"/>
          <w:docGrid w:linePitch="360"/>
        </w:sectPr>
      </w:pPr>
    </w:p>
    <w:p w14:paraId="4F6D1103" w14:textId="23BC71E8" w:rsidR="005F2CF2" w:rsidRDefault="00C077B6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lastRenderedPageBreak/>
        <w:t>Приложение</w:t>
      </w:r>
      <w:r w:rsidR="00BC509F">
        <w:rPr>
          <w:rFonts w:eastAsiaTheme="minorHAnsi"/>
          <w:b/>
        </w:rPr>
        <w:t xml:space="preserve"> </w:t>
      </w:r>
      <w:r w:rsidR="00B43D9F">
        <w:rPr>
          <w:rFonts w:eastAsiaTheme="minorHAnsi"/>
          <w:b/>
        </w:rPr>
        <w:t>№</w:t>
      </w:r>
      <w:r w:rsidR="00BC509F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5</w:t>
      </w:r>
      <w:r w:rsidR="00BC509F">
        <w:br/>
      </w:r>
      <w:r>
        <w:t>к</w:t>
      </w:r>
      <w:r w:rsidR="00BC509F">
        <w:t xml:space="preserve"> </w:t>
      </w:r>
      <w:r>
        <w:t>Административн</w:t>
      </w:r>
      <w:r w:rsidR="00470EBB">
        <w:t>ому</w:t>
      </w:r>
      <w:r w:rsidR="00BC509F">
        <w:t xml:space="preserve"> </w:t>
      </w:r>
      <w:r>
        <w:t>регламент</w:t>
      </w:r>
      <w:r w:rsidR="00470EBB">
        <w:t>у</w:t>
      </w:r>
      <w:r w:rsidR="00BC509F">
        <w:t xml:space="preserve"> </w:t>
      </w:r>
      <w:r>
        <w:t>предоставления</w:t>
      </w:r>
      <w:r w:rsidR="00BC509F">
        <w:t xml:space="preserve"> </w:t>
      </w:r>
      <w:r>
        <w:t>Муниципальной</w:t>
      </w:r>
      <w:r w:rsidR="00BC509F">
        <w:t xml:space="preserve"> </w:t>
      </w:r>
      <w:r>
        <w:t>услуги</w:t>
      </w:r>
    </w:p>
    <w:p w14:paraId="26327775" w14:textId="238F055F" w:rsidR="005F2CF2" w:rsidRDefault="00C077B6">
      <w:pPr>
        <w:pStyle w:val="24"/>
        <w:keepNext/>
        <w:keepLines/>
        <w:spacing w:after="860"/>
        <w:ind w:left="0" w:firstLine="0"/>
        <w:jc w:val="center"/>
      </w:pPr>
      <w:bookmarkStart w:id="425" w:name="bookmark570"/>
      <w:bookmarkStart w:id="426" w:name="bookmark571"/>
      <w:bookmarkStart w:id="427" w:name="bookmark572"/>
      <w:bookmarkStart w:id="428" w:name="_Toc103862231"/>
      <w:bookmarkStart w:id="429" w:name="_Toc103862266"/>
      <w:bookmarkStart w:id="430" w:name="_Toc103863893"/>
      <w:bookmarkStart w:id="431" w:name="_Toc103877715"/>
      <w:r>
        <w:t>График</w:t>
      </w:r>
      <w:r w:rsidR="00BC509F">
        <w:t xml:space="preserve"> </w:t>
      </w:r>
      <w:r>
        <w:t>производства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bookmarkEnd w:id="425"/>
      <w:bookmarkEnd w:id="426"/>
      <w:bookmarkEnd w:id="427"/>
      <w:bookmarkEnd w:id="428"/>
      <w:bookmarkEnd w:id="429"/>
      <w:bookmarkEnd w:id="430"/>
      <w:bookmarkEnd w:id="431"/>
    </w:p>
    <w:p w14:paraId="31E2A042" w14:textId="77777777" w:rsidR="00BC509F" w:rsidRDefault="00C077B6">
      <w:pPr>
        <w:pStyle w:val="20"/>
        <w:tabs>
          <w:tab w:val="left" w:leader="underscore" w:pos="9322"/>
        </w:tabs>
        <w:spacing w:after="940" w:line="240" w:lineRule="auto"/>
        <w:ind w:firstLine="0"/>
      </w:pPr>
      <w:r>
        <w:t>Функциональное</w:t>
      </w:r>
      <w:r w:rsidR="00BC509F">
        <w:t xml:space="preserve"> </w:t>
      </w:r>
      <w:r>
        <w:t>назначение</w:t>
      </w:r>
      <w:r w:rsidR="00BC509F">
        <w:t xml:space="preserve"> </w:t>
      </w:r>
      <w:r>
        <w:t>объекта:</w:t>
      </w:r>
    </w:p>
    <w:p w14:paraId="29DD9705" w14:textId="77777777" w:rsidR="00BC509F" w:rsidRDefault="00C077B6">
      <w:pPr>
        <w:pStyle w:val="20"/>
        <w:tabs>
          <w:tab w:val="left" w:leader="underscore" w:pos="9322"/>
        </w:tabs>
        <w:spacing w:after="0" w:line="240" w:lineRule="auto"/>
        <w:ind w:firstLine="0"/>
      </w:pPr>
      <w:r>
        <w:t>Адрес</w:t>
      </w:r>
      <w:r w:rsidR="00BC509F">
        <w:t xml:space="preserve"> </w:t>
      </w:r>
      <w:r>
        <w:t>объекта:</w:t>
      </w:r>
    </w:p>
    <w:p w14:paraId="3EBF368F" w14:textId="5E2AC53D" w:rsidR="005F2CF2" w:rsidRDefault="00C077B6">
      <w:pPr>
        <w:pStyle w:val="11"/>
        <w:spacing w:after="460"/>
        <w:ind w:left="4160" w:firstLine="0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(адрес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проведения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земляных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работ,</w:t>
      </w:r>
    </w:p>
    <w:p w14:paraId="489CD8E6" w14:textId="2C0F18BB" w:rsidR="005F2CF2" w:rsidRDefault="00C077B6">
      <w:pPr>
        <w:pStyle w:val="a9"/>
        <w:ind w:left="3115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кадастровый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номер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земельного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участка)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4344"/>
        <w:gridCol w:w="2203"/>
        <w:gridCol w:w="2213"/>
      </w:tblGrid>
      <w:tr w:rsidR="005F2CF2" w14:paraId="78769817" w14:textId="77777777">
        <w:trPr>
          <w:trHeight w:hRule="exact" w:val="152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9DE4C" w14:textId="2EE8D604" w:rsidR="005F2CF2" w:rsidRDefault="00B43D9F">
            <w:pPr>
              <w:pStyle w:val="ab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BC509F">
              <w:rPr>
                <w:sz w:val="28"/>
                <w:szCs w:val="28"/>
              </w:rPr>
              <w:t xml:space="preserve"> </w:t>
            </w:r>
            <w:r w:rsidR="00C077B6">
              <w:rPr>
                <w:sz w:val="28"/>
                <w:szCs w:val="28"/>
              </w:rPr>
              <w:t>п/п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1F547" w14:textId="51EF2686" w:rsidR="005F2CF2" w:rsidRDefault="00C077B6">
            <w:pPr>
              <w:pStyle w:val="ab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BC50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BA5AB" w14:textId="71503D1B" w:rsidR="005F2CF2" w:rsidRDefault="00C077B6">
            <w:pPr>
              <w:pStyle w:val="ab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BC50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начала</w:t>
            </w:r>
            <w:r w:rsidR="00BC50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230F7B26" w14:textId="77777777" w:rsidR="005F2CF2" w:rsidRDefault="00C077B6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4152E" w14:textId="421DD934" w:rsidR="005F2CF2" w:rsidRDefault="00C077B6">
            <w:pPr>
              <w:pStyle w:val="ab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  <w:r w:rsidR="00BC50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окончания</w:t>
            </w:r>
            <w:r w:rsidR="00BC50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</w:t>
            </w:r>
          </w:p>
          <w:p w14:paraId="65DD5E46" w14:textId="77777777" w:rsidR="005F2CF2" w:rsidRDefault="00C077B6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</w:tr>
      <w:tr w:rsidR="005F2CF2" w14:paraId="3E3D7427" w14:textId="77777777">
        <w:trPr>
          <w:trHeight w:hRule="exact" w:val="58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5A370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BEDE8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2BE9D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76514" w14:textId="77777777" w:rsidR="005F2CF2" w:rsidRDefault="005F2CF2">
            <w:pPr>
              <w:rPr>
                <w:sz w:val="10"/>
                <w:szCs w:val="10"/>
              </w:rPr>
            </w:pPr>
          </w:p>
        </w:tc>
      </w:tr>
      <w:tr w:rsidR="005F2CF2" w14:paraId="0A12F05D" w14:textId="77777777">
        <w:trPr>
          <w:trHeight w:hRule="exact" w:val="58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DC55F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9B91B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3AB7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C6CB2" w14:textId="77777777" w:rsidR="005F2CF2" w:rsidRDefault="005F2CF2">
            <w:pPr>
              <w:rPr>
                <w:sz w:val="10"/>
                <w:szCs w:val="10"/>
              </w:rPr>
            </w:pPr>
          </w:p>
        </w:tc>
      </w:tr>
      <w:tr w:rsidR="005F2CF2" w14:paraId="07578C8C" w14:textId="77777777">
        <w:trPr>
          <w:trHeight w:hRule="exact" w:val="57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BD177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F861D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8F61A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562F0A" w14:textId="77777777" w:rsidR="005F2CF2" w:rsidRDefault="005F2CF2">
            <w:pPr>
              <w:rPr>
                <w:sz w:val="10"/>
                <w:szCs w:val="10"/>
              </w:rPr>
            </w:pPr>
          </w:p>
        </w:tc>
      </w:tr>
      <w:tr w:rsidR="005F2CF2" w14:paraId="5B2A18FB" w14:textId="77777777">
        <w:trPr>
          <w:trHeight w:hRule="exact" w:val="59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77847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E1615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1F8BF" w14:textId="77777777" w:rsidR="005F2CF2" w:rsidRDefault="005F2CF2">
            <w:pPr>
              <w:rPr>
                <w:sz w:val="10"/>
                <w:szCs w:val="1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09E6B" w14:textId="77777777" w:rsidR="005F2CF2" w:rsidRDefault="005F2CF2">
            <w:pPr>
              <w:rPr>
                <w:sz w:val="10"/>
                <w:szCs w:val="10"/>
              </w:rPr>
            </w:pPr>
          </w:p>
        </w:tc>
      </w:tr>
    </w:tbl>
    <w:p w14:paraId="790D322B" w14:textId="77777777" w:rsidR="005F2CF2" w:rsidRDefault="005F2CF2">
      <w:pPr>
        <w:spacing w:after="799" w:line="1" w:lineRule="exact"/>
      </w:pPr>
    </w:p>
    <w:p w14:paraId="0FCB162E" w14:textId="77777777" w:rsidR="00BC509F" w:rsidRDefault="00C077B6">
      <w:pPr>
        <w:pStyle w:val="11"/>
        <w:tabs>
          <w:tab w:val="left" w:leader="underscore" w:pos="9322"/>
        </w:tabs>
        <w:ind w:firstLine="0"/>
        <w:jc w:val="both"/>
      </w:pPr>
      <w:r>
        <w:t>Исполнитель</w:t>
      </w:r>
      <w:r w:rsidR="00BC509F">
        <w:t xml:space="preserve"> </w:t>
      </w:r>
      <w:r>
        <w:t>работ</w:t>
      </w:r>
    </w:p>
    <w:p w14:paraId="67ED45FE" w14:textId="34F756D6" w:rsidR="005F2CF2" w:rsidRDefault="00C077B6">
      <w:pPr>
        <w:pStyle w:val="11"/>
        <w:ind w:firstLine="0"/>
        <w:jc w:val="center"/>
      </w:pPr>
      <w:r>
        <w:t>(должность,</w:t>
      </w:r>
      <w:r w:rsidR="00BC509F">
        <w:t xml:space="preserve"> </w:t>
      </w:r>
      <w:r>
        <w:t>подпись,</w:t>
      </w:r>
      <w:r w:rsidR="00BC509F">
        <w:t xml:space="preserve"> </w:t>
      </w:r>
      <w:r>
        <w:t>расшифровка</w:t>
      </w:r>
      <w:r w:rsidR="00BC509F">
        <w:t xml:space="preserve"> </w:t>
      </w:r>
      <w:r>
        <w:t>подписи)</w:t>
      </w:r>
    </w:p>
    <w:p w14:paraId="14A2FF3D" w14:textId="77777777" w:rsidR="005F2CF2" w:rsidRDefault="00C077B6">
      <w:pPr>
        <w:pStyle w:val="11"/>
        <w:ind w:firstLine="0"/>
        <w:jc w:val="both"/>
      </w:pPr>
      <w:r>
        <w:t>М.П.</w:t>
      </w:r>
    </w:p>
    <w:p w14:paraId="4C267218" w14:textId="1E9D372F" w:rsidR="005F2CF2" w:rsidRDefault="00C077B6">
      <w:pPr>
        <w:pStyle w:val="11"/>
        <w:tabs>
          <w:tab w:val="left" w:pos="6979"/>
          <w:tab w:val="left" w:leader="underscore" w:pos="7301"/>
          <w:tab w:val="left" w:leader="underscore" w:pos="9094"/>
        </w:tabs>
        <w:spacing w:after="460"/>
        <w:ind w:firstLine="0"/>
        <w:jc w:val="both"/>
      </w:pPr>
      <w:r>
        <w:t>(при</w:t>
      </w:r>
      <w:r w:rsidR="00BC509F">
        <w:t xml:space="preserve"> </w:t>
      </w:r>
      <w:r>
        <w:t>наличии)</w:t>
      </w:r>
      <w:r w:rsidR="00BC509F">
        <w:t xml:space="preserve"> </w:t>
      </w:r>
      <w:proofErr w:type="gramStart"/>
      <w:r w:rsidR="00C45502">
        <w:t>«</w:t>
      </w:r>
      <w:r w:rsidR="00BC509F">
        <w:t xml:space="preserve"> </w:t>
      </w:r>
      <w:r w:rsidR="00C45502">
        <w:t>«</w:t>
      </w:r>
      <w:proofErr w:type="gramEnd"/>
      <w:r>
        <w:t>20</w:t>
      </w:r>
      <w:r w:rsidR="00BC509F">
        <w:t xml:space="preserve"> </w:t>
      </w:r>
      <w:r>
        <w:t>г.</w:t>
      </w:r>
    </w:p>
    <w:p w14:paraId="17F9122F" w14:textId="77777777" w:rsidR="00BC509F" w:rsidRDefault="00C077B6">
      <w:pPr>
        <w:pStyle w:val="11"/>
        <w:tabs>
          <w:tab w:val="left" w:leader="underscore" w:pos="9322"/>
        </w:tabs>
        <w:ind w:firstLine="0"/>
        <w:jc w:val="both"/>
      </w:pPr>
      <w:r>
        <w:t>Заказчик</w:t>
      </w:r>
      <w:r w:rsidR="00BC509F">
        <w:t xml:space="preserve"> </w:t>
      </w:r>
      <w:r>
        <w:t>(при</w:t>
      </w:r>
      <w:r w:rsidR="00BC509F">
        <w:t xml:space="preserve"> </w:t>
      </w:r>
      <w:r>
        <w:t>наличии)</w:t>
      </w:r>
    </w:p>
    <w:p w14:paraId="1BD70652" w14:textId="7D1E8C4B" w:rsidR="005F2CF2" w:rsidRDefault="00C077B6">
      <w:pPr>
        <w:pStyle w:val="11"/>
        <w:ind w:firstLine="0"/>
        <w:jc w:val="center"/>
      </w:pPr>
      <w:r>
        <w:t>(должность,</w:t>
      </w:r>
      <w:r w:rsidR="00BC509F">
        <w:t xml:space="preserve"> </w:t>
      </w:r>
      <w:r>
        <w:t>подпись,</w:t>
      </w:r>
      <w:r w:rsidR="00BC509F">
        <w:t xml:space="preserve"> </w:t>
      </w:r>
      <w:r>
        <w:t>расшифровка</w:t>
      </w:r>
      <w:r w:rsidR="00BC509F">
        <w:t xml:space="preserve"> </w:t>
      </w:r>
      <w:r>
        <w:t>подписи)</w:t>
      </w:r>
    </w:p>
    <w:p w14:paraId="231A41BF" w14:textId="77777777" w:rsidR="005F2CF2" w:rsidRDefault="00C077B6">
      <w:pPr>
        <w:pStyle w:val="11"/>
        <w:ind w:firstLine="0"/>
      </w:pPr>
      <w:r>
        <w:t>М.П.</w:t>
      </w:r>
    </w:p>
    <w:p w14:paraId="4158FA94" w14:textId="2085D399" w:rsidR="005F2CF2" w:rsidRDefault="00C077B6">
      <w:pPr>
        <w:pStyle w:val="11"/>
        <w:tabs>
          <w:tab w:val="left" w:pos="6979"/>
        </w:tabs>
        <w:spacing w:after="640"/>
        <w:ind w:firstLine="0"/>
      </w:pPr>
      <w:r>
        <w:t>(при</w:t>
      </w:r>
      <w:r w:rsidR="00BC509F">
        <w:t xml:space="preserve"> </w:t>
      </w:r>
      <w:r>
        <w:t>наличии)</w:t>
      </w:r>
      <w:r w:rsidR="00BC509F">
        <w:t xml:space="preserve"> </w:t>
      </w:r>
      <w:proofErr w:type="gramStart"/>
      <w:r w:rsidR="00C45502">
        <w:t>«</w:t>
      </w:r>
      <w:r w:rsidR="00BC509F">
        <w:t xml:space="preserve"> </w:t>
      </w:r>
      <w:r w:rsidR="00C45502">
        <w:t>«</w:t>
      </w:r>
      <w:proofErr w:type="gramEnd"/>
      <w:r>
        <w:t>20______________г.</w:t>
      </w:r>
      <w:r>
        <w:br w:type="page"/>
      </w:r>
    </w:p>
    <w:p w14:paraId="0D91D078" w14:textId="4A3D8863" w:rsidR="00470EBB" w:rsidRDefault="00C077B6" w:rsidP="00470EBB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lastRenderedPageBreak/>
        <w:t>Приложение</w:t>
      </w:r>
      <w:r w:rsidR="00BC509F">
        <w:rPr>
          <w:rFonts w:eastAsiaTheme="minorHAnsi"/>
          <w:b/>
        </w:rPr>
        <w:t xml:space="preserve"> </w:t>
      </w:r>
      <w:r w:rsidR="00B43D9F">
        <w:rPr>
          <w:rFonts w:eastAsiaTheme="minorHAnsi"/>
          <w:b/>
        </w:rPr>
        <w:t>№</w:t>
      </w:r>
      <w:r w:rsidR="00BC509F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6</w:t>
      </w:r>
      <w:r>
        <w:br/>
      </w:r>
      <w:r w:rsidR="00470EBB">
        <w:t>к</w:t>
      </w:r>
      <w:r w:rsidR="00BC509F">
        <w:t xml:space="preserve"> </w:t>
      </w:r>
      <w:r w:rsidR="00470EBB">
        <w:t>Административному</w:t>
      </w:r>
      <w:r w:rsidR="00BC509F">
        <w:t xml:space="preserve"> </w:t>
      </w:r>
      <w:r w:rsidR="00470EBB">
        <w:t>регламенту</w:t>
      </w:r>
      <w:r w:rsidR="00BC509F">
        <w:t xml:space="preserve"> </w:t>
      </w:r>
      <w:r w:rsidR="00470EBB">
        <w:t>предоставления</w:t>
      </w:r>
      <w:r w:rsidR="00BC509F">
        <w:t xml:space="preserve"> </w:t>
      </w:r>
      <w:r w:rsidR="00470EBB">
        <w:t>Муниципальной</w:t>
      </w:r>
      <w:r w:rsidR="00BC509F">
        <w:t xml:space="preserve"> </w:t>
      </w:r>
      <w:r w:rsidR="00470EBB">
        <w:t>услуги</w:t>
      </w:r>
    </w:p>
    <w:p w14:paraId="2DF730C2" w14:textId="77777777" w:rsidR="005F2CF2" w:rsidRDefault="005F2CF2" w:rsidP="00470EBB">
      <w:pPr>
        <w:pStyle w:val="11"/>
        <w:spacing w:before="700" w:after="460"/>
        <w:ind w:left="5318" w:firstLine="0"/>
        <w:contextualSpacing/>
        <w:jc w:val="right"/>
        <w:rPr>
          <w:ins w:id="432" w:author="Колесникова Елена Александровна" w:date="2022-05-04T13:46:00Z"/>
          <w:b/>
          <w:bCs/>
        </w:rPr>
      </w:pPr>
    </w:p>
    <w:p w14:paraId="7F165FE9" w14:textId="105D091B" w:rsidR="005F2CF2" w:rsidRDefault="00C077B6">
      <w:pPr>
        <w:pStyle w:val="11"/>
        <w:spacing w:after="220"/>
        <w:ind w:firstLine="720"/>
        <w:outlineLvl w:val="1"/>
      </w:pPr>
      <w:bookmarkStart w:id="433" w:name="_Toc103877716"/>
      <w:r>
        <w:rPr>
          <w:rFonts w:eastAsiaTheme="minorHAnsi"/>
          <w:b/>
          <w:bCs/>
        </w:rPr>
        <w:t>Форма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акта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bookmarkEnd w:id="433"/>
    </w:p>
    <w:p w14:paraId="186A5AE5" w14:textId="499F8EF3" w:rsidR="005F2CF2" w:rsidRDefault="00C077B6">
      <w:pPr>
        <w:pStyle w:val="11"/>
        <w:spacing w:after="480"/>
        <w:ind w:firstLine="0"/>
        <w:jc w:val="center"/>
        <w:rPr>
          <w:sz w:val="26"/>
          <w:szCs w:val="26"/>
        </w:rPr>
      </w:pPr>
      <w:r>
        <w:rPr>
          <w:rFonts w:eastAsiaTheme="minorHAnsi"/>
          <w:b/>
          <w:bCs/>
        </w:rPr>
        <w:t>АКТ</w:t>
      </w:r>
      <w:r>
        <w:rPr>
          <w:rFonts w:eastAsiaTheme="minorHAnsi"/>
          <w:b/>
          <w:bCs/>
        </w:rPr>
        <w:br/>
        <w:t>о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завершении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земляных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работ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выполненном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благоустройстве</w:t>
      </w:r>
      <w:r>
        <w:rPr>
          <w:rFonts w:eastAsiaTheme="minorHAnsi"/>
          <w:b/>
          <w:bCs/>
          <w:sz w:val="26"/>
          <w:szCs w:val="26"/>
          <w:vertAlign w:val="superscript"/>
        </w:rPr>
        <w:footnoteReference w:id="1"/>
      </w:r>
    </w:p>
    <w:p w14:paraId="432DB060" w14:textId="6B743611" w:rsidR="005F2CF2" w:rsidRDefault="00C077B6">
      <w:pPr>
        <w:pStyle w:val="11"/>
        <w:ind w:firstLine="960"/>
      </w:pPr>
      <w:r>
        <w:t>(организация,</w:t>
      </w:r>
      <w:r w:rsidR="00BC509F">
        <w:t xml:space="preserve"> </w:t>
      </w:r>
      <w:r>
        <w:t>предприятие/ФИО,</w:t>
      </w:r>
      <w:r w:rsidR="00BC509F">
        <w:t xml:space="preserve"> </w:t>
      </w:r>
      <w:r>
        <w:t>производитель</w:t>
      </w:r>
      <w:r w:rsidR="00BC509F">
        <w:t xml:space="preserve"> </w:t>
      </w:r>
      <w:r>
        <w:t>работ)</w:t>
      </w:r>
    </w:p>
    <w:p w14:paraId="03580F85" w14:textId="77777777" w:rsidR="00BC509F" w:rsidRDefault="00C077B6">
      <w:pPr>
        <w:pStyle w:val="11"/>
        <w:tabs>
          <w:tab w:val="left" w:leader="underscore" w:pos="8981"/>
        </w:tabs>
        <w:ind w:firstLine="0"/>
      </w:pPr>
      <w:r>
        <w:t>адрес:</w:t>
      </w:r>
    </w:p>
    <w:p w14:paraId="460F7952" w14:textId="493B4F25" w:rsidR="005F2CF2" w:rsidRDefault="00C077B6">
      <w:pPr>
        <w:pStyle w:val="11"/>
        <w:ind w:firstLine="0"/>
      </w:pPr>
      <w:r>
        <w:t>Земляные</w:t>
      </w:r>
      <w:r w:rsidR="00BC509F">
        <w:t xml:space="preserve"> </w:t>
      </w:r>
      <w:r>
        <w:t>работы</w:t>
      </w:r>
      <w:r w:rsidR="00BC509F">
        <w:t xml:space="preserve"> </w:t>
      </w:r>
      <w:r>
        <w:t>производились</w:t>
      </w:r>
      <w:r w:rsidR="00BC509F">
        <w:t xml:space="preserve"> </w:t>
      </w:r>
      <w:r>
        <w:t>по</w:t>
      </w:r>
      <w:r w:rsidR="00BC509F">
        <w:t xml:space="preserve"> </w:t>
      </w:r>
      <w:r>
        <w:t>адресу:</w:t>
      </w:r>
    </w:p>
    <w:p w14:paraId="5AAE13E8" w14:textId="3FCF3B2C" w:rsidR="005F2CF2" w:rsidRDefault="00C077B6">
      <w:pPr>
        <w:pStyle w:val="11"/>
        <w:ind w:firstLine="0"/>
      </w:pPr>
      <w:r>
        <w:t>Разрешение</w:t>
      </w:r>
      <w:r w:rsidR="00BC509F">
        <w:t xml:space="preserve"> </w:t>
      </w:r>
      <w:r>
        <w:t>на</w:t>
      </w:r>
      <w:r w:rsidR="00BC509F">
        <w:t xml:space="preserve"> </w:t>
      </w:r>
      <w:r>
        <w:t>производство</w:t>
      </w:r>
      <w:r w:rsidR="00BC509F">
        <w:t xml:space="preserve"> </w:t>
      </w:r>
      <w:r>
        <w:t>земляных</w:t>
      </w:r>
      <w:r w:rsidR="00BC509F">
        <w:t xml:space="preserve"> </w:t>
      </w:r>
      <w:r>
        <w:t>работ</w:t>
      </w:r>
      <w:r w:rsidR="00BC509F">
        <w:t xml:space="preserve"> </w:t>
      </w:r>
      <w:r w:rsidR="00B43D9F">
        <w:t>№</w:t>
      </w:r>
      <w:r w:rsidR="00BC509F">
        <w:t xml:space="preserve"> </w:t>
      </w:r>
      <w:r>
        <w:t>от</w:t>
      </w:r>
    </w:p>
    <w:p w14:paraId="633E924E" w14:textId="0E53C658" w:rsidR="005F2CF2" w:rsidRDefault="00C077B6">
      <w:pPr>
        <w:pStyle w:val="11"/>
        <w:ind w:firstLine="0"/>
      </w:pPr>
      <w:r>
        <w:t>Комиссия</w:t>
      </w:r>
      <w:r w:rsidR="00BC509F">
        <w:t xml:space="preserve"> </w:t>
      </w:r>
      <w:r>
        <w:t>в</w:t>
      </w:r>
      <w:r w:rsidR="00BC509F">
        <w:t xml:space="preserve"> </w:t>
      </w:r>
      <w:r>
        <w:t>составе:</w:t>
      </w:r>
    </w:p>
    <w:p w14:paraId="727FB12B" w14:textId="180DD5B8" w:rsidR="005F2CF2" w:rsidRDefault="00C077B6">
      <w:pPr>
        <w:pStyle w:val="11"/>
        <w:pBdr>
          <w:bottom w:val="single" w:sz="4" w:space="0" w:color="auto"/>
        </w:pBdr>
        <w:spacing w:after="220"/>
        <w:ind w:firstLine="0"/>
      </w:pPr>
      <w:r>
        <w:t>представителя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производящей</w:t>
      </w:r>
      <w:r w:rsidR="00BC509F">
        <w:t xml:space="preserve"> </w:t>
      </w:r>
      <w:r>
        <w:t>земляные</w:t>
      </w:r>
      <w:r w:rsidR="00BC509F">
        <w:t xml:space="preserve"> </w:t>
      </w:r>
      <w:r>
        <w:t>работы</w:t>
      </w:r>
      <w:r w:rsidR="00BC509F">
        <w:t xml:space="preserve"> </w:t>
      </w:r>
      <w:r>
        <w:t>(подрядчика)</w:t>
      </w:r>
    </w:p>
    <w:p w14:paraId="27BCC1F9" w14:textId="7A2A04B4" w:rsidR="005F2CF2" w:rsidRDefault="00C077B6">
      <w:pPr>
        <w:pStyle w:val="11"/>
        <w:ind w:left="1800" w:firstLine="0"/>
        <w:jc w:val="both"/>
      </w:pPr>
      <w:r>
        <w:t>(Ф.И.О.,</w:t>
      </w:r>
      <w:r w:rsidR="00BC509F">
        <w:t xml:space="preserve"> </w:t>
      </w:r>
      <w:r>
        <w:t>должность)</w:t>
      </w:r>
    </w:p>
    <w:p w14:paraId="0F6A30F9" w14:textId="3A9930CD" w:rsidR="005F2CF2" w:rsidRDefault="00C077B6">
      <w:pPr>
        <w:pStyle w:val="11"/>
        <w:ind w:firstLine="0"/>
      </w:pPr>
      <w:r>
        <w:t>представителя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выполнившей</w:t>
      </w:r>
      <w:r w:rsidR="00BC509F">
        <w:t xml:space="preserve"> </w:t>
      </w:r>
      <w:r>
        <w:t>благоустройство</w:t>
      </w:r>
    </w:p>
    <w:p w14:paraId="77E566D1" w14:textId="5BABB01B" w:rsidR="005F2CF2" w:rsidRDefault="00C077B6">
      <w:pPr>
        <w:pStyle w:val="11"/>
        <w:pBdr>
          <w:bottom w:val="single" w:sz="4" w:space="0" w:color="auto"/>
        </w:pBdr>
        <w:spacing w:after="220"/>
        <w:ind w:left="3420" w:firstLine="0"/>
      </w:pPr>
      <w:r>
        <w:t>(Ф.И.О.,</w:t>
      </w:r>
      <w:r w:rsidR="00BC509F">
        <w:t xml:space="preserve"> </w:t>
      </w:r>
      <w:r>
        <w:t>должность)</w:t>
      </w:r>
    </w:p>
    <w:p w14:paraId="1F766033" w14:textId="77777777" w:rsidR="00BC509F" w:rsidRDefault="00C077B6">
      <w:pPr>
        <w:pStyle w:val="11"/>
        <w:tabs>
          <w:tab w:val="left" w:leader="underscore" w:pos="8981"/>
        </w:tabs>
        <w:spacing w:line="233" w:lineRule="auto"/>
        <w:ind w:firstLine="0"/>
      </w:pPr>
      <w:r>
        <w:t>представителя</w:t>
      </w:r>
      <w:r w:rsidR="00BC509F">
        <w:t xml:space="preserve"> </w:t>
      </w:r>
      <w:r>
        <w:t>управляющей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или</w:t>
      </w:r>
      <w:r w:rsidR="00BC509F">
        <w:t xml:space="preserve"> </w:t>
      </w:r>
      <w:r>
        <w:t>жилищно-эксплуатационной</w:t>
      </w:r>
      <w:r w:rsidR="00BC509F">
        <w:t xml:space="preserve"> </w:t>
      </w:r>
      <w:r>
        <w:t>организации</w:t>
      </w:r>
    </w:p>
    <w:p w14:paraId="27C2A3BD" w14:textId="645802F5" w:rsidR="005F2CF2" w:rsidRDefault="00C077B6">
      <w:pPr>
        <w:pStyle w:val="11"/>
        <w:spacing w:after="220" w:line="233" w:lineRule="auto"/>
        <w:ind w:left="1800" w:firstLine="0"/>
      </w:pPr>
      <w:r>
        <w:t>(Ф.И.О.,</w:t>
      </w:r>
      <w:r w:rsidR="00BC509F">
        <w:t xml:space="preserve"> </w:t>
      </w:r>
      <w:r>
        <w:t>должность)</w:t>
      </w:r>
    </w:p>
    <w:p w14:paraId="711043A7" w14:textId="2AE04FBF" w:rsidR="005F2CF2" w:rsidRDefault="00C077B6">
      <w:pPr>
        <w:pStyle w:val="11"/>
        <w:tabs>
          <w:tab w:val="left" w:leader="underscore" w:pos="3950"/>
          <w:tab w:val="left" w:leader="underscore" w:pos="5544"/>
        </w:tabs>
        <w:ind w:firstLine="0"/>
      </w:pPr>
      <w:r>
        <w:t>произвела</w:t>
      </w:r>
      <w:r w:rsidR="00BC509F">
        <w:t xml:space="preserve"> </w:t>
      </w:r>
      <w:r>
        <w:t>освидетельствование</w:t>
      </w:r>
      <w:r w:rsidR="00BC509F">
        <w:t xml:space="preserve"> </w:t>
      </w:r>
      <w:r>
        <w:t>территории,</w:t>
      </w:r>
      <w:r w:rsidR="00BC509F">
        <w:t xml:space="preserve"> </w:t>
      </w:r>
      <w:r>
        <w:t>на</w:t>
      </w:r>
      <w:r w:rsidR="00BC509F">
        <w:t xml:space="preserve"> </w:t>
      </w:r>
      <w:r>
        <w:t>которой</w:t>
      </w:r>
      <w:r w:rsidR="00BC509F">
        <w:t xml:space="preserve"> </w:t>
      </w:r>
      <w:r>
        <w:t>производились</w:t>
      </w:r>
      <w:r w:rsidR="00BC509F">
        <w:t xml:space="preserve"> </w:t>
      </w:r>
      <w:r>
        <w:t>земляные</w:t>
      </w:r>
      <w:r w:rsidR="00BC509F">
        <w:t xml:space="preserve"> </w:t>
      </w:r>
      <w:r>
        <w:t>и</w:t>
      </w:r>
      <w:r w:rsidR="00BC509F">
        <w:t xml:space="preserve"> </w:t>
      </w:r>
      <w:proofErr w:type="spellStart"/>
      <w:r>
        <w:t>благоустроительные</w:t>
      </w:r>
      <w:proofErr w:type="spellEnd"/>
      <w:r w:rsidR="00BC509F">
        <w:t xml:space="preserve"> </w:t>
      </w:r>
      <w:r>
        <w:t>работы,</w:t>
      </w:r>
      <w:r w:rsidR="00BC509F">
        <w:t xml:space="preserve"> </w:t>
      </w:r>
      <w:r>
        <w:t>на</w:t>
      </w:r>
      <w:r w:rsidR="00BC509F">
        <w:t xml:space="preserve"> </w:t>
      </w:r>
      <w:proofErr w:type="gramStart"/>
      <w:r w:rsidR="00C45502">
        <w:t>«</w:t>
      </w:r>
      <w:r w:rsidR="00BC509F">
        <w:t xml:space="preserve"> </w:t>
      </w:r>
      <w:r w:rsidR="00C45502">
        <w:t>«</w:t>
      </w:r>
      <w:proofErr w:type="gramEnd"/>
      <w:r>
        <w:t>20</w:t>
      </w:r>
      <w:r w:rsidR="00BC509F">
        <w:t xml:space="preserve"> </w:t>
      </w:r>
      <w:r>
        <w:t>г.</w:t>
      </w:r>
      <w:r w:rsidR="00BC509F">
        <w:t xml:space="preserve"> </w:t>
      </w:r>
      <w:r>
        <w:t>и</w:t>
      </w:r>
      <w:r w:rsidR="00BC509F">
        <w:t xml:space="preserve"> </w:t>
      </w:r>
      <w:r>
        <w:t>составила</w:t>
      </w:r>
      <w:r w:rsidR="00BC509F">
        <w:t xml:space="preserve"> </w:t>
      </w:r>
      <w:r>
        <w:t>настоящий</w:t>
      </w:r>
    </w:p>
    <w:p w14:paraId="18004E23" w14:textId="5762D9F4" w:rsidR="005F2CF2" w:rsidRDefault="00C077B6">
      <w:pPr>
        <w:pStyle w:val="11"/>
        <w:pBdr>
          <w:bottom w:val="single" w:sz="4" w:space="0" w:color="auto"/>
        </w:pBdr>
        <w:spacing w:after="540"/>
        <w:ind w:firstLine="0"/>
      </w:pPr>
      <w:r>
        <w:t>акт</w:t>
      </w:r>
      <w:r w:rsidR="00BC509F">
        <w:t xml:space="preserve"> </w:t>
      </w:r>
      <w:r>
        <w:t>на</w:t>
      </w:r>
      <w:r w:rsidR="00BC509F">
        <w:t xml:space="preserve"> </w:t>
      </w:r>
      <w:r>
        <w:t>предмет</w:t>
      </w:r>
      <w:r w:rsidR="00BC509F">
        <w:t xml:space="preserve"> </w:t>
      </w:r>
      <w:r>
        <w:t>выполнения</w:t>
      </w:r>
      <w:r w:rsidR="00BC509F">
        <w:t xml:space="preserve"> </w:t>
      </w:r>
      <w:proofErr w:type="spellStart"/>
      <w:r>
        <w:t>благоустроительных</w:t>
      </w:r>
      <w:proofErr w:type="spellEnd"/>
      <w:r w:rsidR="00BC509F">
        <w:t xml:space="preserve"> </w:t>
      </w:r>
      <w:r>
        <w:t>работ</w:t>
      </w:r>
      <w:r w:rsidR="00BC509F">
        <w:t xml:space="preserve"> </w:t>
      </w:r>
      <w:r>
        <w:t>в</w:t>
      </w:r>
      <w:r w:rsidR="00BC509F">
        <w:t xml:space="preserve"> </w:t>
      </w:r>
      <w:r>
        <w:t>полном</w:t>
      </w:r>
      <w:r w:rsidR="00BC509F">
        <w:t xml:space="preserve"> </w:t>
      </w:r>
      <w:r>
        <w:t>объеме</w:t>
      </w:r>
    </w:p>
    <w:p w14:paraId="5EC260EA" w14:textId="6F1345EE" w:rsidR="005F2CF2" w:rsidRDefault="00C077B6">
      <w:pPr>
        <w:pStyle w:val="11"/>
        <w:spacing w:after="220"/>
        <w:ind w:firstLine="0"/>
      </w:pPr>
      <w:r>
        <w:t>Представитель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производившей</w:t>
      </w:r>
      <w:r w:rsidR="00BC509F">
        <w:t xml:space="preserve"> </w:t>
      </w:r>
      <w:r>
        <w:t>земляные</w:t>
      </w:r>
      <w:r w:rsidR="00BC509F">
        <w:t xml:space="preserve"> </w:t>
      </w:r>
      <w:r>
        <w:t>работы</w:t>
      </w:r>
      <w:r w:rsidR="00BC509F">
        <w:t xml:space="preserve"> </w:t>
      </w:r>
      <w:r>
        <w:t>(подрядчик),</w:t>
      </w:r>
    </w:p>
    <w:p w14:paraId="620CE6CB" w14:textId="77777777" w:rsidR="005F2CF2" w:rsidRDefault="00C077B6">
      <w:pPr>
        <w:pStyle w:val="11"/>
        <w:pBdr>
          <w:top w:val="single" w:sz="4" w:space="0" w:color="auto"/>
          <w:bottom w:val="single" w:sz="4" w:space="0" w:color="auto"/>
        </w:pBdr>
        <w:ind w:left="6900" w:firstLine="0"/>
      </w:pPr>
      <w:r>
        <w:t>(подпись)</w:t>
      </w:r>
    </w:p>
    <w:p w14:paraId="23FEE844" w14:textId="57A56498" w:rsidR="005F2CF2" w:rsidRDefault="00C077B6">
      <w:pPr>
        <w:pStyle w:val="11"/>
        <w:ind w:firstLine="0"/>
      </w:pPr>
      <w:r>
        <w:t>Представитель</w:t>
      </w:r>
      <w:r w:rsidR="00BC509F">
        <w:t xml:space="preserve"> </w:t>
      </w:r>
      <w:r>
        <w:t>организации,</w:t>
      </w:r>
      <w:r w:rsidR="00BC509F">
        <w:t xml:space="preserve"> </w:t>
      </w:r>
      <w:r>
        <w:t>выполнившей</w:t>
      </w:r>
      <w:r w:rsidR="00BC509F">
        <w:t xml:space="preserve"> </w:t>
      </w:r>
      <w:r>
        <w:t>благоустройство,</w:t>
      </w:r>
    </w:p>
    <w:p w14:paraId="05214F79" w14:textId="77777777" w:rsidR="005F2CF2" w:rsidRDefault="00C077B6">
      <w:pPr>
        <w:pStyle w:val="11"/>
        <w:ind w:right="2080" w:firstLine="0"/>
        <w:jc w:val="right"/>
      </w:pPr>
      <w:r>
        <w:t>(подпись)</w:t>
      </w:r>
    </w:p>
    <w:p w14:paraId="3282AB4F" w14:textId="77777777" w:rsidR="00BC509F" w:rsidRDefault="00C077B6">
      <w:pPr>
        <w:pStyle w:val="11"/>
        <w:ind w:firstLine="0"/>
      </w:pPr>
      <w:r>
        <w:t>Представитель</w:t>
      </w:r>
      <w:r w:rsidR="00BC509F">
        <w:t xml:space="preserve"> </w:t>
      </w:r>
      <w:r>
        <w:t>владельца</w:t>
      </w:r>
      <w:r w:rsidR="00BC509F">
        <w:t xml:space="preserve"> </w:t>
      </w:r>
      <w:r>
        <w:t>объекта</w:t>
      </w:r>
      <w:r w:rsidR="00BC509F">
        <w:t xml:space="preserve"> </w:t>
      </w:r>
      <w:r>
        <w:t>благоустройства,</w:t>
      </w:r>
      <w:r w:rsidR="00BC509F">
        <w:t xml:space="preserve"> </w:t>
      </w:r>
      <w:r>
        <w:t>управляющей</w:t>
      </w:r>
      <w:r w:rsidR="00BC509F">
        <w:t xml:space="preserve"> </w:t>
      </w:r>
      <w:r>
        <w:t>организации</w:t>
      </w:r>
      <w:r w:rsidR="00BC509F">
        <w:t xml:space="preserve"> </w:t>
      </w:r>
      <w:r>
        <w:t>или</w:t>
      </w:r>
      <w:r w:rsidR="00BC509F">
        <w:t xml:space="preserve"> </w:t>
      </w:r>
      <w:r>
        <w:t>жилищно-эксплуатационной</w:t>
      </w:r>
      <w:r w:rsidR="00BC509F">
        <w:t xml:space="preserve"> </w:t>
      </w:r>
      <w:r>
        <w:t>организации</w:t>
      </w:r>
    </w:p>
    <w:p w14:paraId="1A5D057F" w14:textId="1B554D49" w:rsidR="005F2CF2" w:rsidRDefault="00C077B6">
      <w:pPr>
        <w:pStyle w:val="11"/>
        <w:spacing w:line="223" w:lineRule="auto"/>
        <w:ind w:right="2020" w:firstLine="0"/>
        <w:jc w:val="right"/>
      </w:pPr>
      <w:r>
        <w:t>(подпись)</w:t>
      </w:r>
    </w:p>
    <w:p w14:paraId="7DA89800" w14:textId="77777777" w:rsidR="005F2CF2" w:rsidRDefault="00C077B6">
      <w:pPr>
        <w:pStyle w:val="11"/>
        <w:ind w:firstLine="0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Приложение:</w:t>
      </w:r>
    </w:p>
    <w:p w14:paraId="47DC210D" w14:textId="3EADC4D5" w:rsidR="005F2CF2" w:rsidRDefault="00C077B6">
      <w:pPr>
        <w:pStyle w:val="11"/>
        <w:numPr>
          <w:ilvl w:val="0"/>
          <w:numId w:val="5"/>
        </w:numPr>
        <w:tabs>
          <w:tab w:val="left" w:pos="253"/>
        </w:tabs>
        <w:ind w:firstLine="0"/>
        <w:rPr>
          <w:sz w:val="22"/>
          <w:szCs w:val="22"/>
        </w:rPr>
      </w:pPr>
      <w:bookmarkStart w:id="434" w:name="bookmark573"/>
      <w:bookmarkEnd w:id="434"/>
      <w:r>
        <w:rPr>
          <w:rFonts w:eastAsiaTheme="minorHAnsi"/>
          <w:sz w:val="22"/>
          <w:szCs w:val="22"/>
        </w:rPr>
        <w:t>Материалы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фотофиксации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выполненных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</w:p>
    <w:p w14:paraId="62ECBCAC" w14:textId="40B1F850" w:rsidR="005F2CF2" w:rsidRDefault="00C077B6">
      <w:pPr>
        <w:pStyle w:val="11"/>
        <w:numPr>
          <w:ilvl w:val="0"/>
          <w:numId w:val="5"/>
        </w:numPr>
        <w:tabs>
          <w:tab w:val="left" w:pos="262"/>
        </w:tabs>
        <w:spacing w:after="220"/>
        <w:ind w:firstLine="0"/>
        <w:rPr>
          <w:sz w:val="22"/>
          <w:szCs w:val="22"/>
        </w:rPr>
      </w:pPr>
      <w:bookmarkStart w:id="435" w:name="bookmark574"/>
      <w:bookmarkEnd w:id="435"/>
      <w:r>
        <w:rPr>
          <w:rFonts w:eastAsiaTheme="minorHAnsi"/>
          <w:sz w:val="22"/>
          <w:szCs w:val="22"/>
        </w:rPr>
        <w:t>Документ,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подтверждающий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уведомление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организаций,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интересы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которых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были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затронуты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при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проведении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работ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(для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обращений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по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основанию,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указанному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в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пункте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6.1.3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настоящего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Административного</w:t>
      </w:r>
      <w:r w:rsidR="00BC509F">
        <w:rPr>
          <w:rFonts w:eastAsiaTheme="minorHAnsi"/>
          <w:sz w:val="22"/>
          <w:szCs w:val="22"/>
        </w:rPr>
        <w:t xml:space="preserve"> </w:t>
      </w:r>
      <w:r>
        <w:rPr>
          <w:rFonts w:eastAsiaTheme="minorHAnsi"/>
          <w:sz w:val="22"/>
          <w:szCs w:val="22"/>
        </w:rPr>
        <w:t>регламента)</w:t>
      </w:r>
      <w:r>
        <w:rPr>
          <w:rFonts w:eastAsiaTheme="minorHAnsi"/>
          <w:sz w:val="14"/>
          <w:szCs w:val="14"/>
          <w:vertAlign w:val="superscript"/>
        </w:rPr>
        <w:footnoteReference w:id="2"/>
      </w:r>
      <w:r>
        <w:rPr>
          <w:rFonts w:eastAsiaTheme="minorHAnsi"/>
          <w:sz w:val="22"/>
          <w:szCs w:val="22"/>
        </w:rPr>
        <w:t>.</w:t>
      </w:r>
    </w:p>
    <w:p w14:paraId="6DAEF9BD" w14:textId="52A7018F" w:rsidR="0000190B" w:rsidRDefault="0000190B">
      <w:pPr>
        <w:rPr>
          <w:rFonts w:ascii="Times New Roman" w:eastAsia="Times New Roman" w:hAnsi="Times New Roman" w:cs="Times New Roman"/>
        </w:rPr>
      </w:pPr>
      <w:r>
        <w:br w:type="page"/>
      </w:r>
    </w:p>
    <w:p w14:paraId="6CAFC889" w14:textId="04D593C1" w:rsidR="00470EBB" w:rsidRDefault="00C077B6" w:rsidP="00470EBB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lastRenderedPageBreak/>
        <w:t>Приложение</w:t>
      </w:r>
      <w:r w:rsidR="00BC509F">
        <w:rPr>
          <w:rFonts w:eastAsiaTheme="minorHAnsi"/>
          <w:b/>
        </w:rPr>
        <w:t xml:space="preserve"> </w:t>
      </w:r>
      <w:r w:rsidR="00B43D9F">
        <w:rPr>
          <w:rFonts w:eastAsiaTheme="minorHAnsi"/>
          <w:b/>
        </w:rPr>
        <w:t>№</w:t>
      </w:r>
      <w:r w:rsidR="00BC509F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7</w:t>
      </w:r>
      <w:r w:rsidR="00BC509F">
        <w:br/>
      </w:r>
      <w:r w:rsidR="00470EBB">
        <w:t>к</w:t>
      </w:r>
      <w:r w:rsidR="00BC509F">
        <w:t xml:space="preserve"> </w:t>
      </w:r>
      <w:r w:rsidR="00470EBB">
        <w:t>Административному</w:t>
      </w:r>
      <w:r w:rsidR="00BC509F">
        <w:t xml:space="preserve"> </w:t>
      </w:r>
      <w:r w:rsidR="00470EBB">
        <w:t>регламенту</w:t>
      </w:r>
      <w:r w:rsidR="00BC509F">
        <w:t xml:space="preserve"> </w:t>
      </w:r>
      <w:r w:rsidR="00470EBB">
        <w:t>предоставления</w:t>
      </w:r>
      <w:r w:rsidR="00BC509F">
        <w:t xml:space="preserve"> </w:t>
      </w:r>
      <w:r w:rsidR="00470EBB">
        <w:t>Муниципальной</w:t>
      </w:r>
      <w:r w:rsidR="00BC509F">
        <w:t xml:space="preserve"> </w:t>
      </w:r>
      <w:r w:rsidR="00470EBB">
        <w:t>услуги</w:t>
      </w:r>
    </w:p>
    <w:p w14:paraId="2EAD19CB" w14:textId="77777777" w:rsidR="005F2CF2" w:rsidRDefault="005F2CF2" w:rsidP="0000190B">
      <w:pPr>
        <w:pStyle w:val="11"/>
        <w:ind w:left="5318" w:firstLine="0"/>
        <w:contextualSpacing/>
        <w:jc w:val="right"/>
      </w:pPr>
    </w:p>
    <w:p w14:paraId="41C35B7C" w14:textId="2BFABA94" w:rsidR="005F2CF2" w:rsidRDefault="00C077B6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</w:rPr>
      </w:pPr>
      <w:bookmarkStart w:id="436" w:name="_Toc103877717"/>
      <w:r>
        <w:rPr>
          <w:rFonts w:ascii="Times New Roman" w:eastAsiaTheme="minorHAnsi" w:hAnsi="Times New Roman" w:cs="Times New Roman"/>
          <w:b/>
          <w:bCs/>
        </w:rPr>
        <w:t>Форма</w:t>
      </w:r>
      <w:r>
        <w:rPr>
          <w:rFonts w:ascii="Times New Roman" w:eastAsiaTheme="minorHAnsi" w:hAnsi="Times New Roman" w:cs="Times New Roman"/>
          <w:b/>
          <w:bCs/>
        </w:rPr>
        <w:br/>
        <w:t>решения</w:t>
      </w:r>
      <w:r w:rsidR="00BC509F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</w:t>
      </w:r>
      <w:r w:rsidR="00BC509F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закрытии</w:t>
      </w:r>
      <w:r w:rsidR="00BC509F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разрешения</w:t>
      </w:r>
      <w:r w:rsidR="00BC509F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на</w:t>
      </w:r>
      <w:r w:rsidR="00BC509F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осуществление</w:t>
      </w:r>
      <w:r w:rsidR="00BC509F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земляных</w:t>
      </w:r>
      <w:r w:rsidR="00BC509F">
        <w:rPr>
          <w:rFonts w:ascii="Times New Roman" w:eastAsiaTheme="minorHAnsi" w:hAnsi="Times New Roman" w:cs="Times New Roman"/>
          <w:b/>
          <w:bCs/>
        </w:rPr>
        <w:t xml:space="preserve"> </w:t>
      </w:r>
      <w:r>
        <w:rPr>
          <w:rFonts w:ascii="Times New Roman" w:eastAsiaTheme="minorHAnsi" w:hAnsi="Times New Roman" w:cs="Times New Roman"/>
          <w:b/>
          <w:bCs/>
        </w:rPr>
        <w:t>работ</w:t>
      </w:r>
      <w:bookmarkEnd w:id="436"/>
    </w:p>
    <w:p w14:paraId="7E997C9C" w14:textId="77777777" w:rsidR="005F2CF2" w:rsidRDefault="005F2CF2">
      <w:pPr>
        <w:pStyle w:val="aff0"/>
        <w:rPr>
          <w:sz w:val="24"/>
          <w:szCs w:val="24"/>
        </w:rPr>
      </w:pPr>
    </w:p>
    <w:p w14:paraId="614E6155" w14:textId="77777777" w:rsidR="005F2CF2" w:rsidRDefault="00C077B6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</w:t>
      </w:r>
    </w:p>
    <w:p w14:paraId="16F8F30A" w14:textId="649D23F9" w:rsidR="005F2CF2" w:rsidRDefault="00C077B6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наименование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уполномоченного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предоставление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услуги</w:t>
      </w:r>
    </w:p>
    <w:p w14:paraId="67909575" w14:textId="77777777" w:rsidR="005F2CF2" w:rsidRDefault="005F2CF2">
      <w:pPr>
        <w:jc w:val="right"/>
        <w:rPr>
          <w:rFonts w:ascii="Times New Roman" w:hAnsi="Times New Roman" w:cs="Times New Roman"/>
          <w:bCs/>
        </w:rPr>
      </w:pPr>
    </w:p>
    <w:p w14:paraId="30C286A4" w14:textId="0F4900D3" w:rsidR="005F2CF2" w:rsidRDefault="00C077B6" w:rsidP="0000190B">
      <w:pPr>
        <w:ind w:left="4536"/>
        <w:rPr>
          <w:rFonts w:ascii="Times New Roman" w:hAnsi="Times New Roman" w:cs="Times New Roman"/>
          <w:bCs/>
          <w:vanish/>
          <w:u w:val="single"/>
        </w:rPr>
      </w:pPr>
      <w:r>
        <w:rPr>
          <w:rFonts w:ascii="Times New Roman" w:eastAsiaTheme="minorHAnsi" w:hAnsi="Times New Roman" w:cs="Times New Roman"/>
          <w:bCs/>
        </w:rPr>
        <w:t>Кому: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_______________________</w:t>
      </w:r>
      <w:r w:rsidR="00BC509F"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31B412F4" w14:textId="77777777" w:rsidR="005F2CF2" w:rsidRDefault="005F2CF2" w:rsidP="0000190B">
      <w:pPr>
        <w:ind w:left="4536"/>
        <w:rPr>
          <w:rFonts w:ascii="Times New Roman" w:hAnsi="Times New Roman" w:cs="Times New Roman"/>
          <w:bCs/>
        </w:rPr>
      </w:pPr>
    </w:p>
    <w:p w14:paraId="6447D828" w14:textId="5D8011A0" w:rsidR="005F2CF2" w:rsidRDefault="00C077B6" w:rsidP="0000190B">
      <w:pPr>
        <w:ind w:left="4536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eastAsiaTheme="minorHAnsi" w:hAnsi="Times New Roman" w:cs="Times New Roman"/>
          <w:bCs/>
          <w:i/>
          <w:iCs/>
        </w:rPr>
        <w:t>(фамилия,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имя,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отчество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(последнее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при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наличии),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данные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документа,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удостоверяющего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личность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лица;</w:t>
      </w:r>
      <w:r w:rsidR="0000190B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ИНН,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ОГРНИП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качестве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предпринимателя);</w:t>
      </w:r>
      <w:r w:rsidR="0000190B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полное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наименование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ИНН,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ОГРН,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юридический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юридического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лица)</w:t>
      </w:r>
    </w:p>
    <w:p w14:paraId="333C553E" w14:textId="495CA5E2" w:rsidR="005F2CF2" w:rsidRDefault="00BC509F" w:rsidP="0000190B">
      <w:pPr>
        <w:ind w:left="4536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  <w:vanish/>
          <w:u w:val="single"/>
        </w:rPr>
        <w:t>;</w:t>
      </w:r>
    </w:p>
    <w:p w14:paraId="2C9EF5C7" w14:textId="5D36101C" w:rsidR="005F2CF2" w:rsidRDefault="00C077B6" w:rsidP="0000190B">
      <w:pPr>
        <w:ind w:left="4536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</w:rPr>
        <w:t>Контактные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данные: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</w:p>
    <w:p w14:paraId="6947AD5B" w14:textId="7AD7216A" w:rsidR="005F2CF2" w:rsidRDefault="00C077B6" w:rsidP="0000190B">
      <w:pPr>
        <w:ind w:left="4536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eastAsiaTheme="minorHAnsi" w:hAnsi="Times New Roman" w:cs="Times New Roman"/>
          <w:bCs/>
          <w:i/>
          <w:iCs/>
        </w:rPr>
        <w:t>(почтовый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индекс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–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для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физического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лица,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т.ч.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зарегистрированного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в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качестве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индивидуального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предпринимателя,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телефон,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адрес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электронной</w:t>
      </w:r>
      <w:r w:rsidR="00BC509F">
        <w:rPr>
          <w:rFonts w:ascii="Times New Roman" w:eastAsiaTheme="minorHAnsi" w:hAnsi="Times New Roman" w:cs="Times New Roman"/>
          <w:bCs/>
          <w:i/>
          <w:iCs/>
        </w:rPr>
        <w:t xml:space="preserve"> </w:t>
      </w:r>
      <w:r>
        <w:rPr>
          <w:rFonts w:ascii="Times New Roman" w:eastAsiaTheme="minorHAnsi" w:hAnsi="Times New Roman" w:cs="Times New Roman"/>
          <w:bCs/>
          <w:i/>
          <w:iCs/>
        </w:rPr>
        <w:t>почты)</w:t>
      </w:r>
    </w:p>
    <w:p w14:paraId="7DD262A2" w14:textId="77777777" w:rsidR="005F2CF2" w:rsidRDefault="005F2CF2">
      <w:pPr>
        <w:ind w:left="4678" w:hanging="142"/>
        <w:rPr>
          <w:rFonts w:ascii="Times New Roman" w:hAnsi="Times New Roman" w:cs="Times New Roman"/>
          <w:bCs/>
        </w:rPr>
      </w:pPr>
    </w:p>
    <w:p w14:paraId="0B1ED43F" w14:textId="77777777" w:rsidR="005F2CF2" w:rsidRDefault="00C077B6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eastAsiaTheme="minorHAnsi" w:hAnsi="Times New Roman" w:cs="Times New Roman"/>
          <w:bCs/>
        </w:rPr>
        <w:t>РЕШЕНИЕ</w:t>
      </w:r>
    </w:p>
    <w:p w14:paraId="38C11DE0" w14:textId="56D93B08" w:rsidR="005F2CF2" w:rsidRDefault="00C077B6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закрытии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разрешения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на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осуществление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земляных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работ</w:t>
      </w:r>
    </w:p>
    <w:p w14:paraId="63A3DB90" w14:textId="77777777" w:rsidR="005F2CF2" w:rsidRDefault="00C077B6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</w:t>
      </w:r>
    </w:p>
    <w:p w14:paraId="202AFE34" w14:textId="77777777" w:rsidR="005F2CF2" w:rsidRDefault="005F2CF2">
      <w:pPr>
        <w:jc w:val="center"/>
        <w:rPr>
          <w:rFonts w:ascii="Times New Roman" w:hAnsi="Times New Roman" w:cs="Times New Roman"/>
        </w:rPr>
      </w:pPr>
    </w:p>
    <w:p w14:paraId="2C66D108" w14:textId="0E02DCC5" w:rsidR="005F2CF2" w:rsidRDefault="00B43D9F">
      <w:pPr>
        <w:jc w:val="center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</w:rPr>
        <w:t>№</w:t>
      </w:r>
      <w:r w:rsidR="00BC509F">
        <w:rPr>
          <w:rFonts w:ascii="Times New Roman" w:eastAsiaTheme="minorHAnsi" w:hAnsi="Times New Roman" w:cs="Times New Roman"/>
        </w:rPr>
        <w:t xml:space="preserve"> </w:t>
      </w:r>
      <w:r w:rsidR="00C077B6">
        <w:rPr>
          <w:rFonts w:ascii="Times New Roman" w:eastAsiaTheme="minorHAnsi" w:hAnsi="Times New Roman" w:cs="Times New Roman"/>
          <w:bCs/>
          <w:u w:val="single"/>
        </w:rPr>
        <w:t>______________</w:t>
      </w:r>
      <w:r w:rsidR="00BC509F">
        <w:rPr>
          <w:rFonts w:ascii="Times New Roman" w:eastAsiaTheme="minorHAnsi" w:hAnsi="Times New Roman" w:cs="Times New Roman"/>
        </w:rPr>
        <w:t xml:space="preserve"> </w:t>
      </w:r>
      <w:r w:rsidR="00C077B6">
        <w:rPr>
          <w:rFonts w:ascii="Times New Roman" w:eastAsiaTheme="minorHAnsi" w:hAnsi="Times New Roman" w:cs="Times New Roman"/>
        </w:rPr>
        <w:t>Дата</w:t>
      </w:r>
      <w:r w:rsidR="00BC509F">
        <w:rPr>
          <w:rFonts w:ascii="Times New Roman" w:eastAsiaTheme="minorHAnsi" w:hAnsi="Times New Roman" w:cs="Times New Roman"/>
        </w:rPr>
        <w:t xml:space="preserve"> </w:t>
      </w:r>
      <w:r w:rsidR="00C077B6">
        <w:rPr>
          <w:rFonts w:ascii="Times New Roman" w:eastAsiaTheme="minorHAnsi" w:hAnsi="Times New Roman" w:cs="Times New Roman"/>
          <w:bCs/>
          <w:u w:val="single"/>
        </w:rPr>
        <w:t>________________</w:t>
      </w:r>
    </w:p>
    <w:p w14:paraId="7F6DE5F6" w14:textId="77777777" w:rsidR="005F2CF2" w:rsidRDefault="005F2CF2">
      <w:pPr>
        <w:spacing w:line="360" w:lineRule="auto"/>
        <w:jc w:val="center"/>
        <w:rPr>
          <w:rFonts w:ascii="Times New Roman" w:hAnsi="Times New Roman" w:cs="Times New Roman"/>
          <w:bCs/>
          <w:u w:val="single"/>
        </w:rPr>
      </w:pPr>
    </w:p>
    <w:p w14:paraId="361C0834" w14:textId="167A5E3C" w:rsidR="005F2CF2" w:rsidRDefault="00C077B6">
      <w:pPr>
        <w:spacing w:line="360" w:lineRule="auto"/>
        <w:rPr>
          <w:rFonts w:ascii="Times New Roman" w:hAnsi="Times New Roman" w:cs="Times New Roman"/>
          <w:bCs/>
          <w:u w:val="single"/>
        </w:rPr>
      </w:pPr>
      <w:r>
        <w:rPr>
          <w:rFonts w:ascii="Times New Roman" w:eastAsiaTheme="minorHAnsi" w:hAnsi="Times New Roman" w:cs="Times New Roman"/>
          <w:bCs/>
          <w:i/>
          <w:u w:val="single"/>
        </w:rPr>
        <w:t>______________________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уведомляет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Вас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о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закрытии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разрешения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производство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земляных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 w:rsidR="00B43D9F">
        <w:rPr>
          <w:rFonts w:ascii="Times New Roman" w:eastAsiaTheme="minorHAnsi" w:hAnsi="Times New Roman" w:cs="Times New Roman"/>
          <w:bCs/>
        </w:rPr>
        <w:t>№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на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выполнение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работ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</w:t>
      </w:r>
      <w:r w:rsidR="00BC509F">
        <w:rPr>
          <w:rFonts w:ascii="Times New Roman" w:eastAsiaTheme="minorHAnsi" w:hAnsi="Times New Roman" w:cs="Times New Roman"/>
          <w:bCs/>
        </w:rPr>
        <w:t xml:space="preserve">, </w:t>
      </w:r>
      <w:r>
        <w:rPr>
          <w:rFonts w:ascii="Times New Roman" w:eastAsiaTheme="minorHAnsi" w:hAnsi="Times New Roman" w:cs="Times New Roman"/>
          <w:bCs/>
        </w:rPr>
        <w:t>проведенных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по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</w:rPr>
        <w:t>адресу</w:t>
      </w:r>
      <w:r w:rsidR="00BC509F">
        <w:rPr>
          <w:rFonts w:ascii="Times New Roman" w:eastAsiaTheme="minorHAnsi" w:hAnsi="Times New Roman" w:cs="Times New Roman"/>
          <w:bCs/>
        </w:rPr>
        <w:t xml:space="preserve"> </w:t>
      </w: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_________________________________________________________________________.</w:t>
      </w:r>
    </w:p>
    <w:p w14:paraId="2704E918" w14:textId="77777777" w:rsidR="00BC509F" w:rsidRDefault="00BC509F">
      <w:pPr>
        <w:pStyle w:val="aff0"/>
        <w:rPr>
          <w:sz w:val="24"/>
          <w:szCs w:val="24"/>
        </w:rPr>
      </w:pPr>
    </w:p>
    <w:p w14:paraId="24305E8B" w14:textId="1D1AC504" w:rsidR="005F2CF2" w:rsidRDefault="00C077B6">
      <w:pPr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</w:rPr>
        <w:t>Особые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отметки</w:t>
      </w:r>
      <w:r w:rsidR="00BC509F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Theme="minorHAnsi" w:hAnsi="Times New Roman" w:cs="Times New Roman"/>
        </w:rPr>
        <w:t>________________________________________________________</w:t>
      </w:r>
    </w:p>
    <w:p w14:paraId="6EA7C725" w14:textId="77777777" w:rsidR="005F2CF2" w:rsidRDefault="00C077B6">
      <w:pPr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bCs/>
          <w:u w:val="single"/>
        </w:rPr>
        <w:t>____________________________________________________________________________</w:t>
      </w:r>
      <w:r>
        <w:rPr>
          <w:rFonts w:ascii="Times New Roman" w:eastAsiaTheme="minorHAnsi" w:hAnsi="Times New Roman" w:cs="Times New Roman"/>
        </w:rPr>
        <w:t>.</w:t>
      </w:r>
    </w:p>
    <w:p w14:paraId="691EF5CA" w14:textId="77777777" w:rsidR="005F2CF2" w:rsidRDefault="005F2CF2">
      <w:pPr>
        <w:tabs>
          <w:tab w:val="left" w:pos="4820"/>
        </w:tabs>
        <w:ind w:left="4820" w:firstLine="2551"/>
        <w:contextualSpacing/>
        <w:rPr>
          <w:rFonts w:ascii="Times New Roman" w:hAnsi="Times New Roman" w:cs="Times New Roman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6"/>
        <w:gridCol w:w="4498"/>
      </w:tblGrid>
      <w:tr w:rsidR="005F2CF2" w14:paraId="1F40C5E2" w14:textId="77777777">
        <w:tc>
          <w:tcPr>
            <w:tcW w:w="5098" w:type="dxa"/>
            <w:tcBorders>
              <w:right w:val="single" w:sz="4" w:space="0" w:color="auto"/>
            </w:tcBorders>
          </w:tcPr>
          <w:p w14:paraId="63C82D55" w14:textId="77777777" w:rsidR="005F2CF2" w:rsidRDefault="00C077B6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{Ф.И.О.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уполномоченного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сотрудника}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05C0" w14:textId="5CC63925" w:rsidR="005F2CF2" w:rsidRDefault="00C077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BC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сертификате</w:t>
            </w:r>
          </w:p>
          <w:p w14:paraId="7769517E" w14:textId="77777777" w:rsidR="005F2CF2" w:rsidRDefault="00C077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14:paraId="1E683833" w14:textId="77777777" w:rsidR="005F2CF2" w:rsidRDefault="00C077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14:paraId="12F44246" w14:textId="77777777" w:rsidR="005F2CF2" w:rsidRDefault="005F2CF2">
      <w:pPr>
        <w:tabs>
          <w:tab w:val="left" w:pos="0"/>
        </w:tabs>
        <w:rPr>
          <w:rFonts w:ascii="Times New Roman" w:eastAsia="Times New Roman" w:hAnsi="Times New Roman" w:cs="Times New Roman"/>
        </w:rPr>
        <w:sectPr w:rsidR="005F2CF2" w:rsidSect="000A6786">
          <w:headerReference w:type="default" r:id="rId13"/>
          <w:footerReference w:type="default" r:id="rId14"/>
          <w:pgSz w:w="11900" w:h="16840"/>
          <w:pgMar w:top="1134" w:right="851" w:bottom="1134" w:left="1701" w:header="584" w:footer="567" w:gutter="0"/>
          <w:cols w:space="720"/>
          <w:docGrid w:linePitch="360"/>
        </w:sectPr>
      </w:pPr>
    </w:p>
    <w:p w14:paraId="6381C35C" w14:textId="77E8376C" w:rsidR="00BC509F" w:rsidRDefault="00C077B6" w:rsidP="00470EBB">
      <w:pPr>
        <w:pStyle w:val="11"/>
        <w:spacing w:before="700" w:after="460"/>
        <w:ind w:left="5318" w:firstLine="0"/>
        <w:contextualSpacing/>
        <w:jc w:val="right"/>
      </w:pPr>
      <w:r>
        <w:rPr>
          <w:rFonts w:eastAsiaTheme="minorHAnsi"/>
          <w:b/>
        </w:rPr>
        <w:lastRenderedPageBreak/>
        <w:t>Приложение</w:t>
      </w:r>
      <w:r w:rsidR="00BC509F">
        <w:rPr>
          <w:rFonts w:eastAsiaTheme="minorHAnsi"/>
          <w:b/>
        </w:rPr>
        <w:t xml:space="preserve"> </w:t>
      </w:r>
      <w:r w:rsidR="00B43D9F">
        <w:rPr>
          <w:rFonts w:eastAsiaTheme="minorHAnsi"/>
          <w:b/>
        </w:rPr>
        <w:t>№</w:t>
      </w:r>
      <w:r w:rsidR="00BC509F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>8</w:t>
      </w:r>
      <w:r w:rsidR="00BC509F">
        <w:br/>
      </w:r>
      <w:r w:rsidR="00470EBB">
        <w:t>к</w:t>
      </w:r>
      <w:r w:rsidR="00BC509F">
        <w:t xml:space="preserve"> </w:t>
      </w:r>
      <w:r w:rsidR="00470EBB">
        <w:t>Административному</w:t>
      </w:r>
      <w:r w:rsidR="00BC509F">
        <w:t xml:space="preserve"> </w:t>
      </w:r>
      <w:r w:rsidR="00470EBB">
        <w:t>регламенту</w:t>
      </w:r>
      <w:r w:rsidR="00BC509F">
        <w:t xml:space="preserve"> </w:t>
      </w:r>
      <w:r w:rsidR="00470EBB">
        <w:t>предоставления</w:t>
      </w:r>
    </w:p>
    <w:p w14:paraId="5BCFEED3" w14:textId="2D7E5B4F" w:rsidR="00470EBB" w:rsidRDefault="00470EBB" w:rsidP="00470EBB">
      <w:pPr>
        <w:pStyle w:val="11"/>
        <w:spacing w:before="700" w:after="460"/>
        <w:ind w:left="5318" w:firstLine="0"/>
        <w:contextualSpacing/>
        <w:jc w:val="right"/>
      </w:pPr>
      <w:r>
        <w:t>Муниципальной</w:t>
      </w:r>
      <w:r w:rsidR="00BC509F">
        <w:t xml:space="preserve"> </w:t>
      </w:r>
      <w:r>
        <w:t>услуги</w:t>
      </w:r>
    </w:p>
    <w:p w14:paraId="530A0E43" w14:textId="77777777" w:rsidR="005F2CF2" w:rsidRDefault="005F2CF2" w:rsidP="00470EBB">
      <w:pPr>
        <w:pStyle w:val="11"/>
        <w:spacing w:before="700" w:after="460"/>
        <w:ind w:left="5318" w:firstLine="0"/>
        <w:contextualSpacing/>
        <w:jc w:val="right"/>
        <w:rPr>
          <w:b/>
          <w:bCs/>
        </w:rPr>
      </w:pPr>
    </w:p>
    <w:p w14:paraId="43D1F29C" w14:textId="630B8B07" w:rsidR="005F2CF2" w:rsidRDefault="00C077B6">
      <w:pPr>
        <w:pStyle w:val="11"/>
        <w:spacing w:after="200"/>
        <w:ind w:firstLine="0"/>
        <w:contextualSpacing/>
        <w:jc w:val="center"/>
        <w:outlineLvl w:val="1"/>
      </w:pPr>
      <w:bookmarkStart w:id="437" w:name="_Toc103877718"/>
      <w:r>
        <w:rPr>
          <w:rFonts w:eastAsiaTheme="minorHAnsi"/>
          <w:b/>
          <w:bCs/>
        </w:rPr>
        <w:t>Перечень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и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содержание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действий,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составляющих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административные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процедуры</w:t>
      </w:r>
      <w:bookmarkEnd w:id="437"/>
    </w:p>
    <w:p w14:paraId="68553571" w14:textId="6F6F59DB" w:rsidR="005F2CF2" w:rsidRDefault="00C077B6">
      <w:pPr>
        <w:pStyle w:val="11"/>
        <w:spacing w:after="300"/>
        <w:ind w:firstLine="0"/>
        <w:contextualSpacing/>
        <w:jc w:val="center"/>
        <w:outlineLvl w:val="2"/>
      </w:pPr>
      <w:bookmarkStart w:id="438" w:name="_Toc103877719"/>
      <w:r>
        <w:rPr>
          <w:rFonts w:eastAsiaTheme="minorHAnsi"/>
          <w:b/>
          <w:bCs/>
        </w:rPr>
        <w:t>Порядок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выполнения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административных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действий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при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обращении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(представителя</w:t>
      </w:r>
      <w:r w:rsidR="00BC509F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>Заявителя)</w:t>
      </w:r>
      <w:bookmarkEnd w:id="438"/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123"/>
        <w:gridCol w:w="3097"/>
        <w:gridCol w:w="5954"/>
        <w:gridCol w:w="3402"/>
      </w:tblGrid>
      <w:tr w:rsidR="005F2CF2" w14:paraId="0E2EABF3" w14:textId="77777777">
        <w:trPr>
          <w:tblHeader/>
        </w:trPr>
        <w:tc>
          <w:tcPr>
            <w:tcW w:w="587" w:type="dxa"/>
            <w:shd w:val="clear" w:color="auto" w:fill="D6E3BC" w:themeFill="accent3" w:themeFillTint="66"/>
          </w:tcPr>
          <w:p w14:paraId="27F02A09" w14:textId="48503227" w:rsidR="005F2CF2" w:rsidRDefault="00B43D9F">
            <w:pPr>
              <w:jc w:val="center"/>
            </w:pPr>
            <w:r>
              <w:rPr>
                <w:bCs/>
              </w:rPr>
              <w:t>№</w:t>
            </w:r>
            <w:r w:rsidR="00BC509F">
              <w:rPr>
                <w:bCs/>
              </w:rPr>
              <w:t xml:space="preserve"> </w:t>
            </w:r>
            <w:r w:rsidR="00C077B6">
              <w:rPr>
                <w:bCs/>
              </w:rPr>
              <w:t>п/п</w:t>
            </w:r>
          </w:p>
        </w:tc>
        <w:tc>
          <w:tcPr>
            <w:tcW w:w="2123" w:type="dxa"/>
            <w:shd w:val="clear" w:color="auto" w:fill="D6E3BC" w:themeFill="accent3" w:themeFillTint="66"/>
          </w:tcPr>
          <w:p w14:paraId="43896A05" w14:textId="327F72A7" w:rsidR="005F2CF2" w:rsidRDefault="00C077B6">
            <w:pPr>
              <w:jc w:val="center"/>
            </w:pPr>
            <w:r>
              <w:rPr>
                <w:bCs/>
              </w:rPr>
              <w:t>Место</w:t>
            </w:r>
            <w:r w:rsidR="00BC509F">
              <w:t xml:space="preserve"> </w:t>
            </w:r>
            <w:r>
              <w:t>выполнения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действия/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используемая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ИС</w:t>
            </w:r>
          </w:p>
        </w:tc>
        <w:tc>
          <w:tcPr>
            <w:tcW w:w="3097" w:type="dxa"/>
            <w:shd w:val="clear" w:color="auto" w:fill="D6E3BC" w:themeFill="accent3" w:themeFillTint="66"/>
          </w:tcPr>
          <w:p w14:paraId="09B517FD" w14:textId="77777777" w:rsidR="005F2CF2" w:rsidRDefault="00C077B6">
            <w:pPr>
              <w:jc w:val="center"/>
            </w:pPr>
            <w:r>
              <w:rPr>
                <w:bCs/>
              </w:rPr>
              <w:t>Процедуры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14:paraId="0365F40B" w14:textId="77777777" w:rsidR="005F2CF2" w:rsidRDefault="00C077B6">
            <w:pPr>
              <w:jc w:val="center"/>
            </w:pPr>
            <w:r>
              <w:rPr>
                <w:bCs/>
              </w:rPr>
              <w:t>Действия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14:paraId="79500722" w14:textId="62C4AA3E" w:rsidR="005F2CF2" w:rsidRDefault="00C077B6">
            <w:pPr>
              <w:jc w:val="center"/>
              <w:rPr>
                <w:bCs/>
              </w:rPr>
            </w:pPr>
            <w:r>
              <w:rPr>
                <w:bCs/>
              </w:rPr>
              <w:t>Максимальный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срок</w:t>
            </w:r>
          </w:p>
        </w:tc>
      </w:tr>
      <w:tr w:rsidR="005F2CF2" w14:paraId="23CB1F36" w14:textId="77777777">
        <w:trPr>
          <w:tblHeader/>
        </w:trPr>
        <w:tc>
          <w:tcPr>
            <w:tcW w:w="587" w:type="dxa"/>
            <w:shd w:val="clear" w:color="auto" w:fill="D6E3BC" w:themeFill="accent3" w:themeFillTint="66"/>
          </w:tcPr>
          <w:p w14:paraId="2F8741D9" w14:textId="77777777" w:rsidR="005F2CF2" w:rsidRDefault="00C077B6">
            <w:pPr>
              <w:jc w:val="center"/>
            </w:pPr>
            <w:r>
              <w:t>1</w:t>
            </w:r>
          </w:p>
        </w:tc>
        <w:tc>
          <w:tcPr>
            <w:tcW w:w="2123" w:type="dxa"/>
            <w:shd w:val="clear" w:color="auto" w:fill="D6E3BC" w:themeFill="accent3" w:themeFillTint="66"/>
          </w:tcPr>
          <w:p w14:paraId="72F600FD" w14:textId="77777777" w:rsidR="005F2CF2" w:rsidRDefault="00C077B6">
            <w:pPr>
              <w:jc w:val="center"/>
            </w:pPr>
            <w:r>
              <w:t>2</w:t>
            </w:r>
          </w:p>
        </w:tc>
        <w:tc>
          <w:tcPr>
            <w:tcW w:w="3097" w:type="dxa"/>
            <w:shd w:val="clear" w:color="auto" w:fill="D6E3BC" w:themeFill="accent3" w:themeFillTint="66"/>
          </w:tcPr>
          <w:p w14:paraId="6290DDF9" w14:textId="77777777" w:rsidR="005F2CF2" w:rsidRDefault="00C077B6">
            <w:pPr>
              <w:jc w:val="center"/>
            </w:pPr>
            <w:r>
              <w:t>3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14:paraId="6AA0813B" w14:textId="77777777" w:rsidR="005F2CF2" w:rsidRDefault="00C077B6">
            <w:pPr>
              <w:jc w:val="center"/>
            </w:pPr>
            <w:r>
              <w:t>4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14:paraId="2A8AA43A" w14:textId="77777777" w:rsidR="005F2CF2" w:rsidRDefault="00C077B6">
            <w:pPr>
              <w:jc w:val="center"/>
            </w:pPr>
            <w:r>
              <w:t>5</w:t>
            </w:r>
          </w:p>
        </w:tc>
      </w:tr>
      <w:tr w:rsidR="005F2CF2" w14:paraId="5B265D9E" w14:textId="77777777">
        <w:tc>
          <w:tcPr>
            <w:tcW w:w="587" w:type="dxa"/>
            <w:vAlign w:val="center"/>
          </w:tcPr>
          <w:p w14:paraId="427921CD" w14:textId="77777777" w:rsidR="005F2CF2" w:rsidRDefault="00C077B6">
            <w:pPr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2123" w:type="dxa"/>
            <w:vAlign w:val="center"/>
          </w:tcPr>
          <w:p w14:paraId="3C127E61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2C871EF7" w14:textId="5064A744" w:rsidR="005F2CF2" w:rsidRDefault="00C077B6">
            <w:r>
              <w:rPr>
                <w:bCs/>
              </w:rPr>
              <w:t>Проверка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BC509F">
              <w:t xml:space="preserve"> </w:t>
            </w:r>
            <w:r>
              <w:t>и</w:t>
            </w:r>
            <w:r w:rsidR="00BC509F">
              <w:t xml:space="preserve"> </w:t>
            </w:r>
            <w:r>
              <w:t>регистрация</w:t>
            </w:r>
            <w:r w:rsidR="00BC509F">
              <w:t xml:space="preserve"> </w:t>
            </w:r>
            <w:r>
              <w:t>заявления</w:t>
            </w:r>
          </w:p>
        </w:tc>
        <w:tc>
          <w:tcPr>
            <w:tcW w:w="5954" w:type="dxa"/>
            <w:vAlign w:val="center"/>
          </w:tcPr>
          <w:p w14:paraId="56BBA765" w14:textId="3684DA2A" w:rsidR="005F2CF2" w:rsidRDefault="00C077B6">
            <w:r>
              <w:rPr>
                <w:bCs/>
              </w:rPr>
              <w:t>Контроль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комплектности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предоставленных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</w:p>
        </w:tc>
        <w:tc>
          <w:tcPr>
            <w:tcW w:w="3402" w:type="dxa"/>
            <w:vAlign w:val="center"/>
          </w:tcPr>
          <w:p w14:paraId="7811BA56" w14:textId="150F1643" w:rsidR="005F2CF2" w:rsidRDefault="00C077B6">
            <w:r>
              <w:rPr>
                <w:bCs/>
              </w:rPr>
              <w:t>До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рабочего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дня</w:t>
            </w:r>
            <w:r>
              <w:rPr>
                <w:rStyle w:val="aff7"/>
                <w:bCs/>
              </w:rPr>
              <w:footnoteReference w:id="3"/>
            </w:r>
          </w:p>
        </w:tc>
      </w:tr>
      <w:tr w:rsidR="005F2CF2" w14:paraId="12DAB22C" w14:textId="77777777">
        <w:tc>
          <w:tcPr>
            <w:tcW w:w="587" w:type="dxa"/>
            <w:vAlign w:val="center"/>
          </w:tcPr>
          <w:p w14:paraId="69E25149" w14:textId="77777777" w:rsidR="005F2CF2" w:rsidRDefault="00C077B6">
            <w:pPr>
              <w:jc w:val="center"/>
            </w:pPr>
            <w:r>
              <w:t>2</w:t>
            </w:r>
          </w:p>
        </w:tc>
        <w:tc>
          <w:tcPr>
            <w:tcW w:w="2123" w:type="dxa"/>
            <w:vAlign w:val="center"/>
          </w:tcPr>
          <w:p w14:paraId="2A554406" w14:textId="77777777" w:rsidR="005F2CF2" w:rsidRDefault="00C077B6">
            <w:pPr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241F603D" w14:textId="77777777" w:rsidR="005F2CF2" w:rsidRDefault="005F2CF2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62BBD7A1" w14:textId="5727FABE" w:rsidR="005F2CF2" w:rsidRDefault="00C077B6">
            <w:r>
              <w:rPr>
                <w:bCs/>
              </w:rPr>
              <w:t>Подтверждение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полномочий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представителя</w:t>
            </w:r>
            <w:r w:rsidR="00BC509F">
              <w:t xml:space="preserve"> </w:t>
            </w:r>
            <w:r>
              <w:t>заявителя</w:t>
            </w:r>
          </w:p>
        </w:tc>
        <w:tc>
          <w:tcPr>
            <w:tcW w:w="3402" w:type="dxa"/>
            <w:vAlign w:val="center"/>
          </w:tcPr>
          <w:p w14:paraId="5B4C22AA" w14:textId="77777777" w:rsidR="005F2CF2" w:rsidRDefault="005F2CF2"/>
        </w:tc>
      </w:tr>
      <w:tr w:rsidR="005F2CF2" w14:paraId="2741B617" w14:textId="77777777">
        <w:tc>
          <w:tcPr>
            <w:tcW w:w="587" w:type="dxa"/>
            <w:vAlign w:val="center"/>
          </w:tcPr>
          <w:p w14:paraId="6AF1F05D" w14:textId="77777777" w:rsidR="005F2CF2" w:rsidRDefault="00C077B6">
            <w:pPr>
              <w:jc w:val="center"/>
            </w:pPr>
            <w:r>
              <w:t>3</w:t>
            </w:r>
          </w:p>
        </w:tc>
        <w:tc>
          <w:tcPr>
            <w:tcW w:w="2123" w:type="dxa"/>
            <w:vAlign w:val="center"/>
          </w:tcPr>
          <w:p w14:paraId="5E9F0A55" w14:textId="77777777" w:rsidR="005F2CF2" w:rsidRDefault="00C077B6">
            <w:pPr>
              <w:rPr>
                <w:bCs/>
              </w:rPr>
            </w:pPr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165C441C" w14:textId="77777777" w:rsidR="005F2CF2" w:rsidRDefault="005F2CF2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6CADA8DB" w14:textId="16D2DB9C" w:rsidR="005F2CF2" w:rsidRDefault="00C077B6">
            <w:r>
              <w:t>Регистрация</w:t>
            </w:r>
            <w:r w:rsidR="00BC509F">
              <w:t xml:space="preserve"> </w:t>
            </w:r>
            <w:r>
              <w:t>заявления</w:t>
            </w:r>
          </w:p>
        </w:tc>
        <w:tc>
          <w:tcPr>
            <w:tcW w:w="3402" w:type="dxa"/>
            <w:vAlign w:val="center"/>
          </w:tcPr>
          <w:p w14:paraId="5D33CCB9" w14:textId="77777777" w:rsidR="005F2CF2" w:rsidRDefault="005F2CF2"/>
        </w:tc>
      </w:tr>
      <w:tr w:rsidR="005F2CF2" w14:paraId="6EE12296" w14:textId="77777777">
        <w:tc>
          <w:tcPr>
            <w:tcW w:w="587" w:type="dxa"/>
            <w:vAlign w:val="center"/>
          </w:tcPr>
          <w:p w14:paraId="1EF364E0" w14:textId="77777777" w:rsidR="005F2CF2" w:rsidRDefault="00C077B6">
            <w:pPr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2123" w:type="dxa"/>
            <w:vAlign w:val="center"/>
          </w:tcPr>
          <w:p w14:paraId="7A71BB04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82079E4" w14:textId="77777777" w:rsidR="005F2CF2" w:rsidRDefault="005F2CF2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10F12055" w14:textId="75959277" w:rsidR="005F2CF2" w:rsidRDefault="00C077B6">
            <w:r>
              <w:rPr>
                <w:bCs/>
              </w:rPr>
              <w:t>Принятие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приеме</w:t>
            </w:r>
            <w:r w:rsidR="00BC509F">
              <w:t xml:space="preserve"> </w:t>
            </w:r>
            <w:r>
              <w:t>документов</w:t>
            </w:r>
          </w:p>
        </w:tc>
        <w:tc>
          <w:tcPr>
            <w:tcW w:w="3402" w:type="dxa"/>
            <w:vAlign w:val="center"/>
          </w:tcPr>
          <w:p w14:paraId="0D722424" w14:textId="77777777" w:rsidR="005F2CF2" w:rsidRDefault="005F2CF2"/>
        </w:tc>
      </w:tr>
      <w:tr w:rsidR="005F2CF2" w14:paraId="56A2C4F0" w14:textId="77777777">
        <w:tc>
          <w:tcPr>
            <w:tcW w:w="587" w:type="dxa"/>
            <w:vAlign w:val="center"/>
          </w:tcPr>
          <w:p w14:paraId="4DF8C675" w14:textId="77777777" w:rsidR="005F2CF2" w:rsidRDefault="00C077B6">
            <w:pPr>
              <w:jc w:val="center"/>
            </w:pPr>
            <w:r>
              <w:rPr>
                <w:bCs/>
              </w:rPr>
              <w:t>5</w:t>
            </w:r>
          </w:p>
        </w:tc>
        <w:tc>
          <w:tcPr>
            <w:tcW w:w="2123" w:type="dxa"/>
            <w:vAlign w:val="center"/>
          </w:tcPr>
          <w:p w14:paraId="5BE25AFB" w14:textId="3185A732" w:rsidR="005F2CF2" w:rsidRDefault="00C077B6">
            <w:r>
              <w:rPr>
                <w:bCs/>
              </w:rPr>
              <w:t>Ведомство/ПГС/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  <w:r w:rsidR="00BC509F">
              <w:rPr>
                <w:bCs/>
              </w:rPr>
              <w:t xml:space="preserve"> </w:t>
            </w:r>
          </w:p>
        </w:tc>
        <w:tc>
          <w:tcPr>
            <w:tcW w:w="3097" w:type="dxa"/>
            <w:vAlign w:val="center"/>
          </w:tcPr>
          <w:p w14:paraId="15C93F47" w14:textId="0330D0F2" w:rsidR="005F2CF2" w:rsidRDefault="00C077B6">
            <w:r>
              <w:rPr>
                <w:bCs/>
              </w:rPr>
              <w:t>Получение</w:t>
            </w:r>
            <w:r w:rsidR="00BC509F">
              <w:t xml:space="preserve"> </w:t>
            </w:r>
            <w:r>
              <w:t>сведений</w:t>
            </w:r>
            <w:r w:rsidR="00BC509F">
              <w:t xml:space="preserve"> </w:t>
            </w:r>
            <w:r>
              <w:rPr>
                <w:bCs/>
              </w:rPr>
              <w:t>посредством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5954" w:type="dxa"/>
            <w:vAlign w:val="center"/>
          </w:tcPr>
          <w:p w14:paraId="648D5671" w14:textId="6531A270" w:rsidR="005F2CF2" w:rsidRDefault="00C077B6">
            <w:r>
              <w:rPr>
                <w:bCs/>
              </w:rPr>
              <w:t>Направление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межведомственных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запросов</w:t>
            </w:r>
          </w:p>
        </w:tc>
        <w:tc>
          <w:tcPr>
            <w:tcW w:w="3402" w:type="dxa"/>
            <w:vMerge w:val="restart"/>
            <w:vAlign w:val="center"/>
          </w:tcPr>
          <w:p w14:paraId="1D3A0A1D" w14:textId="5F251249" w:rsidR="005F2CF2" w:rsidRDefault="00C077B6">
            <w:pPr>
              <w:rPr>
                <w:bCs/>
              </w:rPr>
            </w:pPr>
            <w:r>
              <w:rPr>
                <w:bCs/>
              </w:rPr>
              <w:t>До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5F2CF2" w14:paraId="397525CE" w14:textId="77777777">
        <w:tc>
          <w:tcPr>
            <w:tcW w:w="587" w:type="dxa"/>
            <w:vAlign w:val="center"/>
          </w:tcPr>
          <w:p w14:paraId="3D6A1330" w14:textId="77777777" w:rsidR="005F2CF2" w:rsidRDefault="00C077B6">
            <w:pPr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2123" w:type="dxa"/>
            <w:vAlign w:val="center"/>
          </w:tcPr>
          <w:p w14:paraId="296EF6C6" w14:textId="7D92C2E6" w:rsidR="005F2CF2" w:rsidRDefault="00C077B6">
            <w:r>
              <w:rPr>
                <w:bCs/>
              </w:rPr>
              <w:t>Ведомство/ПГС/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СМЭВ</w:t>
            </w:r>
          </w:p>
        </w:tc>
        <w:tc>
          <w:tcPr>
            <w:tcW w:w="3097" w:type="dxa"/>
            <w:vAlign w:val="center"/>
          </w:tcPr>
          <w:p w14:paraId="20FDD7B5" w14:textId="77777777" w:rsidR="005F2CF2" w:rsidRDefault="005F2CF2"/>
        </w:tc>
        <w:tc>
          <w:tcPr>
            <w:tcW w:w="5954" w:type="dxa"/>
            <w:vAlign w:val="center"/>
          </w:tcPr>
          <w:p w14:paraId="4549030F" w14:textId="59444BAC" w:rsidR="005F2CF2" w:rsidRDefault="00C077B6">
            <w:r>
              <w:rPr>
                <w:bCs/>
              </w:rPr>
              <w:t>Получение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ответов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межведомственные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запросы</w:t>
            </w:r>
          </w:p>
        </w:tc>
        <w:tc>
          <w:tcPr>
            <w:tcW w:w="3402" w:type="dxa"/>
            <w:vMerge/>
            <w:vAlign w:val="center"/>
          </w:tcPr>
          <w:p w14:paraId="1D073B28" w14:textId="77777777" w:rsidR="005F2CF2" w:rsidRDefault="005F2CF2">
            <w:pPr>
              <w:rPr>
                <w:bCs/>
              </w:rPr>
            </w:pPr>
          </w:p>
        </w:tc>
      </w:tr>
      <w:tr w:rsidR="005F2CF2" w14:paraId="764EEB53" w14:textId="77777777">
        <w:tc>
          <w:tcPr>
            <w:tcW w:w="587" w:type="dxa"/>
            <w:vAlign w:val="center"/>
          </w:tcPr>
          <w:p w14:paraId="5E38131F" w14:textId="77777777" w:rsidR="005F2CF2" w:rsidRDefault="00C077B6">
            <w:pPr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2123" w:type="dxa"/>
            <w:vAlign w:val="center"/>
          </w:tcPr>
          <w:p w14:paraId="28426A73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16FA7D9E" w14:textId="1E60BFA2" w:rsidR="005F2CF2" w:rsidRDefault="00C077B6">
            <w:pPr>
              <w:rPr>
                <w:bCs/>
              </w:rPr>
            </w:pPr>
            <w:r>
              <w:rPr>
                <w:bCs/>
              </w:rPr>
              <w:t>Рассмотрение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</w:p>
        </w:tc>
        <w:tc>
          <w:tcPr>
            <w:tcW w:w="5954" w:type="dxa"/>
            <w:vAlign w:val="center"/>
          </w:tcPr>
          <w:p w14:paraId="22B1E6F3" w14:textId="4D316E93" w:rsidR="005F2CF2" w:rsidRDefault="00C077B6">
            <w:r>
              <w:rPr>
                <w:bCs/>
              </w:rPr>
              <w:t>Проверка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соответствия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документов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сведений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установленным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критериям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для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  <w:tc>
          <w:tcPr>
            <w:tcW w:w="3402" w:type="dxa"/>
            <w:vAlign w:val="center"/>
          </w:tcPr>
          <w:p w14:paraId="1DF5B5DF" w14:textId="0D5B7AFC" w:rsidR="005F2CF2" w:rsidRDefault="00C077B6">
            <w:r>
              <w:rPr>
                <w:bCs/>
              </w:rPr>
              <w:t>До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5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рабочих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дней</w:t>
            </w:r>
          </w:p>
        </w:tc>
      </w:tr>
      <w:tr w:rsidR="005F2CF2" w14:paraId="7DDC03DA" w14:textId="77777777">
        <w:tc>
          <w:tcPr>
            <w:tcW w:w="587" w:type="dxa"/>
            <w:vAlign w:val="center"/>
          </w:tcPr>
          <w:p w14:paraId="4CA6BBA6" w14:textId="77777777" w:rsidR="005F2CF2" w:rsidRDefault="00C077B6">
            <w:pPr>
              <w:jc w:val="center"/>
            </w:pPr>
            <w:r>
              <w:rPr>
                <w:bCs/>
              </w:rPr>
              <w:t>9</w:t>
            </w:r>
          </w:p>
        </w:tc>
        <w:tc>
          <w:tcPr>
            <w:tcW w:w="2123" w:type="dxa"/>
            <w:vAlign w:val="center"/>
          </w:tcPr>
          <w:p w14:paraId="3379A9BF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5D71C114" w14:textId="31C38897" w:rsidR="005F2CF2" w:rsidRDefault="00C077B6">
            <w:pPr>
              <w:rPr>
                <w:bCs/>
              </w:rPr>
            </w:pPr>
            <w:r>
              <w:rPr>
                <w:bCs/>
              </w:rPr>
              <w:t>Принятие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BC509F">
              <w:rPr>
                <w:bCs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14:paraId="7008FB0C" w14:textId="491A95F1" w:rsidR="005F2CF2" w:rsidRDefault="00C077B6">
            <w:r>
              <w:t>Принятие</w:t>
            </w:r>
            <w:r w:rsidR="00BC509F">
              <w:t xml:space="preserve"> </w:t>
            </w:r>
            <w:r>
              <w:t>решения</w:t>
            </w:r>
            <w:r w:rsidR="00BC509F">
              <w:t xml:space="preserve"> </w:t>
            </w:r>
            <w:r>
              <w:t>о</w:t>
            </w:r>
            <w:r w:rsidR="00BC509F">
              <w:t xml:space="preserve"> </w:t>
            </w:r>
            <w:r>
              <w:t>предоставлении</w:t>
            </w:r>
            <w:r w:rsidR="00BC509F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2393F2F2" w14:textId="265D0CB5" w:rsidR="005F2CF2" w:rsidRDefault="00C077B6">
            <w:r>
              <w:rPr>
                <w:bCs/>
              </w:rPr>
              <w:t>До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часа</w:t>
            </w:r>
          </w:p>
        </w:tc>
      </w:tr>
      <w:tr w:rsidR="005F2CF2" w14:paraId="203E50BF" w14:textId="77777777">
        <w:tc>
          <w:tcPr>
            <w:tcW w:w="587" w:type="dxa"/>
            <w:vAlign w:val="center"/>
          </w:tcPr>
          <w:p w14:paraId="7C8CCF82" w14:textId="77777777" w:rsidR="005F2CF2" w:rsidRDefault="00C077B6">
            <w:pPr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2123" w:type="dxa"/>
            <w:vAlign w:val="center"/>
          </w:tcPr>
          <w:p w14:paraId="41019E3F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6209FA4" w14:textId="77777777" w:rsidR="005F2CF2" w:rsidRDefault="005F2CF2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5C993EBA" w14:textId="5F4A71CA" w:rsidR="005F2CF2" w:rsidRDefault="00C077B6">
            <w:r>
              <w:rPr>
                <w:bCs/>
              </w:rPr>
              <w:t>Формирование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BC509F">
              <w:t xml:space="preserve"> </w:t>
            </w:r>
            <w:r>
              <w:t>о</w:t>
            </w:r>
            <w:r w:rsidR="00BC509F">
              <w:t xml:space="preserve"> </w:t>
            </w:r>
            <w:r>
              <w:t>предоставлении</w:t>
            </w:r>
            <w:r w:rsidR="00BC509F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7E0851FD" w14:textId="77777777" w:rsidR="005F2CF2" w:rsidRDefault="005F2CF2"/>
        </w:tc>
      </w:tr>
      <w:tr w:rsidR="005F2CF2" w14:paraId="09AAD2C4" w14:textId="77777777">
        <w:tc>
          <w:tcPr>
            <w:tcW w:w="587" w:type="dxa"/>
            <w:vAlign w:val="center"/>
          </w:tcPr>
          <w:p w14:paraId="11AC705A" w14:textId="77777777" w:rsidR="005F2CF2" w:rsidRDefault="00C077B6">
            <w:pPr>
              <w:jc w:val="center"/>
            </w:pPr>
            <w:r>
              <w:rPr>
                <w:bCs/>
              </w:rPr>
              <w:t>11</w:t>
            </w:r>
          </w:p>
        </w:tc>
        <w:tc>
          <w:tcPr>
            <w:tcW w:w="2123" w:type="dxa"/>
            <w:vAlign w:val="center"/>
          </w:tcPr>
          <w:p w14:paraId="1F5EF2AE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1890C9B7" w14:textId="77777777" w:rsidR="005F2CF2" w:rsidRDefault="005F2CF2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0597366B" w14:textId="73F19669" w:rsidR="005F2CF2" w:rsidRDefault="00C077B6">
            <w:r>
              <w:rPr>
                <w:bCs/>
              </w:rPr>
              <w:t>Принятие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об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отказе</w:t>
            </w:r>
            <w:r w:rsidR="00BC509F">
              <w:t xml:space="preserve"> </w:t>
            </w:r>
            <w:r>
              <w:t>в</w:t>
            </w:r>
            <w:r w:rsidR="00BC509F">
              <w:t xml:space="preserve"> </w:t>
            </w:r>
            <w:r>
              <w:t>предоставлении</w:t>
            </w:r>
            <w:r w:rsidR="00BC509F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150F5E8C" w14:textId="77777777" w:rsidR="005F2CF2" w:rsidRDefault="005F2CF2"/>
        </w:tc>
      </w:tr>
      <w:tr w:rsidR="005F2CF2" w14:paraId="2A01E17A" w14:textId="77777777">
        <w:tc>
          <w:tcPr>
            <w:tcW w:w="587" w:type="dxa"/>
            <w:vAlign w:val="center"/>
          </w:tcPr>
          <w:p w14:paraId="79645BA0" w14:textId="77777777" w:rsidR="005F2CF2" w:rsidRDefault="00C077B6">
            <w:pPr>
              <w:jc w:val="center"/>
            </w:pPr>
            <w:r>
              <w:rPr>
                <w:bCs/>
              </w:rPr>
              <w:lastRenderedPageBreak/>
              <w:t>12</w:t>
            </w:r>
          </w:p>
        </w:tc>
        <w:tc>
          <w:tcPr>
            <w:tcW w:w="2123" w:type="dxa"/>
            <w:vAlign w:val="center"/>
          </w:tcPr>
          <w:p w14:paraId="1A1C12B2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4205FD06" w14:textId="77777777" w:rsidR="005F2CF2" w:rsidRDefault="005F2CF2">
            <w:pPr>
              <w:rPr>
                <w:bCs/>
              </w:rPr>
            </w:pPr>
          </w:p>
        </w:tc>
        <w:tc>
          <w:tcPr>
            <w:tcW w:w="5954" w:type="dxa"/>
            <w:vAlign w:val="center"/>
          </w:tcPr>
          <w:p w14:paraId="7AC89828" w14:textId="2D16269F" w:rsidR="005F2CF2" w:rsidRDefault="00C077B6">
            <w:r>
              <w:rPr>
                <w:bCs/>
              </w:rPr>
              <w:t>Формирование</w:t>
            </w:r>
            <w:r w:rsidR="00BC509F">
              <w:t xml:space="preserve"> </w:t>
            </w:r>
            <w:r>
              <w:t>отказа</w:t>
            </w:r>
            <w:r w:rsidR="00BC509F">
              <w:t xml:space="preserve"> </w:t>
            </w:r>
            <w:r>
              <w:t>в</w:t>
            </w:r>
            <w:r w:rsidR="00BC509F">
              <w:t xml:space="preserve"> </w:t>
            </w:r>
            <w:r>
              <w:t>предоставлении</w:t>
            </w:r>
            <w:r w:rsidR="00BC509F">
              <w:t xml:space="preserve"> </w:t>
            </w:r>
            <w:r>
              <w:t>услуги</w:t>
            </w:r>
          </w:p>
        </w:tc>
        <w:tc>
          <w:tcPr>
            <w:tcW w:w="3402" w:type="dxa"/>
            <w:vAlign w:val="center"/>
          </w:tcPr>
          <w:p w14:paraId="7C823395" w14:textId="77777777" w:rsidR="005F2CF2" w:rsidRDefault="005F2CF2"/>
        </w:tc>
      </w:tr>
      <w:tr w:rsidR="005F2CF2" w14:paraId="2C608A3B" w14:textId="77777777">
        <w:tc>
          <w:tcPr>
            <w:tcW w:w="587" w:type="dxa"/>
            <w:vAlign w:val="center"/>
          </w:tcPr>
          <w:p w14:paraId="2533D306" w14:textId="77777777" w:rsidR="005F2CF2" w:rsidRDefault="00C077B6">
            <w:pPr>
              <w:jc w:val="center"/>
            </w:pPr>
            <w:r>
              <w:rPr>
                <w:bCs/>
              </w:rPr>
              <w:t>13</w:t>
            </w:r>
          </w:p>
        </w:tc>
        <w:tc>
          <w:tcPr>
            <w:tcW w:w="2123" w:type="dxa"/>
            <w:vAlign w:val="center"/>
          </w:tcPr>
          <w:p w14:paraId="50334E84" w14:textId="27158423" w:rsidR="005F2CF2" w:rsidRDefault="00C077B6">
            <w:pPr>
              <w:spacing w:before="110"/>
              <w:contextualSpacing/>
              <w:rPr>
                <w:bCs/>
              </w:rPr>
            </w:pPr>
            <w:r>
              <w:rPr>
                <w:bCs/>
              </w:rPr>
              <w:t>Модуль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МФЦ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</w:p>
          <w:p w14:paraId="5B5806C7" w14:textId="77777777" w:rsidR="005F2CF2" w:rsidRDefault="00C077B6">
            <w:r>
              <w:rPr>
                <w:bCs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5B08DE8D" w14:textId="3B388BA5" w:rsidR="005F2CF2" w:rsidRDefault="00C077B6">
            <w:pPr>
              <w:rPr>
                <w:bCs/>
              </w:rPr>
            </w:pPr>
            <w:r>
              <w:rPr>
                <w:bCs/>
              </w:rPr>
              <w:t>Выдача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результата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на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бумажном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носителе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(опционально)</w:t>
            </w:r>
          </w:p>
        </w:tc>
        <w:tc>
          <w:tcPr>
            <w:tcW w:w="5954" w:type="dxa"/>
            <w:vAlign w:val="center"/>
          </w:tcPr>
          <w:p w14:paraId="7E4EB464" w14:textId="5792258F" w:rsidR="005F2CF2" w:rsidRDefault="00C077B6">
            <w:r>
              <w:rPr>
                <w:bCs/>
              </w:rPr>
              <w:t>Выдача</w:t>
            </w:r>
            <w:r w:rsidR="00BC509F">
              <w:t xml:space="preserve"> </w:t>
            </w:r>
            <w:r>
              <w:t>результата</w:t>
            </w:r>
            <w:r w:rsidR="00BC509F">
              <w:t xml:space="preserve"> </w:t>
            </w:r>
            <w:r>
              <w:rPr>
                <w:bCs/>
              </w:rPr>
              <w:t>в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виде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экземпляра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электронного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документа,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распечатанного</w:t>
            </w:r>
            <w:r w:rsidR="00BC509F">
              <w:rPr>
                <w:bCs/>
              </w:rPr>
              <w:t xml:space="preserve"> </w:t>
            </w:r>
            <w:r>
              <w:t>на</w:t>
            </w:r>
            <w:r w:rsidR="00BC509F">
              <w:t xml:space="preserve"> </w:t>
            </w:r>
            <w:r>
              <w:rPr>
                <w:bCs/>
              </w:rPr>
              <w:t>бумажном</w:t>
            </w:r>
            <w:r w:rsidR="00BC509F">
              <w:t xml:space="preserve"> </w:t>
            </w:r>
            <w:r>
              <w:t>носителе</w:t>
            </w:r>
            <w:r>
              <w:rPr>
                <w:bCs/>
              </w:rPr>
              <w:t>,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заверенного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подписью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печатью</w:t>
            </w:r>
            <w:r w:rsidR="00BC509F">
              <w:rPr>
                <w:bCs/>
              </w:rPr>
              <w:t xml:space="preserve"> </w:t>
            </w:r>
            <w:r>
              <w:t>МФЦ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/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Ведомстве</w:t>
            </w:r>
          </w:p>
        </w:tc>
        <w:tc>
          <w:tcPr>
            <w:tcW w:w="3402" w:type="dxa"/>
            <w:vAlign w:val="center"/>
          </w:tcPr>
          <w:p w14:paraId="2C6B531F" w14:textId="08D972BF" w:rsidR="005F2CF2" w:rsidRDefault="00C077B6">
            <w:pPr>
              <w:rPr>
                <w:vertAlign w:val="superscript"/>
              </w:rPr>
            </w:pPr>
            <w:r>
              <w:rPr>
                <w:bCs/>
              </w:rPr>
              <w:t>После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окончания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процедуры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принятия</w:t>
            </w:r>
            <w:r w:rsidR="00BC509F">
              <w:rPr>
                <w:bCs/>
              </w:rPr>
              <w:t xml:space="preserve"> </w:t>
            </w:r>
            <w:r>
              <w:rPr>
                <w:bCs/>
              </w:rPr>
              <w:t>решения</w:t>
            </w:r>
          </w:p>
        </w:tc>
      </w:tr>
    </w:tbl>
    <w:p w14:paraId="0EA3B53B" w14:textId="77777777" w:rsidR="005F2CF2" w:rsidRDefault="005F2CF2">
      <w:pPr>
        <w:tabs>
          <w:tab w:val="left" w:pos="0"/>
        </w:tabs>
      </w:pPr>
    </w:p>
    <w:sectPr w:rsidR="005F2CF2" w:rsidSect="00AE3C4C">
      <w:headerReference w:type="default" r:id="rId15"/>
      <w:footerReference w:type="default" r:id="rId16"/>
      <w:pgSz w:w="16840" w:h="11900" w:orient="landscape"/>
      <w:pgMar w:top="1015" w:right="550" w:bottom="1230" w:left="1128" w:header="58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F749" w14:textId="77777777" w:rsidR="001D394D" w:rsidRDefault="001D394D">
      <w:r>
        <w:separator/>
      </w:r>
    </w:p>
  </w:endnote>
  <w:endnote w:type="continuationSeparator" w:id="0">
    <w:p w14:paraId="1C130E2F" w14:textId="77777777" w:rsidR="001D394D" w:rsidRDefault="001D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irofont-19-1">
    <w:charset w:val="00"/>
    <w:family w:val="auto"/>
    <w:pitch w:val="default"/>
  </w:font>
  <w:font w:name="cairofont-19-0">
    <w:charset w:val="00"/>
    <w:family w:val="auto"/>
    <w:pitch w:val="default"/>
  </w:font>
  <w:font w:name="cairofont-48-0">
    <w:charset w:val="00"/>
    <w:family w:val="auto"/>
    <w:pitch w:val="default"/>
  </w:font>
  <w:font w:name="cairofont-88-1">
    <w:charset w:val="00"/>
    <w:family w:val="auto"/>
    <w:pitch w:val="default"/>
  </w:font>
  <w:font w:name="cairofont-88-0">
    <w:charset w:val="00"/>
    <w:family w:val="auto"/>
    <w:pitch w:val="default"/>
  </w:font>
  <w:font w:name="cairofont-92-0">
    <w:charset w:val="00"/>
    <w:family w:val="auto"/>
    <w:pitch w:val="default"/>
  </w:font>
  <w:font w:name="cairofont-93-1">
    <w:charset w:val="00"/>
    <w:family w:val="auto"/>
    <w:pitch w:val="default"/>
  </w:font>
  <w:font w:name="cairofont-93-0">
    <w:charset w:val="00"/>
    <w:family w:val="auto"/>
    <w:pitch w:val="default"/>
  </w:font>
  <w:font w:name="cairofont-97-1">
    <w:charset w:val="00"/>
    <w:family w:val="auto"/>
    <w:pitch w:val="default"/>
  </w:font>
  <w:font w:name="cairofont-97-0">
    <w:charset w:val="00"/>
    <w:family w:val="auto"/>
    <w:pitch w:val="default"/>
  </w:font>
  <w:font w:name="cairofont-99-1">
    <w:charset w:val="00"/>
    <w:family w:val="auto"/>
    <w:pitch w:val="default"/>
  </w:font>
  <w:font w:name="cairofont-100-0">
    <w:charset w:val="00"/>
    <w:family w:val="auto"/>
    <w:pitch w:val="default"/>
  </w:font>
  <w:font w:name="cairofont-100-1">
    <w:charset w:val="00"/>
    <w:family w:val="auto"/>
    <w:pitch w:val="default"/>
  </w:font>
  <w:font w:name="cairofont-99-0">
    <w:charset w:val="00"/>
    <w:family w:val="auto"/>
    <w:pitch w:val="default"/>
  </w:font>
  <w:font w:name="cairofont-164-0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9C25" w14:textId="5BEE8BFE" w:rsidR="00515B39" w:rsidRDefault="00515B39">
    <w:pPr>
      <w:pStyle w:val="afd"/>
      <w:jc w:val="center"/>
    </w:pPr>
  </w:p>
  <w:p w14:paraId="559E2463" w14:textId="77777777" w:rsidR="00515B39" w:rsidRDefault="00515B39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706140"/>
      <w:docPartObj>
        <w:docPartGallery w:val="Page Numbers (Bottom of Page)"/>
        <w:docPartUnique/>
      </w:docPartObj>
    </w:sdtPr>
    <w:sdtEndPr/>
    <w:sdtContent>
      <w:p w14:paraId="668DC086" w14:textId="77777777" w:rsidR="00515B39" w:rsidRDefault="001700E9">
        <w:pPr>
          <w:pStyle w:val="af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7B8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671FB5B6" w14:textId="77777777" w:rsidR="00515B39" w:rsidRDefault="00515B39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706152"/>
      <w:docPartObj>
        <w:docPartGallery w:val="Page Numbers (Bottom of Page)"/>
        <w:docPartUnique/>
      </w:docPartObj>
    </w:sdtPr>
    <w:sdtEndPr/>
    <w:sdtContent>
      <w:p w14:paraId="4A983210" w14:textId="77777777" w:rsidR="00515B39" w:rsidRDefault="001700E9">
        <w:pPr>
          <w:pStyle w:val="af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7B8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4BC561EF" w14:textId="77777777" w:rsidR="00515B39" w:rsidRDefault="00515B39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706151"/>
      <w:docPartObj>
        <w:docPartGallery w:val="Page Numbers (Bottom of Page)"/>
        <w:docPartUnique/>
      </w:docPartObj>
    </w:sdtPr>
    <w:sdtEndPr/>
    <w:sdtContent>
      <w:p w14:paraId="6FB0D9C5" w14:textId="77777777" w:rsidR="00515B39" w:rsidRDefault="001700E9">
        <w:pPr>
          <w:pStyle w:val="af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7B8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6E9F5107" w14:textId="77777777" w:rsidR="00515B39" w:rsidRDefault="00515B3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BC25" w14:textId="77777777" w:rsidR="001D394D" w:rsidRDefault="001D394D">
      <w:r>
        <w:separator/>
      </w:r>
    </w:p>
  </w:footnote>
  <w:footnote w:type="continuationSeparator" w:id="0">
    <w:p w14:paraId="51C85F34" w14:textId="77777777" w:rsidR="001D394D" w:rsidRDefault="001D394D">
      <w:r>
        <w:continuationSeparator/>
      </w:r>
    </w:p>
  </w:footnote>
  <w:footnote w:id="1">
    <w:p w14:paraId="4C1B78ED" w14:textId="77777777" w:rsidR="00515B39" w:rsidRDefault="00515B39">
      <w:pPr>
        <w:pStyle w:val="a4"/>
        <w:tabs>
          <w:tab w:val="left" w:pos="144"/>
        </w:tabs>
      </w:pPr>
      <w:r>
        <w:rPr>
          <w:sz w:val="13"/>
          <w:szCs w:val="13"/>
          <w:vertAlign w:val="superscript"/>
        </w:rPr>
        <w:footnoteRef/>
      </w:r>
      <w:r>
        <w:rPr>
          <w:sz w:val="13"/>
          <w:szCs w:val="13"/>
        </w:rPr>
        <w:tab/>
      </w:r>
      <w:r>
        <w:t xml:space="preserve">На акте 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</w:t>
      </w:r>
      <w:r>
        <w:rPr>
          <w:b/>
          <w:bCs/>
          <w:sz w:val="22"/>
          <w:szCs w:val="22"/>
        </w:rPr>
        <w:t xml:space="preserve">6.1.3 </w:t>
      </w:r>
      <w:r>
        <w:t>настоящего Административного регламента).</w:t>
      </w:r>
    </w:p>
    <w:p w14:paraId="54FAE886" w14:textId="77777777" w:rsidR="00515B39" w:rsidRDefault="00515B39">
      <w:pPr>
        <w:pStyle w:val="a4"/>
        <w:spacing w:after="0" w:line="218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.</w:t>
      </w:r>
    </w:p>
  </w:footnote>
  <w:footnote w:id="2">
    <w:p w14:paraId="38B74102" w14:textId="77777777" w:rsidR="00515B39" w:rsidRDefault="00515B39">
      <w:pPr>
        <w:pStyle w:val="a4"/>
        <w:tabs>
          <w:tab w:val="left" w:pos="91"/>
        </w:tabs>
        <w:spacing w:after="0"/>
        <w:rPr>
          <w:sz w:val="13"/>
          <w:szCs w:val="13"/>
        </w:rPr>
      </w:pPr>
    </w:p>
  </w:footnote>
  <w:footnote w:id="3">
    <w:p w14:paraId="6945CBE1" w14:textId="77777777" w:rsidR="00515B39" w:rsidRDefault="00515B39">
      <w:pPr>
        <w:pStyle w:val="aff5"/>
      </w:pPr>
      <w:r>
        <w:rPr>
          <w:rStyle w:val="aff7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F79CD" w14:textId="77777777" w:rsidR="00515B39" w:rsidRDefault="00515B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A0FB5" w14:textId="77777777" w:rsidR="00515B39" w:rsidRDefault="00515B3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93142" w14:textId="77777777" w:rsidR="00515B39" w:rsidRDefault="00515B3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47EC"/>
    <w:multiLevelType w:val="hybridMultilevel"/>
    <w:tmpl w:val="D9B0B20C"/>
    <w:lvl w:ilvl="0" w:tplc="15D4BC7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shd w:val="clear" w:color="auto" w:fill="auto"/>
      </w:rPr>
    </w:lvl>
    <w:lvl w:ilvl="1" w:tplc="C85C0526">
      <w:numFmt w:val="decimal"/>
      <w:lvlText w:val=""/>
      <w:lvlJc w:val="left"/>
    </w:lvl>
    <w:lvl w:ilvl="2" w:tplc="E5B4A5B4">
      <w:numFmt w:val="decimal"/>
      <w:lvlText w:val=""/>
      <w:lvlJc w:val="left"/>
    </w:lvl>
    <w:lvl w:ilvl="3" w:tplc="6946199A">
      <w:numFmt w:val="decimal"/>
      <w:lvlText w:val=""/>
      <w:lvlJc w:val="left"/>
    </w:lvl>
    <w:lvl w:ilvl="4" w:tplc="9AA07546">
      <w:numFmt w:val="decimal"/>
      <w:lvlText w:val=""/>
      <w:lvlJc w:val="left"/>
    </w:lvl>
    <w:lvl w:ilvl="5" w:tplc="856AA9E6">
      <w:numFmt w:val="decimal"/>
      <w:lvlText w:val=""/>
      <w:lvlJc w:val="left"/>
    </w:lvl>
    <w:lvl w:ilvl="6" w:tplc="80E67DA0">
      <w:numFmt w:val="decimal"/>
      <w:lvlText w:val=""/>
      <w:lvlJc w:val="left"/>
    </w:lvl>
    <w:lvl w:ilvl="7" w:tplc="C2F4A17C">
      <w:numFmt w:val="decimal"/>
      <w:lvlText w:val=""/>
      <w:lvlJc w:val="left"/>
    </w:lvl>
    <w:lvl w:ilvl="8" w:tplc="8CDAF266">
      <w:numFmt w:val="decimal"/>
      <w:lvlText w:val=""/>
      <w:lvlJc w:val="left"/>
    </w:lvl>
  </w:abstractNum>
  <w:abstractNum w:abstractNumId="1" w15:restartNumberingAfterBreak="0">
    <w:nsid w:val="0C75250C"/>
    <w:multiLevelType w:val="hybridMultilevel"/>
    <w:tmpl w:val="0054DD96"/>
    <w:lvl w:ilvl="0" w:tplc="B56442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FC577B"/>
    <w:multiLevelType w:val="multilevel"/>
    <w:tmpl w:val="FCDE5C2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32116AD"/>
    <w:multiLevelType w:val="multilevel"/>
    <w:tmpl w:val="1C9E493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D5045FD"/>
    <w:multiLevelType w:val="multilevel"/>
    <w:tmpl w:val="5A8AF73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7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4D8818FA"/>
    <w:multiLevelType w:val="multilevel"/>
    <w:tmpl w:val="8F4CE7F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6B4D5A"/>
    <w:multiLevelType w:val="multilevel"/>
    <w:tmpl w:val="E9B8F0AE"/>
    <w:lvl w:ilvl="0">
      <w:start w:val="14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64FE3BEA"/>
    <w:multiLevelType w:val="hybridMultilevel"/>
    <w:tmpl w:val="A09E4128"/>
    <w:lvl w:ilvl="0" w:tplc="3F38C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243A7"/>
    <w:multiLevelType w:val="multilevel"/>
    <w:tmpl w:val="02AAA0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6DD379B5"/>
    <w:multiLevelType w:val="hybridMultilevel"/>
    <w:tmpl w:val="B7FE392E"/>
    <w:lvl w:ilvl="0" w:tplc="E1B0A550">
      <w:start w:val="19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8A46340">
      <w:numFmt w:val="decimal"/>
      <w:lvlText w:val=""/>
      <w:lvlJc w:val="left"/>
    </w:lvl>
    <w:lvl w:ilvl="2" w:tplc="FBBACEE4">
      <w:numFmt w:val="decimal"/>
      <w:lvlText w:val=""/>
      <w:lvlJc w:val="left"/>
    </w:lvl>
    <w:lvl w:ilvl="3" w:tplc="B568E00C">
      <w:numFmt w:val="decimal"/>
      <w:lvlText w:val=""/>
      <w:lvlJc w:val="left"/>
    </w:lvl>
    <w:lvl w:ilvl="4" w:tplc="B7224530">
      <w:numFmt w:val="decimal"/>
      <w:lvlText w:val=""/>
      <w:lvlJc w:val="left"/>
    </w:lvl>
    <w:lvl w:ilvl="5" w:tplc="B17E9FC6">
      <w:numFmt w:val="decimal"/>
      <w:lvlText w:val=""/>
      <w:lvlJc w:val="left"/>
    </w:lvl>
    <w:lvl w:ilvl="6" w:tplc="FDC8A4BA">
      <w:numFmt w:val="decimal"/>
      <w:lvlText w:val=""/>
      <w:lvlJc w:val="left"/>
    </w:lvl>
    <w:lvl w:ilvl="7" w:tplc="0A526186">
      <w:numFmt w:val="decimal"/>
      <w:lvlText w:val=""/>
      <w:lvlJc w:val="left"/>
    </w:lvl>
    <w:lvl w:ilvl="8" w:tplc="B920B4FE">
      <w:numFmt w:val="decimal"/>
      <w:lvlText w:val=""/>
      <w:lvlJc w:val="left"/>
    </w:lvl>
  </w:abstractNum>
  <w:abstractNum w:abstractNumId="10" w15:restartNumberingAfterBreak="0">
    <w:nsid w:val="74C73FED"/>
    <w:multiLevelType w:val="hybridMultilevel"/>
    <w:tmpl w:val="4A2AB3B2"/>
    <w:lvl w:ilvl="0" w:tplc="4816E04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FFFFFF"/>
      </w:rPr>
    </w:lvl>
    <w:lvl w:ilvl="1" w:tplc="2312E1AA">
      <w:numFmt w:val="decimal"/>
      <w:lvlText w:val=""/>
      <w:lvlJc w:val="left"/>
    </w:lvl>
    <w:lvl w:ilvl="2" w:tplc="E960AB52">
      <w:numFmt w:val="decimal"/>
      <w:lvlText w:val=""/>
      <w:lvlJc w:val="left"/>
    </w:lvl>
    <w:lvl w:ilvl="3" w:tplc="E1449DBE">
      <w:numFmt w:val="decimal"/>
      <w:lvlText w:val=""/>
      <w:lvlJc w:val="left"/>
    </w:lvl>
    <w:lvl w:ilvl="4" w:tplc="F688688C">
      <w:numFmt w:val="decimal"/>
      <w:lvlText w:val=""/>
      <w:lvlJc w:val="left"/>
    </w:lvl>
    <w:lvl w:ilvl="5" w:tplc="5AB8DB78">
      <w:numFmt w:val="decimal"/>
      <w:lvlText w:val=""/>
      <w:lvlJc w:val="left"/>
    </w:lvl>
    <w:lvl w:ilvl="6" w:tplc="122C904E">
      <w:numFmt w:val="decimal"/>
      <w:lvlText w:val=""/>
      <w:lvlJc w:val="left"/>
    </w:lvl>
    <w:lvl w:ilvl="7" w:tplc="6B9E2E3A">
      <w:numFmt w:val="decimal"/>
      <w:lvlText w:val=""/>
      <w:lvlJc w:val="left"/>
    </w:lvl>
    <w:lvl w:ilvl="8" w:tplc="AD9CE25A">
      <w:numFmt w:val="decimal"/>
      <w:lvlText w:val=""/>
      <w:lvlJc w:val="left"/>
    </w:lvl>
  </w:abstractNum>
  <w:abstractNum w:abstractNumId="11" w15:restartNumberingAfterBreak="0">
    <w:nsid w:val="772B07D5"/>
    <w:multiLevelType w:val="multilevel"/>
    <w:tmpl w:val="BF66581E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4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84B241F"/>
    <w:multiLevelType w:val="hybridMultilevel"/>
    <w:tmpl w:val="DAB04AFE"/>
    <w:lvl w:ilvl="0" w:tplc="743EE98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9"/>
        <w:spacing w:val="0"/>
        <w:position w:val="0"/>
        <w:sz w:val="24"/>
        <w:szCs w:val="24"/>
        <w:u w:val="none"/>
        <w:shd w:val="clear" w:color="auto" w:fill="auto"/>
      </w:rPr>
    </w:lvl>
    <w:lvl w:ilvl="1" w:tplc="8340CD46">
      <w:numFmt w:val="decimal"/>
      <w:lvlText w:val=""/>
      <w:lvlJc w:val="left"/>
    </w:lvl>
    <w:lvl w:ilvl="2" w:tplc="8216FB14">
      <w:numFmt w:val="decimal"/>
      <w:lvlText w:val=""/>
      <w:lvlJc w:val="left"/>
    </w:lvl>
    <w:lvl w:ilvl="3" w:tplc="E67CDC70">
      <w:numFmt w:val="decimal"/>
      <w:lvlText w:val=""/>
      <w:lvlJc w:val="left"/>
    </w:lvl>
    <w:lvl w:ilvl="4" w:tplc="776834CE">
      <w:numFmt w:val="decimal"/>
      <w:lvlText w:val=""/>
      <w:lvlJc w:val="left"/>
    </w:lvl>
    <w:lvl w:ilvl="5" w:tplc="16E261E2">
      <w:numFmt w:val="decimal"/>
      <w:lvlText w:val=""/>
      <w:lvlJc w:val="left"/>
    </w:lvl>
    <w:lvl w:ilvl="6" w:tplc="ADAAF0EE">
      <w:numFmt w:val="decimal"/>
      <w:lvlText w:val=""/>
      <w:lvlJc w:val="left"/>
    </w:lvl>
    <w:lvl w:ilvl="7" w:tplc="5CACAEF0">
      <w:numFmt w:val="decimal"/>
      <w:lvlText w:val=""/>
      <w:lvlJc w:val="left"/>
    </w:lvl>
    <w:lvl w:ilvl="8" w:tplc="B0BA41BE">
      <w:numFmt w:val="decimal"/>
      <w:lvlText w:val=""/>
      <w:lvlJc w:val="left"/>
    </w:lvl>
  </w:abstractNum>
  <w:abstractNum w:abstractNumId="13" w15:restartNumberingAfterBreak="0">
    <w:nsid w:val="7BFE13FA"/>
    <w:multiLevelType w:val="hybridMultilevel"/>
    <w:tmpl w:val="190A055E"/>
    <w:lvl w:ilvl="0" w:tplc="201EA7BA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FFFFFF"/>
      </w:rPr>
    </w:lvl>
    <w:lvl w:ilvl="1" w:tplc="3878A21E">
      <w:numFmt w:val="decimal"/>
      <w:lvlText w:val=""/>
      <w:lvlJc w:val="left"/>
    </w:lvl>
    <w:lvl w:ilvl="2" w:tplc="F0E66002">
      <w:numFmt w:val="decimal"/>
      <w:lvlText w:val=""/>
      <w:lvlJc w:val="left"/>
    </w:lvl>
    <w:lvl w:ilvl="3" w:tplc="917CB7F2">
      <w:numFmt w:val="decimal"/>
      <w:lvlText w:val=""/>
      <w:lvlJc w:val="left"/>
    </w:lvl>
    <w:lvl w:ilvl="4" w:tplc="6AAA8748">
      <w:numFmt w:val="decimal"/>
      <w:lvlText w:val=""/>
      <w:lvlJc w:val="left"/>
    </w:lvl>
    <w:lvl w:ilvl="5" w:tplc="3F40EC9A">
      <w:numFmt w:val="decimal"/>
      <w:lvlText w:val=""/>
      <w:lvlJc w:val="left"/>
    </w:lvl>
    <w:lvl w:ilvl="6" w:tplc="669A8CF8">
      <w:numFmt w:val="decimal"/>
      <w:lvlText w:val=""/>
      <w:lvlJc w:val="left"/>
    </w:lvl>
    <w:lvl w:ilvl="7" w:tplc="9050AF86">
      <w:numFmt w:val="decimal"/>
      <w:lvlText w:val=""/>
      <w:lvlJc w:val="left"/>
    </w:lvl>
    <w:lvl w:ilvl="8" w:tplc="39B671EC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  <w:num w:numId="11">
    <w:abstractNumId w:val="6"/>
  </w:num>
  <w:num w:numId="12">
    <w:abstractNumId w:val="1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CF2"/>
    <w:rsid w:val="0000190B"/>
    <w:rsid w:val="0008333B"/>
    <w:rsid w:val="000A6786"/>
    <w:rsid w:val="000E0FCD"/>
    <w:rsid w:val="000E1F23"/>
    <w:rsid w:val="00145B3B"/>
    <w:rsid w:val="001700E9"/>
    <w:rsid w:val="001D394D"/>
    <w:rsid w:val="00217BC6"/>
    <w:rsid w:val="002841BA"/>
    <w:rsid w:val="003101FB"/>
    <w:rsid w:val="004319F4"/>
    <w:rsid w:val="004415BA"/>
    <w:rsid w:val="00446985"/>
    <w:rsid w:val="00470EBB"/>
    <w:rsid w:val="004947B8"/>
    <w:rsid w:val="00515B39"/>
    <w:rsid w:val="005330C8"/>
    <w:rsid w:val="005B6CF0"/>
    <w:rsid w:val="005F2CF2"/>
    <w:rsid w:val="00624A23"/>
    <w:rsid w:val="00673C51"/>
    <w:rsid w:val="007324D9"/>
    <w:rsid w:val="007516F4"/>
    <w:rsid w:val="00816B15"/>
    <w:rsid w:val="008342DE"/>
    <w:rsid w:val="008844C3"/>
    <w:rsid w:val="008E23F5"/>
    <w:rsid w:val="009307D0"/>
    <w:rsid w:val="00A56FB3"/>
    <w:rsid w:val="00AE3C4C"/>
    <w:rsid w:val="00B43D9F"/>
    <w:rsid w:val="00BC509F"/>
    <w:rsid w:val="00C077B6"/>
    <w:rsid w:val="00C45502"/>
    <w:rsid w:val="00CA13E1"/>
    <w:rsid w:val="00CB3686"/>
    <w:rsid w:val="00CC4C0B"/>
    <w:rsid w:val="00D104D4"/>
    <w:rsid w:val="00D71E05"/>
    <w:rsid w:val="00DC184B"/>
    <w:rsid w:val="00E92A6C"/>
    <w:rsid w:val="00EA7BF1"/>
    <w:rsid w:val="00E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D428D"/>
  <w15:docId w15:val="{8B5D739B-62C9-4704-B015-75D30C82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F2CF2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F2C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5F2CF2"/>
    <w:rPr>
      <w:rFonts w:ascii="Cambria" w:eastAsia="Cambria" w:hAnsi="Cambria" w:cs="Cambria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5F2CF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5F2C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5F2C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sid w:val="005F2C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sid w:val="005F2CF2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a">
    <w:name w:val="Другое_"/>
    <w:basedOn w:val="a0"/>
    <w:link w:val="ab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sid w:val="005F2C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sid w:val="005F2C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e">
    <w:name w:val="Подпись к картинке_"/>
    <w:basedOn w:val="a0"/>
    <w:link w:val="af"/>
    <w:rsid w:val="005F2C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9"/>
      <w:sz w:val="8"/>
      <w:szCs w:val="8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5F2CF2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5F2CF2"/>
    <w:pPr>
      <w:spacing w:after="220"/>
      <w:jc w:val="center"/>
    </w:pPr>
    <w:rPr>
      <w:rFonts w:ascii="Cambria" w:eastAsia="Cambria" w:hAnsi="Cambria" w:cs="Cambria"/>
      <w:i/>
      <w:iCs/>
      <w:sz w:val="18"/>
      <w:szCs w:val="18"/>
    </w:rPr>
  </w:style>
  <w:style w:type="paragraph" w:customStyle="1" w:styleId="11">
    <w:name w:val="Основной текст1"/>
    <w:basedOn w:val="a"/>
    <w:link w:val="a5"/>
    <w:rsid w:val="005F2CF2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5F2CF2"/>
    <w:pPr>
      <w:spacing w:after="360" w:line="276" w:lineRule="auto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5F2CF2"/>
    <w:pPr>
      <w:spacing w:after="120" w:line="290" w:lineRule="auto"/>
    </w:pPr>
    <w:rPr>
      <w:rFonts w:ascii="Arial" w:eastAsia="Arial" w:hAnsi="Arial" w:cs="Arial"/>
      <w:sz w:val="13"/>
      <w:szCs w:val="13"/>
    </w:rPr>
  </w:style>
  <w:style w:type="paragraph" w:customStyle="1" w:styleId="60">
    <w:name w:val="Основной текст (6)"/>
    <w:basedOn w:val="a"/>
    <w:link w:val="6"/>
    <w:rsid w:val="005F2CF2"/>
    <w:pPr>
      <w:spacing w:after="120"/>
      <w:ind w:left="338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0">
    <w:name w:val="Основной текст (3)"/>
    <w:basedOn w:val="a"/>
    <w:link w:val="3"/>
    <w:rsid w:val="005F2CF2"/>
    <w:pPr>
      <w:spacing w:after="80" w:line="276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Колонтитул (2)"/>
    <w:basedOn w:val="a"/>
    <w:link w:val="21"/>
    <w:rsid w:val="005F2CF2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5F2CF2"/>
    <w:pPr>
      <w:spacing w:after="220"/>
      <w:ind w:left="2460" w:hanging="10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5F2CF2"/>
    <w:pPr>
      <w:spacing w:after="80" w:line="276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F2CF2"/>
    <w:pPr>
      <w:spacing w:after="200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Подпись к таблице"/>
    <w:basedOn w:val="a"/>
    <w:link w:val="a8"/>
    <w:rsid w:val="005F2CF2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5F2CF2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d">
    <w:name w:val="Колонтитул"/>
    <w:basedOn w:val="a"/>
    <w:link w:val="ac"/>
    <w:rsid w:val="005F2CF2"/>
    <w:rPr>
      <w:rFonts w:ascii="Calibri" w:eastAsia="Calibri" w:hAnsi="Calibri" w:cs="Calibri"/>
      <w:sz w:val="22"/>
      <w:szCs w:val="22"/>
    </w:rPr>
  </w:style>
  <w:style w:type="paragraph" w:customStyle="1" w:styleId="13">
    <w:name w:val="Заголовок №1"/>
    <w:basedOn w:val="a"/>
    <w:link w:val="12"/>
    <w:rsid w:val="005F2CF2"/>
    <w:pPr>
      <w:spacing w:after="760"/>
      <w:ind w:right="140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Подпись к картинке"/>
    <w:basedOn w:val="a"/>
    <w:link w:val="ae"/>
    <w:rsid w:val="005F2CF2"/>
    <w:rPr>
      <w:rFonts w:ascii="Times New Roman" w:eastAsia="Times New Roman" w:hAnsi="Times New Roman" w:cs="Times New Roman"/>
      <w:b/>
      <w:bCs/>
      <w:color w:val="000009"/>
      <w:sz w:val="8"/>
      <w:szCs w:val="8"/>
    </w:rPr>
  </w:style>
  <w:style w:type="character" w:styleId="af0">
    <w:name w:val="annotation reference"/>
    <w:basedOn w:val="a0"/>
    <w:uiPriority w:val="99"/>
    <w:semiHidden/>
    <w:unhideWhenUsed/>
    <w:rsid w:val="005F2CF2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5F2CF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F2CF2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2CF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F2CF2"/>
    <w:rPr>
      <w:b/>
      <w:bCs/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5F2CF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F2CF2"/>
    <w:rPr>
      <w:rFonts w:ascii="Tahoma" w:hAnsi="Tahoma" w:cs="Tahoma"/>
      <w:color w:val="000000"/>
      <w:sz w:val="16"/>
      <w:szCs w:val="16"/>
    </w:rPr>
  </w:style>
  <w:style w:type="character" w:customStyle="1" w:styleId="af7">
    <w:name w:val="Абзац списка Знак"/>
    <w:basedOn w:val="a0"/>
    <w:link w:val="af8"/>
    <w:uiPriority w:val="34"/>
    <w:locked/>
    <w:rsid w:val="005F2CF2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List Paragraph"/>
    <w:basedOn w:val="a"/>
    <w:link w:val="af7"/>
    <w:uiPriority w:val="34"/>
    <w:qFormat/>
    <w:rsid w:val="005F2CF2"/>
    <w:pPr>
      <w:widowControl/>
      <w:spacing w:before="240" w:line="312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table" w:styleId="af9">
    <w:name w:val="Table Grid"/>
    <w:basedOn w:val="a1"/>
    <w:uiPriority w:val="39"/>
    <w:rsid w:val="005F2CF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Revision"/>
    <w:hidden/>
    <w:uiPriority w:val="99"/>
    <w:semiHidden/>
    <w:rsid w:val="005F2CF2"/>
    <w:pPr>
      <w:widowControl/>
    </w:pPr>
    <w:rPr>
      <w:color w:val="000000"/>
    </w:rPr>
  </w:style>
  <w:style w:type="character" w:customStyle="1" w:styleId="fontstyle01">
    <w:name w:val="fontstyle01"/>
    <w:basedOn w:val="a0"/>
    <w:rsid w:val="005F2CF2"/>
    <w:rPr>
      <w:rFonts w:ascii="cairofont-19-1" w:hAnsi="cairofont-1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F2CF2"/>
    <w:rPr>
      <w:rFonts w:ascii="cairofont-19-0" w:hAnsi="cairofont-19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F2CF2"/>
    <w:rPr>
      <w:rFonts w:ascii="cairofont-48-0" w:hAnsi="cairofont-4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5F2CF2"/>
    <w:rPr>
      <w:rFonts w:ascii="cairofont-88-1" w:hAnsi="cairofont-88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basedOn w:val="a0"/>
    <w:rsid w:val="005F2CF2"/>
    <w:rPr>
      <w:rFonts w:ascii="cairofont-88-0" w:hAnsi="cairofont-88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1">
    <w:name w:val="fontstyle61"/>
    <w:basedOn w:val="a0"/>
    <w:rsid w:val="005F2CF2"/>
    <w:rPr>
      <w:rFonts w:ascii="cairofont-92-0" w:hAnsi="cairofont-92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71">
    <w:name w:val="fontstyle71"/>
    <w:basedOn w:val="a0"/>
    <w:rsid w:val="005F2CF2"/>
    <w:rPr>
      <w:rFonts w:ascii="cairofont-93-1" w:hAnsi="cairofont-93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81">
    <w:name w:val="fontstyle81"/>
    <w:basedOn w:val="a0"/>
    <w:rsid w:val="005F2CF2"/>
    <w:rPr>
      <w:rFonts w:ascii="cairofont-93-0" w:hAnsi="cairofont-93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91">
    <w:name w:val="fontstyle91"/>
    <w:basedOn w:val="a0"/>
    <w:rsid w:val="005F2CF2"/>
    <w:rPr>
      <w:rFonts w:ascii="cairofont-97-1" w:hAnsi="cairofont-97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01">
    <w:name w:val="fontstyle101"/>
    <w:basedOn w:val="a0"/>
    <w:rsid w:val="005F2CF2"/>
    <w:rPr>
      <w:rFonts w:ascii="cairofont-97-0" w:hAnsi="cairofont-97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1">
    <w:name w:val="fontstyle111"/>
    <w:basedOn w:val="a0"/>
    <w:rsid w:val="005F2CF2"/>
    <w:rPr>
      <w:rFonts w:ascii="cairofont-99-1" w:hAnsi="cairofont-99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21">
    <w:name w:val="fontstyle121"/>
    <w:basedOn w:val="a0"/>
    <w:rsid w:val="005F2CF2"/>
    <w:rPr>
      <w:rFonts w:ascii="cairofont-100-0" w:hAnsi="cairofont-100-0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31">
    <w:name w:val="fontstyle131"/>
    <w:basedOn w:val="a0"/>
    <w:rsid w:val="005F2CF2"/>
    <w:rPr>
      <w:rFonts w:ascii="cairofont-100-1" w:hAnsi="cairofont-100-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41">
    <w:name w:val="fontstyle141"/>
    <w:basedOn w:val="a0"/>
    <w:rsid w:val="005F2CF2"/>
    <w:rPr>
      <w:rFonts w:ascii="cairofont-99-0" w:hAnsi="cairofont-99-0" w:hint="default"/>
      <w:b w:val="0"/>
      <w:bCs w:val="0"/>
      <w:i w:val="0"/>
      <w:iCs w:val="0"/>
      <w:color w:val="000000"/>
      <w:sz w:val="28"/>
      <w:szCs w:val="28"/>
    </w:rPr>
  </w:style>
  <w:style w:type="paragraph" w:styleId="afb">
    <w:name w:val="header"/>
    <w:basedOn w:val="a"/>
    <w:link w:val="afc"/>
    <w:uiPriority w:val="99"/>
    <w:unhideWhenUsed/>
    <w:rsid w:val="005F2CF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5F2CF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5F2CF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5F2CF2"/>
    <w:rPr>
      <w:color w:val="000000"/>
    </w:rPr>
  </w:style>
  <w:style w:type="paragraph" w:customStyle="1" w:styleId="123">
    <w:name w:val="_Список_123"/>
    <w:rsid w:val="005F2CF2"/>
    <w:pPr>
      <w:widowControl/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f">
    <w:name w:val="_Основной с красной строки Знак"/>
    <w:link w:val="aff0"/>
    <w:qFormat/>
    <w:locked/>
    <w:rsid w:val="005F2CF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0">
    <w:name w:val="_Основной с красной строки"/>
    <w:link w:val="aff"/>
    <w:qFormat/>
    <w:rsid w:val="005F2CF2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11">
    <w:name w:val="fontstyle11"/>
    <w:basedOn w:val="a0"/>
    <w:rsid w:val="005F2CF2"/>
    <w:rPr>
      <w:rFonts w:ascii="cairofont-164-0" w:hAnsi="cairofont-164-0" w:hint="default"/>
      <w:b w:val="0"/>
      <w:bCs w:val="0"/>
      <w:i w:val="0"/>
      <w:iCs w:val="0"/>
      <w:color w:val="000000"/>
      <w:sz w:val="24"/>
      <w:szCs w:val="24"/>
    </w:rPr>
  </w:style>
  <w:style w:type="character" w:styleId="aff1">
    <w:name w:val="Placeholder Text"/>
    <w:basedOn w:val="a0"/>
    <w:uiPriority w:val="99"/>
    <w:semiHidden/>
    <w:rsid w:val="005F2CF2"/>
    <w:rPr>
      <w:color w:val="808080"/>
    </w:rPr>
  </w:style>
  <w:style w:type="paragraph" w:styleId="25">
    <w:name w:val="toc 2"/>
    <w:basedOn w:val="a"/>
    <w:next w:val="a"/>
    <w:autoRedefine/>
    <w:uiPriority w:val="39"/>
    <w:unhideWhenUsed/>
    <w:rsid w:val="005F2CF2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5F2CF2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5F2CF2"/>
    <w:pPr>
      <w:spacing w:after="100"/>
    </w:pPr>
  </w:style>
  <w:style w:type="character" w:styleId="aff2">
    <w:name w:val="Hyperlink"/>
    <w:basedOn w:val="a0"/>
    <w:uiPriority w:val="99"/>
    <w:unhideWhenUsed/>
    <w:rsid w:val="005F2CF2"/>
    <w:rPr>
      <w:color w:val="0000FF" w:themeColor="hyperlink"/>
      <w:u w:val="single"/>
    </w:rPr>
  </w:style>
  <w:style w:type="paragraph" w:styleId="aff3">
    <w:name w:val="Body Text"/>
    <w:basedOn w:val="a"/>
    <w:link w:val="aff4"/>
    <w:uiPriority w:val="1"/>
    <w:qFormat/>
    <w:rsid w:val="005F2CF2"/>
    <w:pPr>
      <w:ind w:left="215"/>
    </w:pPr>
    <w:rPr>
      <w:rFonts w:ascii="Times New Roman" w:eastAsiaTheme="minorEastAsia" w:hAnsi="Times New Roman" w:cs="Times New Roman"/>
      <w:color w:val="auto"/>
      <w:sz w:val="28"/>
      <w:szCs w:val="28"/>
      <w:lang w:bidi="ar-SA"/>
    </w:rPr>
  </w:style>
  <w:style w:type="character" w:customStyle="1" w:styleId="aff4">
    <w:name w:val="Основной текст Знак"/>
    <w:basedOn w:val="a0"/>
    <w:link w:val="aff3"/>
    <w:uiPriority w:val="1"/>
    <w:rsid w:val="005F2CF2"/>
    <w:rPr>
      <w:rFonts w:ascii="Times New Roman" w:eastAsiaTheme="minorEastAsia" w:hAnsi="Times New Roman" w:cs="Times New Roman"/>
      <w:sz w:val="28"/>
      <w:szCs w:val="28"/>
      <w:lang w:bidi="ar-SA"/>
    </w:rPr>
  </w:style>
  <w:style w:type="paragraph" w:styleId="aff5">
    <w:name w:val="footnote text"/>
    <w:basedOn w:val="a"/>
    <w:link w:val="aff6"/>
    <w:uiPriority w:val="99"/>
    <w:semiHidden/>
    <w:unhideWhenUsed/>
    <w:rsid w:val="005F2CF2"/>
    <w:pPr>
      <w:widowControl/>
      <w:ind w:firstLine="851"/>
      <w:jc w:val="both"/>
    </w:pPr>
    <w:rPr>
      <w:rFonts w:ascii="Times New Roman" w:eastAsiaTheme="minorHAnsi" w:hAnsi="Times New Roman" w:cs="Times New Roman"/>
      <w:color w:val="auto"/>
      <w:sz w:val="20"/>
      <w:szCs w:val="20"/>
      <w:lang w:eastAsia="en-US" w:bidi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5F2CF2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styleId="aff7">
    <w:name w:val="footnote reference"/>
    <w:basedOn w:val="a0"/>
    <w:uiPriority w:val="99"/>
    <w:semiHidden/>
    <w:unhideWhenUsed/>
    <w:rsid w:val="005F2CF2"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5F2CF2"/>
    <w:rPr>
      <w:color w:val="605E5C"/>
      <w:shd w:val="clear" w:color="auto" w:fill="E1DFDD"/>
    </w:rPr>
  </w:style>
  <w:style w:type="character" w:styleId="aff8">
    <w:name w:val="FollowedHyperlink"/>
    <w:basedOn w:val="a0"/>
    <w:uiPriority w:val="99"/>
    <w:semiHidden/>
    <w:unhideWhenUsed/>
    <w:rsid w:val="005F2CF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F2CF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9">
    <w:name w:val="TOC Heading"/>
    <w:basedOn w:val="1"/>
    <w:next w:val="a"/>
    <w:uiPriority w:val="39"/>
    <w:unhideWhenUsed/>
    <w:qFormat/>
    <w:rsid w:val="005F2CF2"/>
    <w:pPr>
      <w:widowControl/>
      <w:spacing w:line="259" w:lineRule="auto"/>
      <w:outlineLvl w:val="9"/>
    </w:pPr>
    <w:rPr>
      <w:lang w:bidi="ar-SA"/>
    </w:rPr>
  </w:style>
  <w:style w:type="paragraph" w:styleId="41">
    <w:name w:val="toc 4"/>
    <w:basedOn w:val="a"/>
    <w:next w:val="a"/>
    <w:autoRedefine/>
    <w:uiPriority w:val="39"/>
    <w:unhideWhenUsed/>
    <w:rsid w:val="005F2CF2"/>
    <w:pPr>
      <w:spacing w:after="100"/>
      <w:ind w:left="720"/>
    </w:pPr>
  </w:style>
  <w:style w:type="character" w:styleId="affa">
    <w:name w:val="Strong"/>
    <w:uiPriority w:val="22"/>
    <w:qFormat/>
    <w:rsid w:val="00145B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407F5D-337D-4BAF-B197-FD63D051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36</Pages>
  <Words>13075</Words>
  <Characters>74532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Kushnir_V</cp:lastModifiedBy>
  <cp:revision>12</cp:revision>
  <cp:lastPrinted>2022-12-28T09:51:00Z</cp:lastPrinted>
  <dcterms:created xsi:type="dcterms:W3CDTF">2022-10-25T03:36:00Z</dcterms:created>
  <dcterms:modified xsi:type="dcterms:W3CDTF">2022-12-28T09:51:00Z</dcterms:modified>
</cp:coreProperties>
</file>